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1E9A0" w14:textId="77777777" w:rsidR="00631BEE" w:rsidRPr="00280566" w:rsidRDefault="00631BEE" w:rsidP="00631BEE">
      <w:pPr>
        <w:rPr>
          <w:rFonts w:ascii="Arial" w:hAnsi="Arial" w:cs="Arial"/>
          <w:sz w:val="32"/>
          <w:szCs w:val="32"/>
        </w:rPr>
      </w:pPr>
      <w:bookmarkStart w:id="0" w:name="_GoBack"/>
      <w:bookmarkEnd w:id="0"/>
    </w:p>
    <w:p w14:paraId="10F1E9A1" w14:textId="77777777" w:rsidR="00631BEE" w:rsidRPr="00280566" w:rsidRDefault="00631BEE" w:rsidP="00631BEE">
      <w:pPr>
        <w:rPr>
          <w:rFonts w:ascii="Arial" w:hAnsi="Arial" w:cs="Arial"/>
          <w:sz w:val="32"/>
          <w:szCs w:val="32"/>
        </w:rPr>
      </w:pPr>
    </w:p>
    <w:p w14:paraId="10F1E9A2" w14:textId="77777777" w:rsidR="00631BEE" w:rsidRPr="00280566" w:rsidRDefault="00631BEE" w:rsidP="00631BEE">
      <w:pPr>
        <w:rPr>
          <w:rFonts w:ascii="Arial" w:hAnsi="Arial" w:cs="Arial"/>
          <w:sz w:val="32"/>
          <w:szCs w:val="32"/>
        </w:rPr>
      </w:pPr>
    </w:p>
    <w:p w14:paraId="10F1E9A3" w14:textId="77777777" w:rsidR="00631BEE" w:rsidRPr="00280566" w:rsidRDefault="00631BEE" w:rsidP="00631BEE">
      <w:pPr>
        <w:jc w:val="center"/>
        <w:rPr>
          <w:rFonts w:ascii="Arial" w:hAnsi="Arial" w:cs="Arial"/>
          <w:sz w:val="32"/>
          <w:szCs w:val="32"/>
        </w:rPr>
      </w:pPr>
    </w:p>
    <w:p w14:paraId="10F1E9A4" w14:textId="77777777" w:rsidR="00631BEE" w:rsidRPr="00280566" w:rsidRDefault="00631BEE" w:rsidP="00631BEE">
      <w:pPr>
        <w:rPr>
          <w:rFonts w:ascii="Arial" w:hAnsi="Arial" w:cs="Arial"/>
          <w:sz w:val="32"/>
          <w:szCs w:val="32"/>
        </w:rPr>
      </w:pPr>
    </w:p>
    <w:p w14:paraId="10F1E9A5" w14:textId="77777777" w:rsidR="00631BEE" w:rsidRPr="00280566" w:rsidRDefault="00631BEE" w:rsidP="00631BEE">
      <w:pPr>
        <w:jc w:val="center"/>
        <w:rPr>
          <w:rFonts w:ascii="Arial" w:hAnsi="Arial" w:cs="Arial"/>
          <w:b/>
          <w:sz w:val="36"/>
          <w:szCs w:val="36"/>
        </w:rPr>
      </w:pPr>
      <w:r w:rsidRPr="00280566">
        <w:rPr>
          <w:rFonts w:ascii="Arial" w:hAnsi="Arial" w:cs="Arial"/>
          <w:b/>
          <w:sz w:val="36"/>
          <w:szCs w:val="36"/>
        </w:rPr>
        <w:t xml:space="preserve">Compliance </w:t>
      </w:r>
    </w:p>
    <w:p w14:paraId="10F1E9A6" w14:textId="77777777" w:rsidR="00631BEE" w:rsidRPr="00280566" w:rsidRDefault="00631BEE" w:rsidP="00631BEE">
      <w:pPr>
        <w:jc w:val="center"/>
        <w:rPr>
          <w:rFonts w:ascii="Arial" w:hAnsi="Arial" w:cs="Arial"/>
          <w:b/>
          <w:sz w:val="36"/>
          <w:szCs w:val="36"/>
        </w:rPr>
      </w:pPr>
      <w:r w:rsidRPr="00280566">
        <w:rPr>
          <w:rFonts w:ascii="Arial" w:hAnsi="Arial" w:cs="Arial"/>
          <w:b/>
          <w:sz w:val="36"/>
          <w:szCs w:val="36"/>
        </w:rPr>
        <w:t>Record Review</w:t>
      </w:r>
    </w:p>
    <w:p w14:paraId="10F1E9A7" w14:textId="77777777" w:rsidR="00631BEE" w:rsidRPr="00280566" w:rsidRDefault="00631BEE" w:rsidP="00631BEE">
      <w:pPr>
        <w:jc w:val="center"/>
        <w:rPr>
          <w:rFonts w:ascii="Arial" w:hAnsi="Arial" w:cs="Arial"/>
          <w:b/>
          <w:sz w:val="36"/>
          <w:szCs w:val="36"/>
        </w:rPr>
      </w:pPr>
      <w:r w:rsidRPr="00280566">
        <w:rPr>
          <w:rFonts w:ascii="Arial" w:hAnsi="Arial" w:cs="Arial"/>
          <w:b/>
          <w:sz w:val="36"/>
          <w:szCs w:val="36"/>
        </w:rPr>
        <w:t>Document</w:t>
      </w:r>
    </w:p>
    <w:p w14:paraId="10F1E9A8" w14:textId="77777777" w:rsidR="00631BEE" w:rsidRPr="00280566" w:rsidRDefault="00631BEE" w:rsidP="00631BEE">
      <w:pPr>
        <w:jc w:val="center"/>
        <w:rPr>
          <w:rFonts w:ascii="Arial" w:hAnsi="Arial" w:cs="Arial"/>
          <w:b/>
          <w:sz w:val="36"/>
          <w:szCs w:val="36"/>
        </w:rPr>
      </w:pPr>
    </w:p>
    <w:p w14:paraId="10F1E9A9" w14:textId="77777777" w:rsidR="00631BEE" w:rsidRPr="00280566" w:rsidRDefault="00631BEE" w:rsidP="00631BEE">
      <w:pPr>
        <w:jc w:val="center"/>
        <w:rPr>
          <w:rFonts w:ascii="Arial" w:hAnsi="Arial" w:cs="Arial"/>
          <w:b/>
          <w:sz w:val="36"/>
          <w:szCs w:val="36"/>
        </w:rPr>
      </w:pPr>
      <w:r w:rsidRPr="00280566">
        <w:rPr>
          <w:rFonts w:ascii="Arial" w:hAnsi="Arial" w:cs="Arial"/>
          <w:b/>
          <w:sz w:val="36"/>
          <w:szCs w:val="36"/>
        </w:rPr>
        <w:t xml:space="preserve">School Year </w:t>
      </w:r>
      <w:r w:rsidRPr="00280566">
        <w:rPr>
          <w:rFonts w:ascii="Arial" w:hAnsi="Arial" w:cs="Arial"/>
          <w:b/>
          <w:sz w:val="36"/>
          <w:szCs w:val="36"/>
          <w:highlight w:val="yellow"/>
        </w:rPr>
        <w:t>2014-2015</w:t>
      </w:r>
    </w:p>
    <w:p w14:paraId="10F1E9AA" w14:textId="77777777" w:rsidR="00631BEE" w:rsidRPr="00280566" w:rsidRDefault="00631BEE" w:rsidP="00631BEE">
      <w:pPr>
        <w:rPr>
          <w:rFonts w:ascii="Arial" w:hAnsi="Arial" w:cs="Arial"/>
          <w:b/>
          <w:sz w:val="22"/>
          <w:szCs w:val="22"/>
        </w:rPr>
      </w:pPr>
    </w:p>
    <w:p w14:paraId="10F1E9AB" w14:textId="77777777" w:rsidR="00631BEE" w:rsidRPr="00280566" w:rsidRDefault="00631BEE" w:rsidP="00631BEE">
      <w:pPr>
        <w:rPr>
          <w:rFonts w:ascii="Arial" w:hAnsi="Arial" w:cs="Arial"/>
          <w:b/>
          <w:sz w:val="22"/>
          <w:szCs w:val="22"/>
        </w:rPr>
      </w:pPr>
    </w:p>
    <w:p w14:paraId="10F1E9AC" w14:textId="77777777" w:rsidR="00631BEE" w:rsidRPr="00280566" w:rsidRDefault="00631BEE" w:rsidP="00631BEE">
      <w:pPr>
        <w:jc w:val="center"/>
        <w:rPr>
          <w:rFonts w:ascii="Arial" w:hAnsi="Arial" w:cs="Arial"/>
          <w:b/>
          <w:sz w:val="22"/>
          <w:szCs w:val="22"/>
        </w:rPr>
      </w:pPr>
      <w:r w:rsidRPr="00280566">
        <w:rPr>
          <w:rFonts w:ascii="Arial" w:hAnsi="Arial" w:cs="Arial"/>
          <w:noProof/>
          <w:color w:val="0072BC"/>
          <w:sz w:val="16"/>
          <w:szCs w:val="16"/>
        </w:rPr>
        <w:drawing>
          <wp:inline distT="0" distB="0" distL="0" distR="0" wp14:anchorId="10F1F405" wp14:editId="10F1F406">
            <wp:extent cx="2162175" cy="2447925"/>
            <wp:effectExtent l="19050" t="0" r="9525" b="0"/>
            <wp:docPr id="1" name="tb_15" descr="Description: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_15" descr="Description: Picture"/>
                    <pic:cNvPicPr>
                      <a:picLocks noChangeAspect="1" noChangeArrowheads="1"/>
                    </pic:cNvPicPr>
                  </pic:nvPicPr>
                  <pic:blipFill>
                    <a:blip r:embed="rId10" r:link="rId11" cstate="print"/>
                    <a:srcRect/>
                    <a:stretch>
                      <a:fillRect/>
                    </a:stretch>
                  </pic:blipFill>
                  <pic:spPr bwMode="auto">
                    <a:xfrm>
                      <a:off x="0" y="0"/>
                      <a:ext cx="2162175" cy="2447925"/>
                    </a:xfrm>
                    <a:prstGeom prst="rect">
                      <a:avLst/>
                    </a:prstGeom>
                    <a:noFill/>
                    <a:ln w="9525">
                      <a:noFill/>
                      <a:miter lim="800000"/>
                      <a:headEnd/>
                      <a:tailEnd/>
                    </a:ln>
                  </pic:spPr>
                </pic:pic>
              </a:graphicData>
            </a:graphic>
          </wp:inline>
        </w:drawing>
      </w:r>
    </w:p>
    <w:p w14:paraId="10F1E9AD" w14:textId="77777777" w:rsidR="00631BEE" w:rsidRPr="00280566" w:rsidRDefault="00631BEE" w:rsidP="00631BEE">
      <w:pPr>
        <w:rPr>
          <w:rFonts w:ascii="Arial" w:hAnsi="Arial" w:cs="Arial"/>
          <w:b/>
          <w:sz w:val="22"/>
          <w:szCs w:val="22"/>
        </w:rPr>
      </w:pPr>
    </w:p>
    <w:p w14:paraId="10F1E9AE" w14:textId="77777777" w:rsidR="00631BEE" w:rsidRPr="00280566" w:rsidRDefault="00631BEE" w:rsidP="00631BEE">
      <w:pPr>
        <w:rPr>
          <w:rFonts w:ascii="Arial" w:hAnsi="Arial" w:cs="Arial"/>
          <w:b/>
          <w:sz w:val="22"/>
          <w:szCs w:val="22"/>
        </w:rPr>
      </w:pPr>
    </w:p>
    <w:p w14:paraId="10F1E9AF" w14:textId="77777777" w:rsidR="00631BEE" w:rsidRPr="00280566" w:rsidRDefault="00631BEE" w:rsidP="00631BEE">
      <w:pPr>
        <w:rPr>
          <w:rFonts w:ascii="Arial" w:hAnsi="Arial" w:cs="Arial"/>
          <w:b/>
          <w:sz w:val="22"/>
          <w:szCs w:val="22"/>
        </w:rPr>
      </w:pPr>
    </w:p>
    <w:p w14:paraId="10F1E9B0" w14:textId="77777777" w:rsidR="00631BEE" w:rsidRPr="00280566" w:rsidRDefault="00631BEE" w:rsidP="00631BEE">
      <w:pPr>
        <w:rPr>
          <w:rFonts w:ascii="Arial" w:hAnsi="Arial" w:cs="Arial"/>
          <w:b/>
          <w:sz w:val="22"/>
          <w:szCs w:val="22"/>
        </w:rPr>
      </w:pPr>
    </w:p>
    <w:p w14:paraId="10F1E9B1" w14:textId="77777777" w:rsidR="00631BEE" w:rsidRPr="00280566" w:rsidRDefault="00631BEE" w:rsidP="00631BEE">
      <w:pPr>
        <w:rPr>
          <w:rFonts w:ascii="Arial" w:hAnsi="Arial" w:cs="Arial"/>
          <w:b/>
          <w:sz w:val="22"/>
          <w:szCs w:val="22"/>
        </w:rPr>
      </w:pPr>
    </w:p>
    <w:p w14:paraId="10F1E9B2" w14:textId="77777777" w:rsidR="00631BEE" w:rsidRPr="00280566" w:rsidRDefault="00631BEE" w:rsidP="00631BEE">
      <w:pPr>
        <w:rPr>
          <w:rFonts w:ascii="Arial" w:hAnsi="Arial" w:cs="Arial"/>
          <w:b/>
          <w:sz w:val="22"/>
          <w:szCs w:val="22"/>
        </w:rPr>
      </w:pPr>
    </w:p>
    <w:p w14:paraId="10F1E9B3" w14:textId="77777777" w:rsidR="00631BEE" w:rsidRPr="00280566" w:rsidRDefault="00631BEE" w:rsidP="00631BEE">
      <w:pPr>
        <w:rPr>
          <w:rFonts w:ascii="Arial" w:hAnsi="Arial" w:cs="Arial"/>
          <w:b/>
          <w:sz w:val="22"/>
          <w:szCs w:val="22"/>
        </w:rPr>
      </w:pPr>
    </w:p>
    <w:p w14:paraId="10F1E9B4" w14:textId="77777777" w:rsidR="00631BEE" w:rsidRPr="00280566" w:rsidRDefault="00631BEE" w:rsidP="00631BEE">
      <w:pPr>
        <w:jc w:val="center"/>
        <w:rPr>
          <w:rFonts w:ascii="Arial" w:hAnsi="Arial" w:cs="Arial"/>
          <w:sz w:val="22"/>
          <w:szCs w:val="22"/>
        </w:rPr>
      </w:pPr>
      <w:r w:rsidRPr="00280566">
        <w:rPr>
          <w:rFonts w:ascii="Arial" w:hAnsi="Arial" w:cs="Arial"/>
          <w:sz w:val="22"/>
          <w:szCs w:val="22"/>
        </w:rPr>
        <w:t>Prepared by the</w:t>
      </w:r>
    </w:p>
    <w:p w14:paraId="10F1E9B5" w14:textId="77777777" w:rsidR="00631BEE" w:rsidRPr="00280566" w:rsidRDefault="00631BEE" w:rsidP="00631BEE">
      <w:pPr>
        <w:jc w:val="center"/>
        <w:rPr>
          <w:rFonts w:ascii="Arial" w:hAnsi="Arial" w:cs="Arial"/>
          <w:sz w:val="22"/>
          <w:szCs w:val="22"/>
        </w:rPr>
      </w:pPr>
      <w:r w:rsidRPr="00280566">
        <w:rPr>
          <w:rFonts w:ascii="Arial" w:hAnsi="Arial" w:cs="Arial"/>
          <w:sz w:val="22"/>
          <w:szCs w:val="22"/>
        </w:rPr>
        <w:t>Division of Learning Services</w:t>
      </w:r>
    </w:p>
    <w:p w14:paraId="10F1E9B6" w14:textId="77777777" w:rsidR="00631BEE" w:rsidRPr="00280566" w:rsidRDefault="00631BEE" w:rsidP="00631BEE">
      <w:pPr>
        <w:jc w:val="center"/>
        <w:rPr>
          <w:rFonts w:ascii="Arial" w:hAnsi="Arial" w:cs="Arial"/>
          <w:sz w:val="22"/>
          <w:szCs w:val="22"/>
        </w:rPr>
      </w:pPr>
      <w:r w:rsidRPr="00280566">
        <w:rPr>
          <w:rFonts w:ascii="Arial" w:hAnsi="Arial" w:cs="Arial"/>
          <w:sz w:val="22"/>
          <w:szCs w:val="22"/>
        </w:rPr>
        <w:t>Kentucky Special Education Cooperative Network</w:t>
      </w:r>
    </w:p>
    <w:p w14:paraId="10F1E9B7" w14:textId="77777777" w:rsidR="00631BEE" w:rsidRPr="00280566" w:rsidRDefault="00631BEE" w:rsidP="00631BEE">
      <w:pPr>
        <w:jc w:val="center"/>
        <w:rPr>
          <w:rFonts w:ascii="Arial" w:hAnsi="Arial" w:cs="Arial"/>
          <w:sz w:val="22"/>
          <w:szCs w:val="22"/>
        </w:rPr>
      </w:pPr>
    </w:p>
    <w:p w14:paraId="10F1E9B8" w14:textId="77777777" w:rsidR="00631BEE" w:rsidRPr="00280566" w:rsidRDefault="00631BEE" w:rsidP="00631BEE">
      <w:pPr>
        <w:jc w:val="center"/>
        <w:rPr>
          <w:rFonts w:ascii="Arial" w:hAnsi="Arial" w:cs="Arial"/>
          <w:sz w:val="32"/>
          <w:szCs w:val="32"/>
        </w:rPr>
      </w:pPr>
    </w:p>
    <w:p w14:paraId="10F1E9B9" w14:textId="77777777" w:rsidR="00631BEE" w:rsidRPr="00280566" w:rsidRDefault="00631BEE" w:rsidP="00631BEE">
      <w:pPr>
        <w:jc w:val="center"/>
        <w:rPr>
          <w:rFonts w:ascii="Arial" w:hAnsi="Arial" w:cs="Arial"/>
          <w:sz w:val="32"/>
          <w:szCs w:val="32"/>
        </w:rPr>
      </w:pPr>
    </w:p>
    <w:p w14:paraId="10F1E9BA" w14:textId="77777777" w:rsidR="00631BEE" w:rsidRPr="00280566" w:rsidRDefault="00631BEE" w:rsidP="00631BEE">
      <w:pPr>
        <w:jc w:val="center"/>
        <w:outlineLvl w:val="0"/>
        <w:rPr>
          <w:rFonts w:ascii="Arial" w:hAnsi="Arial" w:cs="Arial"/>
          <w:b/>
          <w:sz w:val="22"/>
          <w:szCs w:val="22"/>
        </w:rPr>
      </w:pPr>
      <w:r w:rsidRPr="00280566">
        <w:rPr>
          <w:rFonts w:ascii="Arial" w:hAnsi="Arial" w:cs="Arial"/>
          <w:b/>
          <w:sz w:val="22"/>
          <w:szCs w:val="22"/>
        </w:rPr>
        <w:t>Revised July 2014</w:t>
      </w:r>
    </w:p>
    <w:p w14:paraId="10F1E9BB" w14:textId="77777777" w:rsidR="009E2F6D" w:rsidRDefault="009E2F6D">
      <w:pPr>
        <w:rPr>
          <w:rFonts w:ascii="Arial" w:hAnsi="Arial" w:cs="Arial"/>
        </w:rPr>
      </w:pPr>
    </w:p>
    <w:p w14:paraId="10F1E9BC" w14:textId="77777777" w:rsidR="00631BEE" w:rsidRDefault="00631BEE">
      <w:pPr>
        <w:rPr>
          <w:rFonts w:ascii="Arial" w:hAnsi="Arial" w:cs="Arial"/>
        </w:rPr>
      </w:pPr>
    </w:p>
    <w:p w14:paraId="10F1E9BD" w14:textId="77777777" w:rsidR="00631BEE" w:rsidRDefault="00631BEE">
      <w:pPr>
        <w:rPr>
          <w:rFonts w:ascii="Arial" w:hAnsi="Arial" w:cs="Arial"/>
        </w:rPr>
      </w:pPr>
    </w:p>
    <w:p w14:paraId="10F1E9BE" w14:textId="77777777" w:rsidR="00631BEE" w:rsidRPr="00280566" w:rsidRDefault="00631BEE" w:rsidP="00631BEE">
      <w:pPr>
        <w:jc w:val="center"/>
        <w:outlineLvl w:val="0"/>
        <w:rPr>
          <w:rFonts w:ascii="Arial" w:hAnsi="Arial" w:cs="Arial"/>
          <w:b/>
          <w:sz w:val="28"/>
          <w:szCs w:val="28"/>
        </w:rPr>
      </w:pPr>
      <w:r w:rsidRPr="00280566">
        <w:rPr>
          <w:rFonts w:ascii="Arial" w:hAnsi="Arial" w:cs="Arial"/>
          <w:b/>
          <w:sz w:val="28"/>
          <w:szCs w:val="28"/>
        </w:rPr>
        <w:lastRenderedPageBreak/>
        <w:t>Table of Contents</w:t>
      </w:r>
    </w:p>
    <w:p w14:paraId="10F1E9BF" w14:textId="77777777" w:rsidR="00631BEE" w:rsidRPr="00280566" w:rsidRDefault="00631BEE" w:rsidP="00631BEE">
      <w:pPr>
        <w:outlineLvl w:val="0"/>
        <w:rPr>
          <w:rFonts w:ascii="Arial" w:hAnsi="Arial" w:cs="Arial"/>
          <w:sz w:val="22"/>
          <w:szCs w:val="28"/>
        </w:rPr>
      </w:pPr>
    </w:p>
    <w:p w14:paraId="10F1E9C0" w14:textId="77777777" w:rsidR="00631BEE" w:rsidRPr="00280566" w:rsidRDefault="001D616E" w:rsidP="00631BEE">
      <w:pPr>
        <w:tabs>
          <w:tab w:val="left" w:leader="dot" w:pos="8640"/>
        </w:tabs>
        <w:outlineLvl w:val="0"/>
        <w:rPr>
          <w:rFonts w:ascii="Arial" w:hAnsi="Arial" w:cs="Arial"/>
          <w:sz w:val="22"/>
          <w:szCs w:val="28"/>
        </w:rPr>
      </w:pPr>
      <w:hyperlink w:anchor="Introduction" w:history="1">
        <w:r w:rsidR="00631BEE" w:rsidRPr="002C31F2">
          <w:rPr>
            <w:rStyle w:val="Hyperlink"/>
            <w:rFonts w:ascii="Arial" w:hAnsi="Arial" w:cs="Arial"/>
            <w:color w:val="000000" w:themeColor="text1"/>
            <w:sz w:val="22"/>
            <w:szCs w:val="28"/>
          </w:rPr>
          <w:t>Introduction</w:t>
        </w:r>
      </w:hyperlink>
      <w:r w:rsidR="00631BEE" w:rsidRPr="00280566">
        <w:rPr>
          <w:rFonts w:ascii="Arial" w:hAnsi="Arial" w:cs="Arial"/>
          <w:sz w:val="22"/>
          <w:szCs w:val="28"/>
        </w:rPr>
        <w:tab/>
      </w:r>
      <w:hyperlink w:anchor="Introduction" w:history="1">
        <w:r w:rsidR="00631BEE" w:rsidRPr="00280566">
          <w:rPr>
            <w:rStyle w:val="Hyperlink"/>
            <w:rFonts w:ascii="Arial" w:hAnsi="Arial" w:cs="Arial"/>
            <w:sz w:val="22"/>
            <w:szCs w:val="28"/>
          </w:rPr>
          <w:t>3</w:t>
        </w:r>
      </w:hyperlink>
    </w:p>
    <w:p w14:paraId="10F1E9C1" w14:textId="77777777" w:rsidR="00631BEE" w:rsidRPr="00280566" w:rsidRDefault="00631BEE" w:rsidP="00631BEE">
      <w:pPr>
        <w:tabs>
          <w:tab w:val="left" w:leader="dot" w:pos="8640"/>
        </w:tabs>
        <w:outlineLvl w:val="0"/>
        <w:rPr>
          <w:rFonts w:ascii="Arial" w:hAnsi="Arial" w:cs="Arial"/>
          <w:sz w:val="22"/>
          <w:szCs w:val="28"/>
        </w:rPr>
      </w:pPr>
    </w:p>
    <w:p w14:paraId="10F1E9C2" w14:textId="77777777" w:rsidR="00631BEE" w:rsidRPr="00280566" w:rsidRDefault="001D616E" w:rsidP="00631BEE">
      <w:pPr>
        <w:tabs>
          <w:tab w:val="left" w:leader="dot" w:pos="8640"/>
        </w:tabs>
        <w:outlineLvl w:val="0"/>
        <w:rPr>
          <w:rFonts w:ascii="Arial" w:hAnsi="Arial" w:cs="Arial"/>
          <w:sz w:val="22"/>
          <w:szCs w:val="28"/>
        </w:rPr>
      </w:pPr>
      <w:hyperlink w:anchor="DirectionsforReviewofRecords" w:history="1">
        <w:r w:rsidR="00631BEE" w:rsidRPr="002C31F2">
          <w:rPr>
            <w:rStyle w:val="Hyperlink"/>
            <w:rFonts w:ascii="Arial" w:hAnsi="Arial" w:cs="Arial"/>
            <w:color w:val="000000" w:themeColor="text1"/>
            <w:sz w:val="22"/>
            <w:szCs w:val="28"/>
          </w:rPr>
          <w:t>Directions</w:t>
        </w:r>
        <w:r w:rsidR="00631BEE" w:rsidRPr="002C31F2">
          <w:rPr>
            <w:rStyle w:val="Hyperlink"/>
            <w:rFonts w:ascii="Arial" w:hAnsi="Arial" w:cs="Arial"/>
            <w:b/>
            <w:color w:val="000000" w:themeColor="text1"/>
            <w:sz w:val="22"/>
            <w:szCs w:val="22"/>
          </w:rPr>
          <w:t xml:space="preserve"> </w:t>
        </w:r>
        <w:r w:rsidR="00631BEE" w:rsidRPr="002C31F2">
          <w:rPr>
            <w:rStyle w:val="Hyperlink"/>
            <w:rFonts w:ascii="Arial" w:hAnsi="Arial" w:cs="Arial"/>
            <w:color w:val="000000" w:themeColor="text1"/>
            <w:sz w:val="22"/>
            <w:szCs w:val="28"/>
          </w:rPr>
          <w:t>for Review of Records</w:t>
        </w:r>
      </w:hyperlink>
      <w:r w:rsidR="00631BEE" w:rsidRPr="00280566">
        <w:rPr>
          <w:rFonts w:ascii="Arial" w:hAnsi="Arial" w:cs="Arial"/>
          <w:sz w:val="22"/>
          <w:szCs w:val="28"/>
        </w:rPr>
        <w:tab/>
      </w:r>
      <w:hyperlink w:anchor="DirectionsforReviewofRecords" w:history="1">
        <w:r w:rsidR="00631BEE" w:rsidRPr="00280566">
          <w:rPr>
            <w:rStyle w:val="Hyperlink"/>
            <w:rFonts w:ascii="Arial" w:hAnsi="Arial" w:cs="Arial"/>
            <w:sz w:val="22"/>
            <w:szCs w:val="28"/>
          </w:rPr>
          <w:t>4</w:t>
        </w:r>
      </w:hyperlink>
    </w:p>
    <w:p w14:paraId="10F1E9C3" w14:textId="77777777" w:rsidR="00631BEE" w:rsidRPr="00280566" w:rsidRDefault="00631BEE" w:rsidP="00631BEE">
      <w:pPr>
        <w:tabs>
          <w:tab w:val="left" w:leader="dot" w:pos="8640"/>
        </w:tabs>
        <w:outlineLvl w:val="0"/>
        <w:rPr>
          <w:rFonts w:ascii="Arial" w:hAnsi="Arial" w:cs="Arial"/>
          <w:sz w:val="22"/>
          <w:szCs w:val="28"/>
        </w:rPr>
      </w:pPr>
    </w:p>
    <w:p w14:paraId="10F1E9C4" w14:textId="77777777" w:rsidR="00631BEE" w:rsidRPr="00280566" w:rsidRDefault="001D616E" w:rsidP="00631BEE">
      <w:pPr>
        <w:tabs>
          <w:tab w:val="left" w:leader="dot" w:pos="8640"/>
        </w:tabs>
        <w:outlineLvl w:val="0"/>
        <w:rPr>
          <w:rFonts w:ascii="Arial" w:hAnsi="Arial" w:cs="Arial"/>
          <w:sz w:val="22"/>
          <w:szCs w:val="22"/>
        </w:rPr>
      </w:pPr>
      <w:hyperlink w:anchor="Correction" w:history="1">
        <w:r w:rsidR="00631BEE" w:rsidRPr="002C31F2">
          <w:rPr>
            <w:rStyle w:val="Hyperlink"/>
            <w:rFonts w:ascii="Arial" w:hAnsi="Arial" w:cs="Arial"/>
            <w:b/>
            <w:color w:val="000000" w:themeColor="text1"/>
            <w:sz w:val="22"/>
            <w:szCs w:val="22"/>
          </w:rPr>
          <w:t>Correction of Noncompliance for APR Indicators 11, 12 and 13</w:t>
        </w:r>
      </w:hyperlink>
      <w:r w:rsidR="00631BEE" w:rsidRPr="00280566">
        <w:rPr>
          <w:rFonts w:ascii="Arial" w:hAnsi="Arial" w:cs="Arial"/>
          <w:sz w:val="22"/>
          <w:szCs w:val="22"/>
        </w:rPr>
        <w:tab/>
      </w:r>
      <w:hyperlink w:anchor="Correction" w:history="1">
        <w:r w:rsidR="00631BEE" w:rsidRPr="00280566">
          <w:rPr>
            <w:rStyle w:val="Hyperlink"/>
            <w:rFonts w:ascii="Arial" w:hAnsi="Arial" w:cs="Arial"/>
            <w:sz w:val="22"/>
            <w:szCs w:val="22"/>
          </w:rPr>
          <w:t>4</w:t>
        </w:r>
      </w:hyperlink>
    </w:p>
    <w:p w14:paraId="10F1E9C5" w14:textId="77777777" w:rsidR="00631BEE" w:rsidRPr="00280566" w:rsidRDefault="00631BEE" w:rsidP="00631BEE">
      <w:pPr>
        <w:tabs>
          <w:tab w:val="left" w:leader="dot" w:pos="8640"/>
        </w:tabs>
        <w:outlineLvl w:val="0"/>
        <w:rPr>
          <w:rFonts w:ascii="Arial" w:hAnsi="Arial" w:cs="Arial"/>
          <w:sz w:val="22"/>
          <w:szCs w:val="22"/>
        </w:rPr>
      </w:pPr>
    </w:p>
    <w:p w14:paraId="10F1E9C6" w14:textId="77777777" w:rsidR="00631BEE" w:rsidRPr="00280566" w:rsidRDefault="001D616E" w:rsidP="00631BEE">
      <w:pPr>
        <w:tabs>
          <w:tab w:val="left" w:leader="dot" w:pos="8640"/>
        </w:tabs>
        <w:outlineLvl w:val="0"/>
        <w:rPr>
          <w:rFonts w:ascii="Arial" w:hAnsi="Arial" w:cs="Arial"/>
          <w:sz w:val="22"/>
          <w:szCs w:val="22"/>
        </w:rPr>
      </w:pPr>
      <w:hyperlink w:anchor="DemoInfo" w:history="1">
        <w:r w:rsidR="00631BEE" w:rsidRPr="002C31F2">
          <w:rPr>
            <w:rStyle w:val="Hyperlink"/>
            <w:rFonts w:ascii="Arial" w:hAnsi="Arial" w:cs="Arial"/>
            <w:color w:val="000000" w:themeColor="text1"/>
            <w:sz w:val="22"/>
            <w:szCs w:val="22"/>
          </w:rPr>
          <w:t>Demographic Information</w:t>
        </w:r>
      </w:hyperlink>
      <w:r w:rsidR="00631BEE" w:rsidRPr="00280566">
        <w:rPr>
          <w:rFonts w:ascii="Arial" w:hAnsi="Arial" w:cs="Arial"/>
          <w:sz w:val="22"/>
          <w:szCs w:val="22"/>
        </w:rPr>
        <w:tab/>
      </w:r>
      <w:hyperlink w:anchor="DemoInfo" w:history="1">
        <w:r w:rsidR="00631BEE" w:rsidRPr="00280566">
          <w:rPr>
            <w:rStyle w:val="Hyperlink"/>
            <w:rFonts w:ascii="Arial" w:hAnsi="Arial" w:cs="Arial"/>
            <w:sz w:val="22"/>
            <w:szCs w:val="22"/>
          </w:rPr>
          <w:t>5</w:t>
        </w:r>
      </w:hyperlink>
    </w:p>
    <w:p w14:paraId="10F1E9C7" w14:textId="77777777" w:rsidR="00631BEE" w:rsidRPr="00280566" w:rsidRDefault="00631BEE" w:rsidP="00631BEE">
      <w:pPr>
        <w:tabs>
          <w:tab w:val="left" w:leader="dot" w:pos="8640"/>
        </w:tabs>
        <w:outlineLvl w:val="0"/>
        <w:rPr>
          <w:rFonts w:ascii="Arial" w:hAnsi="Arial" w:cs="Arial"/>
          <w:sz w:val="22"/>
          <w:szCs w:val="22"/>
        </w:rPr>
      </w:pPr>
    </w:p>
    <w:p w14:paraId="10F1E9C8" w14:textId="77777777" w:rsidR="00631BEE" w:rsidRPr="00280566" w:rsidRDefault="001D616E" w:rsidP="00631BEE">
      <w:pPr>
        <w:tabs>
          <w:tab w:val="left" w:leader="dot" w:pos="8640"/>
        </w:tabs>
        <w:outlineLvl w:val="0"/>
        <w:rPr>
          <w:rFonts w:ascii="Arial" w:hAnsi="Arial" w:cs="Arial"/>
          <w:sz w:val="22"/>
          <w:szCs w:val="22"/>
        </w:rPr>
      </w:pPr>
      <w:hyperlink w:anchor="TypeofReview" w:history="1">
        <w:r w:rsidR="00631BEE" w:rsidRPr="002C31F2">
          <w:rPr>
            <w:rStyle w:val="Hyperlink"/>
            <w:rFonts w:ascii="Arial" w:hAnsi="Arial" w:cs="Arial"/>
            <w:color w:val="000000" w:themeColor="text1"/>
            <w:sz w:val="22"/>
            <w:szCs w:val="22"/>
          </w:rPr>
          <w:t>Type of Review</w:t>
        </w:r>
      </w:hyperlink>
      <w:r w:rsidR="00631BEE" w:rsidRPr="00280566">
        <w:rPr>
          <w:rFonts w:ascii="Arial" w:hAnsi="Arial" w:cs="Arial"/>
          <w:sz w:val="22"/>
          <w:szCs w:val="22"/>
        </w:rPr>
        <w:tab/>
      </w:r>
      <w:hyperlink w:anchor="TypeofReview" w:history="1">
        <w:r w:rsidR="00631BEE" w:rsidRPr="00280566">
          <w:rPr>
            <w:rStyle w:val="Hyperlink"/>
            <w:rFonts w:ascii="Arial" w:hAnsi="Arial" w:cs="Arial"/>
            <w:sz w:val="22"/>
            <w:szCs w:val="22"/>
          </w:rPr>
          <w:t>6</w:t>
        </w:r>
      </w:hyperlink>
    </w:p>
    <w:p w14:paraId="10F1E9C9" w14:textId="77777777" w:rsidR="00631BEE" w:rsidRPr="00280566" w:rsidRDefault="00631BEE" w:rsidP="00631BEE">
      <w:pPr>
        <w:tabs>
          <w:tab w:val="left" w:leader="dot" w:pos="8640"/>
        </w:tabs>
        <w:outlineLvl w:val="0"/>
        <w:rPr>
          <w:rFonts w:ascii="Arial" w:hAnsi="Arial" w:cs="Arial"/>
          <w:sz w:val="22"/>
          <w:szCs w:val="22"/>
        </w:rPr>
      </w:pPr>
    </w:p>
    <w:p w14:paraId="10F1E9CA" w14:textId="77777777" w:rsidR="00631BEE" w:rsidRPr="00280566" w:rsidRDefault="001D616E" w:rsidP="00631BEE">
      <w:pPr>
        <w:tabs>
          <w:tab w:val="left" w:leader="dot" w:pos="8640"/>
        </w:tabs>
        <w:outlineLvl w:val="0"/>
        <w:rPr>
          <w:rFonts w:ascii="Arial" w:hAnsi="Arial" w:cs="Arial"/>
          <w:sz w:val="22"/>
          <w:szCs w:val="22"/>
        </w:rPr>
      </w:pPr>
      <w:hyperlink w:anchor="DemographicRequired" w:history="1">
        <w:r w:rsidR="00631BEE" w:rsidRPr="002C31F2">
          <w:rPr>
            <w:rStyle w:val="Hyperlink"/>
            <w:rFonts w:ascii="Arial" w:hAnsi="Arial" w:cs="Arial"/>
            <w:color w:val="000000" w:themeColor="text1"/>
            <w:sz w:val="22"/>
            <w:szCs w:val="22"/>
          </w:rPr>
          <w:t>Demographic Information (Required)</w:t>
        </w:r>
      </w:hyperlink>
      <w:r w:rsidR="00631BEE" w:rsidRPr="00280566">
        <w:rPr>
          <w:rFonts w:ascii="Arial" w:hAnsi="Arial" w:cs="Arial"/>
          <w:sz w:val="22"/>
          <w:szCs w:val="22"/>
        </w:rPr>
        <w:tab/>
      </w:r>
      <w:hyperlink w:anchor="DemographicRequired" w:history="1">
        <w:r w:rsidR="00631BEE" w:rsidRPr="00280566">
          <w:rPr>
            <w:rStyle w:val="Hyperlink"/>
            <w:rFonts w:ascii="Arial" w:hAnsi="Arial" w:cs="Arial"/>
            <w:sz w:val="22"/>
            <w:szCs w:val="22"/>
          </w:rPr>
          <w:t>7</w:t>
        </w:r>
      </w:hyperlink>
    </w:p>
    <w:p w14:paraId="10F1E9CB" w14:textId="77777777" w:rsidR="00631BEE" w:rsidRPr="00280566" w:rsidRDefault="00631BEE" w:rsidP="00631BEE">
      <w:pPr>
        <w:tabs>
          <w:tab w:val="left" w:leader="dot" w:pos="8640"/>
        </w:tabs>
        <w:outlineLvl w:val="0"/>
        <w:rPr>
          <w:rFonts w:ascii="Arial" w:hAnsi="Arial" w:cs="Arial"/>
          <w:sz w:val="22"/>
          <w:szCs w:val="22"/>
        </w:rPr>
      </w:pPr>
    </w:p>
    <w:p w14:paraId="10F1E9CC" w14:textId="77777777" w:rsidR="00631BEE" w:rsidRPr="00280566" w:rsidRDefault="001D616E" w:rsidP="00631BEE">
      <w:pPr>
        <w:tabs>
          <w:tab w:val="left" w:leader="dot" w:pos="8640"/>
        </w:tabs>
        <w:outlineLvl w:val="0"/>
        <w:rPr>
          <w:rFonts w:ascii="Arial" w:hAnsi="Arial" w:cs="Arial"/>
          <w:sz w:val="22"/>
          <w:szCs w:val="22"/>
        </w:rPr>
      </w:pPr>
      <w:hyperlink w:anchor="Confidentiality" w:history="1">
        <w:r w:rsidR="00631BEE" w:rsidRPr="002C31F2">
          <w:rPr>
            <w:rStyle w:val="Hyperlink"/>
            <w:rFonts w:ascii="Arial" w:hAnsi="Arial" w:cs="Arial"/>
            <w:color w:val="000000" w:themeColor="text1"/>
            <w:sz w:val="22"/>
            <w:szCs w:val="22"/>
          </w:rPr>
          <w:t>Confidentiality of Information</w:t>
        </w:r>
      </w:hyperlink>
      <w:r w:rsidR="00631BEE" w:rsidRPr="00280566">
        <w:rPr>
          <w:rFonts w:ascii="Arial" w:hAnsi="Arial" w:cs="Arial"/>
          <w:sz w:val="22"/>
          <w:szCs w:val="22"/>
        </w:rPr>
        <w:tab/>
      </w:r>
      <w:hyperlink w:anchor="Confidentiality" w:history="1">
        <w:r w:rsidR="00631BEE" w:rsidRPr="00280566">
          <w:rPr>
            <w:rStyle w:val="Hyperlink"/>
            <w:rFonts w:ascii="Arial" w:hAnsi="Arial" w:cs="Arial"/>
            <w:sz w:val="22"/>
            <w:szCs w:val="22"/>
          </w:rPr>
          <w:t>8</w:t>
        </w:r>
      </w:hyperlink>
    </w:p>
    <w:p w14:paraId="10F1E9CD" w14:textId="77777777" w:rsidR="00631BEE" w:rsidRPr="00280566" w:rsidRDefault="00631BEE" w:rsidP="00631BEE">
      <w:pPr>
        <w:tabs>
          <w:tab w:val="left" w:leader="dot" w:pos="8640"/>
        </w:tabs>
        <w:outlineLvl w:val="0"/>
        <w:rPr>
          <w:rFonts w:ascii="Arial" w:hAnsi="Arial" w:cs="Arial"/>
          <w:sz w:val="22"/>
          <w:szCs w:val="22"/>
        </w:rPr>
      </w:pPr>
    </w:p>
    <w:p w14:paraId="10F1E9CE" w14:textId="77777777" w:rsidR="00631BEE" w:rsidRPr="00280566" w:rsidRDefault="001D616E" w:rsidP="00631BEE">
      <w:pPr>
        <w:tabs>
          <w:tab w:val="left" w:leader="dot" w:pos="8640"/>
        </w:tabs>
        <w:outlineLvl w:val="0"/>
        <w:rPr>
          <w:rFonts w:ascii="Arial" w:hAnsi="Arial" w:cs="Arial"/>
          <w:sz w:val="22"/>
          <w:szCs w:val="22"/>
        </w:rPr>
      </w:pPr>
      <w:hyperlink w:anchor="noticeAdmissions" w:history="1">
        <w:r w:rsidR="00631BEE" w:rsidRPr="002C31F2">
          <w:rPr>
            <w:rStyle w:val="Hyperlink"/>
            <w:rFonts w:ascii="Arial" w:hAnsi="Arial" w:cs="Arial"/>
            <w:color w:val="000000" w:themeColor="text1"/>
            <w:sz w:val="22"/>
            <w:szCs w:val="22"/>
          </w:rPr>
          <w:t>Notice of Admissions and Release Committee Meeting</w:t>
        </w:r>
      </w:hyperlink>
      <w:r w:rsidR="00631BEE" w:rsidRPr="00280566">
        <w:rPr>
          <w:rFonts w:ascii="Arial" w:hAnsi="Arial" w:cs="Arial"/>
          <w:sz w:val="22"/>
          <w:szCs w:val="22"/>
        </w:rPr>
        <w:tab/>
      </w:r>
      <w:hyperlink w:anchor="noticeAdmissions" w:history="1">
        <w:r w:rsidR="00631BEE" w:rsidRPr="00280566">
          <w:rPr>
            <w:rStyle w:val="Hyperlink"/>
            <w:rFonts w:ascii="Arial" w:hAnsi="Arial" w:cs="Arial"/>
            <w:sz w:val="22"/>
            <w:szCs w:val="22"/>
          </w:rPr>
          <w:t>8</w:t>
        </w:r>
      </w:hyperlink>
    </w:p>
    <w:p w14:paraId="10F1E9CF" w14:textId="77777777" w:rsidR="00631BEE" w:rsidRPr="00280566" w:rsidRDefault="00631BEE" w:rsidP="00631BEE">
      <w:pPr>
        <w:tabs>
          <w:tab w:val="left" w:leader="dot" w:pos="8640"/>
        </w:tabs>
        <w:outlineLvl w:val="0"/>
        <w:rPr>
          <w:rFonts w:ascii="Arial" w:hAnsi="Arial" w:cs="Arial"/>
          <w:sz w:val="22"/>
          <w:szCs w:val="22"/>
        </w:rPr>
      </w:pPr>
    </w:p>
    <w:p w14:paraId="10F1E9D0" w14:textId="77777777" w:rsidR="00631BEE" w:rsidRPr="00280566" w:rsidRDefault="001D616E" w:rsidP="00631BEE">
      <w:pPr>
        <w:tabs>
          <w:tab w:val="left" w:leader="dot" w:pos="8640"/>
        </w:tabs>
        <w:outlineLvl w:val="0"/>
        <w:rPr>
          <w:rFonts w:ascii="Arial" w:hAnsi="Arial" w:cs="Arial"/>
          <w:sz w:val="22"/>
          <w:szCs w:val="22"/>
        </w:rPr>
      </w:pPr>
      <w:hyperlink w:anchor="ARCMembership" w:history="1">
        <w:r w:rsidR="00631BEE" w:rsidRPr="002C31F2">
          <w:rPr>
            <w:rStyle w:val="Hyperlink"/>
            <w:rFonts w:ascii="Arial" w:hAnsi="Arial" w:cs="Arial"/>
            <w:color w:val="000000" w:themeColor="text1"/>
            <w:sz w:val="22"/>
            <w:szCs w:val="22"/>
          </w:rPr>
          <w:t>ARC Membership</w:t>
        </w:r>
      </w:hyperlink>
      <w:r w:rsidR="00631BEE" w:rsidRPr="00280566">
        <w:rPr>
          <w:rFonts w:ascii="Arial" w:hAnsi="Arial" w:cs="Arial"/>
          <w:sz w:val="22"/>
          <w:szCs w:val="22"/>
        </w:rPr>
        <w:tab/>
      </w:r>
      <w:hyperlink w:anchor="ARCMembership" w:history="1">
        <w:r w:rsidR="00631BEE" w:rsidRPr="00280566">
          <w:rPr>
            <w:rStyle w:val="Hyperlink"/>
            <w:rFonts w:ascii="Arial" w:hAnsi="Arial" w:cs="Arial"/>
            <w:sz w:val="22"/>
            <w:szCs w:val="22"/>
          </w:rPr>
          <w:t>11</w:t>
        </w:r>
      </w:hyperlink>
    </w:p>
    <w:p w14:paraId="10F1E9D1" w14:textId="77777777" w:rsidR="00631BEE" w:rsidRPr="00280566" w:rsidRDefault="00631BEE" w:rsidP="00631BEE">
      <w:pPr>
        <w:tabs>
          <w:tab w:val="left" w:leader="dot" w:pos="8640"/>
        </w:tabs>
        <w:outlineLvl w:val="0"/>
        <w:rPr>
          <w:rFonts w:ascii="Arial" w:hAnsi="Arial" w:cs="Arial"/>
          <w:sz w:val="22"/>
          <w:szCs w:val="22"/>
        </w:rPr>
      </w:pPr>
    </w:p>
    <w:p w14:paraId="10F1E9D2" w14:textId="77777777" w:rsidR="00631BEE" w:rsidRPr="00280566" w:rsidRDefault="001D616E" w:rsidP="00631BEE">
      <w:pPr>
        <w:tabs>
          <w:tab w:val="left" w:leader="dot" w:pos="8640"/>
        </w:tabs>
        <w:outlineLvl w:val="0"/>
        <w:rPr>
          <w:rFonts w:ascii="Arial" w:hAnsi="Arial" w:cs="Arial"/>
          <w:sz w:val="22"/>
          <w:szCs w:val="22"/>
        </w:rPr>
      </w:pPr>
      <w:hyperlink w:anchor="noticeToParents" w:history="1">
        <w:r w:rsidR="00631BEE" w:rsidRPr="002C31F2">
          <w:rPr>
            <w:rStyle w:val="Hyperlink"/>
            <w:rFonts w:ascii="Arial" w:hAnsi="Arial" w:cs="Arial"/>
            <w:color w:val="000000" w:themeColor="text1"/>
            <w:sz w:val="22"/>
            <w:szCs w:val="22"/>
          </w:rPr>
          <w:t>Notice to Parent(s)</w:t>
        </w:r>
      </w:hyperlink>
      <w:r w:rsidR="00631BEE" w:rsidRPr="00280566">
        <w:rPr>
          <w:rFonts w:ascii="Arial" w:hAnsi="Arial" w:cs="Arial"/>
          <w:sz w:val="22"/>
          <w:szCs w:val="22"/>
        </w:rPr>
        <w:tab/>
      </w:r>
      <w:hyperlink w:anchor="noticeToParents" w:history="1">
        <w:r w:rsidR="00631BEE" w:rsidRPr="00280566">
          <w:rPr>
            <w:rStyle w:val="Hyperlink"/>
            <w:rFonts w:ascii="Arial" w:hAnsi="Arial" w:cs="Arial"/>
            <w:sz w:val="22"/>
            <w:szCs w:val="22"/>
          </w:rPr>
          <w:t>15</w:t>
        </w:r>
      </w:hyperlink>
    </w:p>
    <w:p w14:paraId="10F1E9D3" w14:textId="77777777" w:rsidR="00631BEE" w:rsidRPr="00280566" w:rsidRDefault="00631BEE" w:rsidP="00631BEE">
      <w:pPr>
        <w:tabs>
          <w:tab w:val="left" w:leader="dot" w:pos="8640"/>
        </w:tabs>
        <w:outlineLvl w:val="0"/>
        <w:rPr>
          <w:rFonts w:ascii="Arial" w:hAnsi="Arial" w:cs="Arial"/>
          <w:sz w:val="22"/>
          <w:szCs w:val="22"/>
        </w:rPr>
      </w:pPr>
    </w:p>
    <w:p w14:paraId="10F1E9D4" w14:textId="77777777" w:rsidR="00631BEE" w:rsidRPr="00280566" w:rsidRDefault="001D616E" w:rsidP="00631BEE">
      <w:pPr>
        <w:tabs>
          <w:tab w:val="left" w:leader="dot" w:pos="8640"/>
        </w:tabs>
        <w:outlineLvl w:val="0"/>
        <w:rPr>
          <w:rFonts w:ascii="Arial" w:hAnsi="Arial" w:cs="Arial"/>
          <w:sz w:val="22"/>
          <w:szCs w:val="22"/>
        </w:rPr>
      </w:pPr>
      <w:hyperlink w:anchor="preschoolers" w:history="1">
        <w:r w:rsidR="00631BEE" w:rsidRPr="002C31F2">
          <w:rPr>
            <w:rStyle w:val="Hyperlink"/>
            <w:rFonts w:ascii="Arial" w:hAnsi="Arial" w:cs="Arial"/>
            <w:b/>
            <w:color w:val="000000" w:themeColor="text1"/>
            <w:sz w:val="22"/>
            <w:szCs w:val="22"/>
          </w:rPr>
          <w:t>Preschoolers Transitioning from Part C</w:t>
        </w:r>
      </w:hyperlink>
      <w:r w:rsidR="00631BEE" w:rsidRPr="00280566">
        <w:rPr>
          <w:rFonts w:ascii="Arial" w:hAnsi="Arial" w:cs="Arial"/>
          <w:sz w:val="22"/>
          <w:szCs w:val="22"/>
        </w:rPr>
        <w:tab/>
      </w:r>
      <w:hyperlink w:anchor="preschoolers" w:history="1">
        <w:r w:rsidR="00631BEE" w:rsidRPr="00280566">
          <w:rPr>
            <w:rStyle w:val="Hyperlink"/>
            <w:rFonts w:ascii="Arial" w:hAnsi="Arial" w:cs="Arial"/>
            <w:sz w:val="22"/>
            <w:szCs w:val="22"/>
          </w:rPr>
          <w:t>18</w:t>
        </w:r>
      </w:hyperlink>
    </w:p>
    <w:p w14:paraId="10F1E9D5" w14:textId="77777777" w:rsidR="00631BEE" w:rsidRPr="00280566" w:rsidRDefault="00631BEE" w:rsidP="00631BEE">
      <w:pPr>
        <w:tabs>
          <w:tab w:val="left" w:leader="dot" w:pos="8640"/>
        </w:tabs>
        <w:outlineLvl w:val="0"/>
        <w:rPr>
          <w:rFonts w:ascii="Arial" w:hAnsi="Arial" w:cs="Arial"/>
          <w:sz w:val="22"/>
          <w:szCs w:val="22"/>
        </w:rPr>
      </w:pPr>
    </w:p>
    <w:p w14:paraId="10F1E9D6" w14:textId="77777777" w:rsidR="00631BEE" w:rsidRPr="00280566" w:rsidRDefault="001D616E" w:rsidP="00631BEE">
      <w:pPr>
        <w:tabs>
          <w:tab w:val="left" w:leader="dot" w:pos="8640"/>
        </w:tabs>
        <w:outlineLvl w:val="0"/>
        <w:rPr>
          <w:rFonts w:ascii="Arial" w:hAnsi="Arial" w:cs="Arial"/>
          <w:sz w:val="22"/>
          <w:szCs w:val="22"/>
        </w:rPr>
      </w:pPr>
      <w:hyperlink w:anchor="ContentsofIEP" w:history="1">
        <w:r w:rsidR="00631BEE" w:rsidRPr="002C31F2">
          <w:rPr>
            <w:rStyle w:val="Hyperlink"/>
            <w:rFonts w:ascii="Arial" w:hAnsi="Arial" w:cs="Arial"/>
            <w:color w:val="000000" w:themeColor="text1"/>
            <w:sz w:val="22"/>
            <w:szCs w:val="22"/>
          </w:rPr>
          <w:t>Contents of the IEP</w:t>
        </w:r>
      </w:hyperlink>
      <w:r w:rsidR="00631BEE" w:rsidRPr="00280566">
        <w:rPr>
          <w:rFonts w:ascii="Arial" w:hAnsi="Arial" w:cs="Arial"/>
          <w:sz w:val="22"/>
          <w:szCs w:val="22"/>
        </w:rPr>
        <w:tab/>
      </w:r>
      <w:hyperlink w:anchor="ContentsofIEP" w:history="1">
        <w:r w:rsidR="00631BEE" w:rsidRPr="00280566">
          <w:rPr>
            <w:rStyle w:val="Hyperlink"/>
            <w:rFonts w:ascii="Arial" w:hAnsi="Arial" w:cs="Arial"/>
            <w:sz w:val="22"/>
            <w:szCs w:val="22"/>
          </w:rPr>
          <w:t>19</w:t>
        </w:r>
      </w:hyperlink>
    </w:p>
    <w:p w14:paraId="10F1E9D7" w14:textId="77777777" w:rsidR="00631BEE" w:rsidRPr="00280566" w:rsidRDefault="00631BEE" w:rsidP="00631BEE">
      <w:pPr>
        <w:tabs>
          <w:tab w:val="left" w:leader="dot" w:pos="8640"/>
        </w:tabs>
        <w:outlineLvl w:val="0"/>
        <w:rPr>
          <w:rFonts w:ascii="Arial" w:hAnsi="Arial" w:cs="Arial"/>
          <w:sz w:val="22"/>
          <w:szCs w:val="22"/>
        </w:rPr>
      </w:pPr>
    </w:p>
    <w:p w14:paraId="10F1E9D8" w14:textId="77777777" w:rsidR="00631BEE" w:rsidRPr="00280566" w:rsidRDefault="001D616E" w:rsidP="00631BEE">
      <w:pPr>
        <w:tabs>
          <w:tab w:val="left" w:leader="dot" w:pos="8640"/>
        </w:tabs>
        <w:outlineLvl w:val="0"/>
        <w:rPr>
          <w:rFonts w:ascii="Arial" w:hAnsi="Arial" w:cs="Arial"/>
          <w:sz w:val="22"/>
          <w:szCs w:val="22"/>
        </w:rPr>
      </w:pPr>
      <w:hyperlink w:anchor="ExtendedSchoolYear" w:history="1">
        <w:r w:rsidR="00631BEE" w:rsidRPr="002C31F2">
          <w:rPr>
            <w:rStyle w:val="Hyperlink"/>
            <w:rFonts w:ascii="Arial" w:hAnsi="Arial" w:cs="Arial"/>
            <w:color w:val="000000" w:themeColor="text1"/>
            <w:sz w:val="22"/>
            <w:szCs w:val="22"/>
          </w:rPr>
          <w:t>Extended School Year Services (ESY)</w:t>
        </w:r>
      </w:hyperlink>
      <w:r w:rsidR="00631BEE" w:rsidRPr="00280566">
        <w:rPr>
          <w:rFonts w:ascii="Arial" w:hAnsi="Arial" w:cs="Arial"/>
          <w:sz w:val="22"/>
          <w:szCs w:val="22"/>
        </w:rPr>
        <w:tab/>
      </w:r>
      <w:hyperlink w:anchor="ExtendedSchoolYear" w:history="1">
        <w:r w:rsidR="00631BEE" w:rsidRPr="00280566">
          <w:rPr>
            <w:rStyle w:val="Hyperlink"/>
            <w:rFonts w:ascii="Arial" w:hAnsi="Arial" w:cs="Arial"/>
            <w:sz w:val="22"/>
            <w:szCs w:val="22"/>
          </w:rPr>
          <w:t>30</w:t>
        </w:r>
      </w:hyperlink>
    </w:p>
    <w:p w14:paraId="10F1E9D9" w14:textId="77777777" w:rsidR="00631BEE" w:rsidRPr="00280566" w:rsidRDefault="00631BEE" w:rsidP="00631BEE">
      <w:pPr>
        <w:tabs>
          <w:tab w:val="left" w:leader="dot" w:pos="8640"/>
        </w:tabs>
        <w:outlineLvl w:val="0"/>
        <w:rPr>
          <w:rFonts w:ascii="Arial" w:hAnsi="Arial" w:cs="Arial"/>
          <w:sz w:val="22"/>
          <w:szCs w:val="22"/>
        </w:rPr>
      </w:pPr>
    </w:p>
    <w:p w14:paraId="10F1E9DA" w14:textId="77777777" w:rsidR="00631BEE" w:rsidRPr="00280566" w:rsidRDefault="001D616E" w:rsidP="00631BEE">
      <w:pPr>
        <w:tabs>
          <w:tab w:val="left" w:leader="dot" w:pos="8640"/>
        </w:tabs>
        <w:outlineLvl w:val="0"/>
        <w:rPr>
          <w:rFonts w:ascii="Arial" w:hAnsi="Arial" w:cs="Arial"/>
          <w:b/>
          <w:sz w:val="22"/>
          <w:szCs w:val="22"/>
        </w:rPr>
      </w:pPr>
      <w:hyperlink w:anchor="TransitionServices" w:history="1">
        <w:r w:rsidR="00631BEE" w:rsidRPr="002C31F2">
          <w:rPr>
            <w:rStyle w:val="Hyperlink"/>
            <w:rFonts w:ascii="Arial" w:hAnsi="Arial" w:cs="Arial"/>
            <w:b/>
            <w:color w:val="000000" w:themeColor="text1"/>
            <w:sz w:val="22"/>
            <w:szCs w:val="22"/>
          </w:rPr>
          <w:t>Transition Services (Indicator 13)</w:t>
        </w:r>
      </w:hyperlink>
      <w:r w:rsidR="00631BEE" w:rsidRPr="00280566">
        <w:rPr>
          <w:rFonts w:ascii="Arial" w:hAnsi="Arial" w:cs="Arial"/>
          <w:sz w:val="22"/>
          <w:szCs w:val="22"/>
        </w:rPr>
        <w:tab/>
      </w:r>
      <w:hyperlink w:anchor="TransitionServices" w:history="1">
        <w:r w:rsidR="00631BEE" w:rsidRPr="00280566">
          <w:rPr>
            <w:rStyle w:val="Hyperlink"/>
            <w:rFonts w:ascii="Arial" w:hAnsi="Arial" w:cs="Arial"/>
            <w:sz w:val="22"/>
            <w:szCs w:val="22"/>
          </w:rPr>
          <w:t>31</w:t>
        </w:r>
      </w:hyperlink>
    </w:p>
    <w:p w14:paraId="10F1E9DB" w14:textId="77777777" w:rsidR="00631BEE" w:rsidRPr="00280566" w:rsidRDefault="00631BEE" w:rsidP="00631BEE">
      <w:pPr>
        <w:tabs>
          <w:tab w:val="left" w:leader="dot" w:pos="8640"/>
        </w:tabs>
        <w:outlineLvl w:val="0"/>
        <w:rPr>
          <w:rFonts w:ascii="Arial" w:hAnsi="Arial" w:cs="Arial"/>
          <w:sz w:val="22"/>
          <w:szCs w:val="22"/>
        </w:rPr>
      </w:pPr>
    </w:p>
    <w:p w14:paraId="10F1E9DC" w14:textId="77777777" w:rsidR="00631BEE" w:rsidRPr="00280566" w:rsidRDefault="001D616E" w:rsidP="00631BEE">
      <w:pPr>
        <w:tabs>
          <w:tab w:val="left" w:leader="dot" w:pos="8640"/>
        </w:tabs>
        <w:outlineLvl w:val="0"/>
        <w:rPr>
          <w:rFonts w:ascii="Arial" w:hAnsi="Arial" w:cs="Arial"/>
          <w:sz w:val="22"/>
          <w:szCs w:val="22"/>
        </w:rPr>
      </w:pPr>
      <w:hyperlink w:anchor="PlacementDeterminiations" w:history="1">
        <w:r w:rsidR="00631BEE" w:rsidRPr="002C31F2">
          <w:rPr>
            <w:rStyle w:val="Hyperlink"/>
            <w:rFonts w:ascii="Arial" w:hAnsi="Arial" w:cs="Arial"/>
            <w:color w:val="000000" w:themeColor="text1"/>
            <w:sz w:val="22"/>
            <w:szCs w:val="22"/>
          </w:rPr>
          <w:t>Placement Determinations</w:t>
        </w:r>
      </w:hyperlink>
      <w:r w:rsidR="00631BEE" w:rsidRPr="00280566">
        <w:rPr>
          <w:rFonts w:ascii="Arial" w:hAnsi="Arial" w:cs="Arial"/>
          <w:sz w:val="22"/>
          <w:szCs w:val="22"/>
        </w:rPr>
        <w:tab/>
      </w:r>
      <w:hyperlink w:anchor="PlacementDeterminiations" w:history="1">
        <w:r w:rsidR="00631BEE" w:rsidRPr="00280566">
          <w:rPr>
            <w:rStyle w:val="Hyperlink"/>
            <w:rFonts w:ascii="Arial" w:hAnsi="Arial" w:cs="Arial"/>
            <w:sz w:val="22"/>
            <w:szCs w:val="22"/>
          </w:rPr>
          <w:t>38</w:t>
        </w:r>
      </w:hyperlink>
    </w:p>
    <w:p w14:paraId="10F1E9DD" w14:textId="77777777" w:rsidR="00631BEE" w:rsidRPr="00280566" w:rsidRDefault="00631BEE" w:rsidP="00631BEE">
      <w:pPr>
        <w:tabs>
          <w:tab w:val="left" w:leader="dot" w:pos="8640"/>
        </w:tabs>
        <w:outlineLvl w:val="0"/>
        <w:rPr>
          <w:rFonts w:ascii="Arial" w:hAnsi="Arial" w:cs="Arial"/>
          <w:sz w:val="22"/>
          <w:szCs w:val="22"/>
        </w:rPr>
      </w:pPr>
    </w:p>
    <w:p w14:paraId="10F1E9DE" w14:textId="77777777" w:rsidR="00631BEE" w:rsidRPr="00280566" w:rsidRDefault="001D616E" w:rsidP="00631BEE">
      <w:pPr>
        <w:tabs>
          <w:tab w:val="left" w:leader="dot" w:pos="8640"/>
        </w:tabs>
        <w:outlineLvl w:val="0"/>
        <w:rPr>
          <w:rFonts w:ascii="Arial" w:hAnsi="Arial" w:cs="Arial"/>
          <w:b/>
          <w:sz w:val="22"/>
          <w:szCs w:val="22"/>
        </w:rPr>
      </w:pPr>
      <w:hyperlink w:anchor="Timelines" w:history="1">
        <w:r w:rsidR="00631BEE" w:rsidRPr="002C31F2">
          <w:rPr>
            <w:rStyle w:val="Hyperlink"/>
            <w:rFonts w:ascii="Arial" w:hAnsi="Arial" w:cs="Arial"/>
            <w:b/>
            <w:color w:val="000000" w:themeColor="text1"/>
            <w:sz w:val="22"/>
            <w:szCs w:val="22"/>
          </w:rPr>
          <w:t>Timelines (Indicators 11 and 12)</w:t>
        </w:r>
      </w:hyperlink>
      <w:r w:rsidR="00631BEE" w:rsidRPr="00280566">
        <w:rPr>
          <w:rFonts w:ascii="Arial" w:hAnsi="Arial" w:cs="Arial"/>
          <w:sz w:val="22"/>
          <w:szCs w:val="22"/>
        </w:rPr>
        <w:tab/>
      </w:r>
      <w:hyperlink w:anchor="Timelines" w:history="1">
        <w:r w:rsidR="00631BEE" w:rsidRPr="00280566">
          <w:rPr>
            <w:rStyle w:val="Hyperlink"/>
            <w:rFonts w:ascii="Arial" w:hAnsi="Arial" w:cs="Arial"/>
            <w:sz w:val="22"/>
            <w:szCs w:val="22"/>
          </w:rPr>
          <w:t>39</w:t>
        </w:r>
      </w:hyperlink>
    </w:p>
    <w:p w14:paraId="10F1E9DF" w14:textId="77777777" w:rsidR="00631BEE" w:rsidRPr="00280566" w:rsidRDefault="00631BEE" w:rsidP="00631BEE">
      <w:pPr>
        <w:tabs>
          <w:tab w:val="left" w:leader="dot" w:pos="8640"/>
        </w:tabs>
        <w:outlineLvl w:val="0"/>
        <w:rPr>
          <w:rFonts w:ascii="Arial" w:hAnsi="Arial" w:cs="Arial"/>
          <w:sz w:val="22"/>
          <w:szCs w:val="22"/>
        </w:rPr>
      </w:pPr>
    </w:p>
    <w:p w14:paraId="10F1E9E0" w14:textId="77777777" w:rsidR="00631BEE" w:rsidRPr="00280566" w:rsidRDefault="001D616E" w:rsidP="00631BEE">
      <w:pPr>
        <w:tabs>
          <w:tab w:val="left" w:leader="dot" w:pos="8640"/>
        </w:tabs>
        <w:outlineLvl w:val="0"/>
        <w:rPr>
          <w:rFonts w:ascii="Arial" w:hAnsi="Arial" w:cs="Arial"/>
          <w:sz w:val="22"/>
          <w:szCs w:val="22"/>
        </w:rPr>
      </w:pPr>
      <w:hyperlink w:anchor="InitialEvaluation" w:history="1">
        <w:r w:rsidR="00631BEE" w:rsidRPr="002C31F2">
          <w:rPr>
            <w:rStyle w:val="Hyperlink"/>
            <w:rFonts w:ascii="Arial" w:hAnsi="Arial" w:cs="Arial"/>
            <w:color w:val="000000" w:themeColor="text1"/>
            <w:sz w:val="22"/>
            <w:szCs w:val="22"/>
          </w:rPr>
          <w:t>Initial Evaluation and Reevaluation</w:t>
        </w:r>
      </w:hyperlink>
      <w:r w:rsidR="00631BEE" w:rsidRPr="00280566">
        <w:rPr>
          <w:rFonts w:ascii="Arial" w:hAnsi="Arial" w:cs="Arial"/>
          <w:sz w:val="22"/>
          <w:szCs w:val="22"/>
        </w:rPr>
        <w:tab/>
      </w:r>
      <w:hyperlink w:anchor="InitialEvaluation" w:history="1">
        <w:r w:rsidR="00631BEE" w:rsidRPr="00280566">
          <w:rPr>
            <w:rStyle w:val="Hyperlink"/>
            <w:rFonts w:ascii="Arial" w:hAnsi="Arial" w:cs="Arial"/>
            <w:sz w:val="22"/>
            <w:szCs w:val="22"/>
          </w:rPr>
          <w:t>43</w:t>
        </w:r>
      </w:hyperlink>
    </w:p>
    <w:p w14:paraId="10F1E9E1" w14:textId="77777777" w:rsidR="00631BEE" w:rsidRPr="00280566" w:rsidRDefault="00631BEE" w:rsidP="00631BEE">
      <w:pPr>
        <w:tabs>
          <w:tab w:val="left" w:leader="dot" w:pos="8640"/>
        </w:tabs>
        <w:outlineLvl w:val="0"/>
        <w:rPr>
          <w:rFonts w:ascii="Arial" w:hAnsi="Arial" w:cs="Arial"/>
          <w:sz w:val="22"/>
          <w:szCs w:val="22"/>
        </w:rPr>
      </w:pPr>
    </w:p>
    <w:p w14:paraId="10F1E9E2" w14:textId="77777777" w:rsidR="00631BEE" w:rsidRPr="00280566" w:rsidRDefault="00631BEE" w:rsidP="00631BEE">
      <w:pPr>
        <w:tabs>
          <w:tab w:val="left" w:leader="dot" w:pos="8640"/>
        </w:tabs>
        <w:ind w:left="720"/>
        <w:outlineLvl w:val="0"/>
        <w:rPr>
          <w:rFonts w:ascii="Arial" w:hAnsi="Arial" w:cs="Arial"/>
          <w:sz w:val="22"/>
          <w:szCs w:val="22"/>
        </w:rPr>
      </w:pPr>
    </w:p>
    <w:p w14:paraId="10F1E9E3" w14:textId="77777777" w:rsidR="00631BEE" w:rsidRPr="00280566" w:rsidRDefault="00631BEE" w:rsidP="00631BEE">
      <w:pPr>
        <w:tabs>
          <w:tab w:val="left" w:leader="dot" w:pos="8640"/>
        </w:tabs>
        <w:outlineLvl w:val="0"/>
        <w:rPr>
          <w:rFonts w:ascii="Arial" w:hAnsi="Arial" w:cs="Arial"/>
          <w:sz w:val="22"/>
          <w:szCs w:val="28"/>
        </w:rPr>
      </w:pPr>
    </w:p>
    <w:p w14:paraId="10F1E9E4" w14:textId="77777777" w:rsidR="00631BEE" w:rsidRPr="00280566" w:rsidRDefault="00631BEE" w:rsidP="00631BEE">
      <w:pPr>
        <w:tabs>
          <w:tab w:val="left" w:leader="dot" w:pos="8640"/>
        </w:tabs>
        <w:outlineLvl w:val="0"/>
        <w:rPr>
          <w:rFonts w:ascii="Arial" w:hAnsi="Arial" w:cs="Arial"/>
          <w:b/>
          <w:sz w:val="28"/>
          <w:szCs w:val="28"/>
        </w:rPr>
      </w:pPr>
    </w:p>
    <w:p w14:paraId="10F1E9E5" w14:textId="77777777" w:rsidR="00631BEE" w:rsidRPr="00280566" w:rsidRDefault="00631BEE" w:rsidP="00631BEE">
      <w:pPr>
        <w:tabs>
          <w:tab w:val="left" w:leader="dot" w:pos="8640"/>
        </w:tabs>
        <w:outlineLvl w:val="0"/>
        <w:rPr>
          <w:rFonts w:ascii="Arial" w:hAnsi="Arial" w:cs="Arial"/>
          <w:b/>
          <w:szCs w:val="22"/>
        </w:rPr>
      </w:pPr>
      <w:r w:rsidRPr="00280566">
        <w:rPr>
          <w:rFonts w:ascii="Arial" w:hAnsi="Arial" w:cs="Arial"/>
          <w:b/>
          <w:szCs w:val="22"/>
        </w:rPr>
        <w:t>Items in bold above are Annual Performance Report (APR) Compliance Indicators</w:t>
      </w:r>
    </w:p>
    <w:p w14:paraId="10F1E9E6" w14:textId="77777777" w:rsidR="00631BEE" w:rsidRPr="00280566" w:rsidRDefault="00631BEE" w:rsidP="00631BEE">
      <w:pPr>
        <w:rPr>
          <w:rFonts w:ascii="Arial" w:hAnsi="Arial" w:cs="Arial"/>
          <w:b/>
          <w:szCs w:val="22"/>
        </w:rPr>
      </w:pPr>
      <w:r w:rsidRPr="00280566">
        <w:rPr>
          <w:rFonts w:ascii="Arial" w:hAnsi="Arial" w:cs="Arial"/>
          <w:b/>
          <w:szCs w:val="22"/>
        </w:rPr>
        <w:br w:type="page"/>
      </w:r>
    </w:p>
    <w:p w14:paraId="10F1E9E7" w14:textId="77777777" w:rsidR="00631BEE" w:rsidRPr="00280566" w:rsidRDefault="00631BEE" w:rsidP="00631BEE">
      <w:pPr>
        <w:tabs>
          <w:tab w:val="left" w:leader="dot" w:pos="8640"/>
        </w:tabs>
        <w:jc w:val="center"/>
        <w:outlineLvl w:val="0"/>
        <w:rPr>
          <w:rFonts w:ascii="Arial" w:hAnsi="Arial" w:cs="Arial"/>
          <w:b/>
          <w:sz w:val="28"/>
          <w:szCs w:val="28"/>
        </w:rPr>
      </w:pPr>
      <w:bookmarkStart w:id="1" w:name="Intro"/>
      <w:bookmarkStart w:id="2" w:name="Introduction"/>
      <w:bookmarkEnd w:id="1"/>
      <w:r w:rsidRPr="00280566">
        <w:rPr>
          <w:rFonts w:ascii="Arial" w:hAnsi="Arial" w:cs="Arial"/>
          <w:b/>
          <w:sz w:val="28"/>
          <w:szCs w:val="28"/>
        </w:rPr>
        <w:lastRenderedPageBreak/>
        <w:t>Introduction</w:t>
      </w:r>
      <w:bookmarkEnd w:id="2"/>
    </w:p>
    <w:p w14:paraId="10F1E9E8" w14:textId="77777777" w:rsidR="00631BEE" w:rsidRPr="00280566" w:rsidRDefault="00631BEE" w:rsidP="00631BEE">
      <w:pPr>
        <w:outlineLvl w:val="0"/>
        <w:rPr>
          <w:rFonts w:ascii="Arial" w:hAnsi="Arial" w:cs="Arial"/>
          <w:sz w:val="22"/>
          <w:szCs w:val="22"/>
        </w:rPr>
      </w:pPr>
    </w:p>
    <w:p w14:paraId="10F1E9E9"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The Kentucky Department of Education, Division of Learning Services (DLS), in conjunction with the Special Education Cooperative Network, created this document to assist districts in completing a compliance review of students’ due process records.  A compliance review is required for data collection and reporting for the Annual Performance Report (APR).  It is also used by district personnel for program evaluation purposes. </w:t>
      </w:r>
      <w:r w:rsidRPr="00280566">
        <w:rPr>
          <w:rFonts w:ascii="Arial" w:hAnsi="Arial" w:cs="Arial"/>
          <w:sz w:val="22"/>
          <w:szCs w:val="22"/>
          <w:highlight w:val="yellow"/>
        </w:rPr>
        <w:t>DLS encourages the adoption of a district-wide standardized organization/structure for student due process records</w:t>
      </w:r>
      <w:r w:rsidRPr="00280566">
        <w:rPr>
          <w:rFonts w:ascii="Arial" w:hAnsi="Arial" w:cs="Arial"/>
          <w:sz w:val="22"/>
          <w:szCs w:val="22"/>
        </w:rPr>
        <w:t>.</w:t>
      </w:r>
    </w:p>
    <w:p w14:paraId="10F1E9EA" w14:textId="77777777" w:rsidR="00631BEE" w:rsidRPr="00280566" w:rsidRDefault="00631BEE" w:rsidP="00631BEE">
      <w:pPr>
        <w:outlineLvl w:val="0"/>
        <w:rPr>
          <w:rFonts w:ascii="Arial" w:hAnsi="Arial" w:cs="Arial"/>
          <w:sz w:val="22"/>
          <w:szCs w:val="22"/>
        </w:rPr>
      </w:pPr>
    </w:p>
    <w:p w14:paraId="10F1E9EB"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The document is designed to assist school district personnel in conducting an accurate record review.  DLS’s experiences during district desk audits and on-site visits are incorporated to make the document more useful both to districts and to DLS.</w:t>
      </w:r>
    </w:p>
    <w:p w14:paraId="10F1E9EC" w14:textId="77777777" w:rsidR="00631BEE" w:rsidRPr="00280566" w:rsidRDefault="00631BEE" w:rsidP="00631BEE">
      <w:pPr>
        <w:outlineLvl w:val="0"/>
        <w:rPr>
          <w:rFonts w:ascii="Arial" w:hAnsi="Arial" w:cs="Arial"/>
          <w:sz w:val="22"/>
          <w:szCs w:val="22"/>
        </w:rPr>
      </w:pPr>
    </w:p>
    <w:p w14:paraId="10F1E9ED"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Key changes to this year’s document are:</w:t>
      </w:r>
    </w:p>
    <w:p w14:paraId="10F1E9EE" w14:textId="77777777" w:rsidR="00631BEE" w:rsidRPr="00280566" w:rsidRDefault="00631BEE" w:rsidP="00631BEE">
      <w:pPr>
        <w:numPr>
          <w:ilvl w:val="0"/>
          <w:numId w:val="5"/>
        </w:numPr>
        <w:tabs>
          <w:tab w:val="left" w:pos="1080"/>
        </w:tabs>
        <w:ind w:firstLine="360"/>
        <w:outlineLvl w:val="0"/>
        <w:rPr>
          <w:rFonts w:ascii="Arial" w:hAnsi="Arial" w:cs="Arial"/>
          <w:sz w:val="22"/>
          <w:szCs w:val="22"/>
        </w:rPr>
      </w:pPr>
      <w:r w:rsidRPr="00280566">
        <w:rPr>
          <w:rFonts w:ascii="Arial" w:hAnsi="Arial" w:cs="Arial"/>
          <w:sz w:val="22"/>
          <w:szCs w:val="22"/>
        </w:rPr>
        <w:t>Clarifications have been made to some items.</w:t>
      </w:r>
    </w:p>
    <w:p w14:paraId="10F1E9EF" w14:textId="77777777" w:rsidR="00631BEE" w:rsidRPr="00280566" w:rsidRDefault="00631BEE" w:rsidP="00631BEE">
      <w:pPr>
        <w:numPr>
          <w:ilvl w:val="0"/>
          <w:numId w:val="5"/>
        </w:numPr>
        <w:tabs>
          <w:tab w:val="left" w:pos="1080"/>
        </w:tabs>
        <w:ind w:firstLine="360"/>
        <w:outlineLvl w:val="0"/>
        <w:rPr>
          <w:rFonts w:ascii="Arial" w:hAnsi="Arial" w:cs="Arial"/>
          <w:sz w:val="22"/>
          <w:szCs w:val="22"/>
        </w:rPr>
      </w:pPr>
      <w:r w:rsidRPr="00280566">
        <w:rPr>
          <w:rFonts w:ascii="Arial" w:hAnsi="Arial" w:cs="Arial"/>
          <w:sz w:val="22"/>
          <w:szCs w:val="22"/>
        </w:rPr>
        <w:t>Changes have been made to the content of some items.</w:t>
      </w:r>
    </w:p>
    <w:p w14:paraId="10F1E9F0" w14:textId="77777777" w:rsidR="00631BEE" w:rsidRPr="00280566" w:rsidRDefault="00631BEE" w:rsidP="00631BEE">
      <w:pPr>
        <w:outlineLvl w:val="0"/>
        <w:rPr>
          <w:rFonts w:ascii="Arial" w:hAnsi="Arial" w:cs="Arial"/>
          <w:sz w:val="22"/>
          <w:szCs w:val="22"/>
        </w:rPr>
      </w:pPr>
    </w:p>
    <w:p w14:paraId="10F1E9F1"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Immediately prior to the recording of the compliance item are the following instructions:</w:t>
      </w:r>
    </w:p>
    <w:p w14:paraId="10F1E9F2" w14:textId="77777777" w:rsidR="00631BEE" w:rsidRPr="00280566" w:rsidRDefault="00631BEE" w:rsidP="00631BEE">
      <w:pPr>
        <w:numPr>
          <w:ilvl w:val="1"/>
          <w:numId w:val="5"/>
        </w:numPr>
        <w:outlineLvl w:val="0"/>
        <w:rPr>
          <w:rFonts w:ascii="Arial" w:hAnsi="Arial" w:cs="Arial"/>
          <w:sz w:val="22"/>
          <w:szCs w:val="22"/>
        </w:rPr>
      </w:pPr>
      <w:r w:rsidRPr="00280566">
        <w:rPr>
          <w:rFonts w:ascii="Arial" w:hAnsi="Arial" w:cs="Arial"/>
          <w:b/>
          <w:i/>
          <w:sz w:val="22"/>
          <w:szCs w:val="22"/>
        </w:rPr>
        <w:t>Look For</w:t>
      </w:r>
      <w:r w:rsidRPr="00280566">
        <w:rPr>
          <w:rFonts w:ascii="Arial" w:hAnsi="Arial" w:cs="Arial"/>
          <w:b/>
          <w:sz w:val="22"/>
          <w:szCs w:val="22"/>
        </w:rPr>
        <w:t>:</w:t>
      </w:r>
      <w:r w:rsidRPr="00280566">
        <w:rPr>
          <w:rFonts w:ascii="Arial" w:hAnsi="Arial" w:cs="Arial"/>
          <w:sz w:val="22"/>
          <w:szCs w:val="22"/>
        </w:rPr>
        <w:t xml:space="preserve">  contains guidance on locating documentation. In some cases, the name of the form is included; however, information may be recorded in different ways according to district policy and procedures</w:t>
      </w:r>
    </w:p>
    <w:p w14:paraId="10F1E9F3" w14:textId="77777777" w:rsidR="00631BEE" w:rsidRPr="00280566" w:rsidRDefault="00631BEE" w:rsidP="00631BEE">
      <w:pPr>
        <w:numPr>
          <w:ilvl w:val="1"/>
          <w:numId w:val="5"/>
        </w:numPr>
        <w:outlineLvl w:val="0"/>
        <w:rPr>
          <w:rFonts w:ascii="Arial" w:hAnsi="Arial" w:cs="Arial"/>
          <w:sz w:val="22"/>
          <w:szCs w:val="22"/>
        </w:rPr>
      </w:pPr>
      <w:r w:rsidRPr="00280566">
        <w:rPr>
          <w:rFonts w:ascii="Arial" w:hAnsi="Arial" w:cs="Arial"/>
          <w:b/>
          <w:i/>
          <w:sz w:val="22"/>
          <w:szCs w:val="22"/>
        </w:rPr>
        <w:t xml:space="preserve">Directions:  </w:t>
      </w:r>
      <w:r w:rsidRPr="00280566">
        <w:rPr>
          <w:rFonts w:ascii="Arial" w:hAnsi="Arial" w:cs="Arial"/>
          <w:sz w:val="22"/>
          <w:szCs w:val="22"/>
        </w:rPr>
        <w:t>instruct the user to</w:t>
      </w:r>
      <w:r w:rsidRPr="00280566">
        <w:rPr>
          <w:rFonts w:ascii="Arial" w:hAnsi="Arial" w:cs="Arial"/>
          <w:b/>
          <w:i/>
          <w:sz w:val="22"/>
          <w:szCs w:val="22"/>
        </w:rPr>
        <w:t>:</w:t>
      </w:r>
    </w:p>
    <w:p w14:paraId="10F1E9F4" w14:textId="77777777" w:rsidR="00631BEE" w:rsidRPr="00280566" w:rsidRDefault="00631BEE" w:rsidP="00631BEE">
      <w:pPr>
        <w:numPr>
          <w:ilvl w:val="2"/>
          <w:numId w:val="5"/>
        </w:numPr>
        <w:outlineLvl w:val="0"/>
        <w:rPr>
          <w:rFonts w:ascii="Arial" w:hAnsi="Arial" w:cs="Arial"/>
          <w:sz w:val="22"/>
          <w:szCs w:val="22"/>
        </w:rPr>
      </w:pPr>
      <w:r w:rsidRPr="00280566">
        <w:rPr>
          <w:rFonts w:ascii="Arial" w:hAnsi="Arial" w:cs="Arial"/>
          <w:sz w:val="22"/>
          <w:szCs w:val="22"/>
        </w:rPr>
        <w:t>Mark “Yes” if there is evidence of documentation</w:t>
      </w:r>
    </w:p>
    <w:p w14:paraId="10F1E9F5" w14:textId="77777777" w:rsidR="00631BEE" w:rsidRPr="00280566" w:rsidRDefault="00631BEE" w:rsidP="00631BEE">
      <w:pPr>
        <w:numPr>
          <w:ilvl w:val="2"/>
          <w:numId w:val="5"/>
        </w:numPr>
        <w:outlineLvl w:val="0"/>
        <w:rPr>
          <w:rFonts w:ascii="Arial" w:hAnsi="Arial" w:cs="Arial"/>
          <w:sz w:val="22"/>
          <w:szCs w:val="22"/>
        </w:rPr>
      </w:pPr>
      <w:r w:rsidRPr="00280566">
        <w:rPr>
          <w:rFonts w:ascii="Arial" w:hAnsi="Arial" w:cs="Arial"/>
          <w:sz w:val="22"/>
          <w:szCs w:val="22"/>
        </w:rPr>
        <w:t>Mark “No” if there is no evidence of documentation</w:t>
      </w:r>
    </w:p>
    <w:p w14:paraId="10F1E9F6" w14:textId="77777777" w:rsidR="00631BEE" w:rsidRPr="00280566" w:rsidRDefault="00631BEE" w:rsidP="00631BEE">
      <w:pPr>
        <w:numPr>
          <w:ilvl w:val="1"/>
          <w:numId w:val="5"/>
        </w:numPr>
        <w:outlineLvl w:val="0"/>
        <w:rPr>
          <w:rFonts w:ascii="Arial" w:hAnsi="Arial" w:cs="Arial"/>
          <w:sz w:val="22"/>
          <w:szCs w:val="22"/>
        </w:rPr>
      </w:pPr>
      <w:r w:rsidRPr="00280566">
        <w:rPr>
          <w:rFonts w:ascii="Arial" w:hAnsi="Arial" w:cs="Arial"/>
          <w:b/>
          <w:i/>
          <w:sz w:val="22"/>
          <w:szCs w:val="22"/>
        </w:rPr>
        <w:t xml:space="preserve">Notes:  </w:t>
      </w:r>
      <w:r w:rsidRPr="00280566">
        <w:rPr>
          <w:rFonts w:ascii="Arial" w:hAnsi="Arial" w:cs="Arial"/>
          <w:sz w:val="22"/>
          <w:szCs w:val="22"/>
        </w:rPr>
        <w:t>provide additional information for accurate completion of the item</w:t>
      </w:r>
    </w:p>
    <w:p w14:paraId="10F1E9F7" w14:textId="77777777" w:rsidR="00631BEE" w:rsidRPr="00280566" w:rsidRDefault="00631BEE" w:rsidP="00631BEE">
      <w:pPr>
        <w:outlineLvl w:val="0"/>
        <w:rPr>
          <w:rFonts w:ascii="Arial" w:hAnsi="Arial" w:cs="Arial"/>
          <w:sz w:val="22"/>
          <w:szCs w:val="22"/>
        </w:rPr>
      </w:pPr>
    </w:p>
    <w:p w14:paraId="10F1E9F8"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DLS and the Special Education Co-ops have wide-ranging reasons for developing this document:</w:t>
      </w:r>
    </w:p>
    <w:p w14:paraId="10F1E9F9" w14:textId="77777777" w:rsidR="00631BEE" w:rsidRPr="00280566" w:rsidRDefault="00631BEE" w:rsidP="00631BEE">
      <w:pPr>
        <w:numPr>
          <w:ilvl w:val="0"/>
          <w:numId w:val="6"/>
        </w:numPr>
        <w:outlineLvl w:val="0"/>
        <w:rPr>
          <w:rFonts w:ascii="Arial" w:hAnsi="Arial" w:cs="Arial"/>
          <w:sz w:val="22"/>
          <w:szCs w:val="22"/>
        </w:rPr>
      </w:pPr>
      <w:r w:rsidRPr="00280566">
        <w:rPr>
          <w:rFonts w:ascii="Arial" w:hAnsi="Arial" w:cs="Arial"/>
          <w:sz w:val="22"/>
          <w:szCs w:val="22"/>
        </w:rPr>
        <w:t>To increase the accuracy of district reviews and to increase consistency across the state in completing the review</w:t>
      </w:r>
    </w:p>
    <w:p w14:paraId="10F1E9FA" w14:textId="77777777" w:rsidR="00631BEE" w:rsidRPr="00280566" w:rsidRDefault="00631BEE" w:rsidP="00631BEE">
      <w:pPr>
        <w:numPr>
          <w:ilvl w:val="0"/>
          <w:numId w:val="6"/>
        </w:numPr>
        <w:outlineLvl w:val="0"/>
        <w:rPr>
          <w:rFonts w:ascii="Arial" w:hAnsi="Arial" w:cs="Arial"/>
          <w:sz w:val="22"/>
          <w:szCs w:val="22"/>
        </w:rPr>
      </w:pPr>
      <w:r w:rsidRPr="00280566">
        <w:rPr>
          <w:rFonts w:ascii="Arial" w:hAnsi="Arial" w:cs="Arial"/>
          <w:sz w:val="22"/>
          <w:szCs w:val="22"/>
        </w:rPr>
        <w:t xml:space="preserve">To provide professional development to district staff on compliance monitoring  </w:t>
      </w:r>
    </w:p>
    <w:p w14:paraId="10F1E9FB" w14:textId="77777777" w:rsidR="00631BEE" w:rsidRPr="00280566" w:rsidRDefault="00631BEE" w:rsidP="00631BEE">
      <w:pPr>
        <w:numPr>
          <w:ilvl w:val="0"/>
          <w:numId w:val="6"/>
        </w:numPr>
        <w:outlineLvl w:val="0"/>
        <w:rPr>
          <w:rFonts w:ascii="Arial" w:hAnsi="Arial" w:cs="Arial"/>
          <w:sz w:val="22"/>
          <w:szCs w:val="22"/>
        </w:rPr>
      </w:pPr>
      <w:r w:rsidRPr="00280566">
        <w:rPr>
          <w:rFonts w:ascii="Arial" w:hAnsi="Arial" w:cs="Arial"/>
          <w:sz w:val="22"/>
          <w:szCs w:val="22"/>
        </w:rPr>
        <w:t>To provide technical assistance to districts for assistance in making legally correct decisions, particularly in the areas of eligibility and Least Restrictive Environment (LRE)</w:t>
      </w:r>
    </w:p>
    <w:p w14:paraId="10F1E9FC" w14:textId="77777777" w:rsidR="00631BEE" w:rsidRPr="00280566" w:rsidRDefault="00631BEE" w:rsidP="00631BEE">
      <w:pPr>
        <w:numPr>
          <w:ilvl w:val="0"/>
          <w:numId w:val="6"/>
        </w:numPr>
        <w:outlineLvl w:val="0"/>
        <w:rPr>
          <w:rFonts w:ascii="Arial" w:hAnsi="Arial" w:cs="Arial"/>
          <w:sz w:val="22"/>
          <w:szCs w:val="22"/>
        </w:rPr>
      </w:pPr>
      <w:r w:rsidRPr="00280566">
        <w:rPr>
          <w:rFonts w:ascii="Arial" w:hAnsi="Arial" w:cs="Arial"/>
          <w:sz w:val="22"/>
          <w:szCs w:val="22"/>
        </w:rPr>
        <w:t>To reflect ever-changing forms, interpretations, and legal decisions</w:t>
      </w:r>
    </w:p>
    <w:p w14:paraId="10F1E9FD" w14:textId="77777777" w:rsidR="00631BEE" w:rsidRPr="00280566" w:rsidRDefault="00631BEE" w:rsidP="00631BEE">
      <w:pPr>
        <w:outlineLvl w:val="0"/>
        <w:rPr>
          <w:rFonts w:ascii="Arial" w:hAnsi="Arial" w:cs="Arial"/>
          <w:sz w:val="22"/>
          <w:szCs w:val="22"/>
        </w:rPr>
      </w:pPr>
    </w:p>
    <w:p w14:paraId="10F1E9FE"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This document is for school year </w:t>
      </w:r>
      <w:r w:rsidRPr="00280566">
        <w:rPr>
          <w:rFonts w:ascii="Arial" w:hAnsi="Arial" w:cs="Arial"/>
          <w:sz w:val="22"/>
          <w:szCs w:val="22"/>
          <w:highlight w:val="yellow"/>
        </w:rPr>
        <w:t>2014-2015</w:t>
      </w:r>
      <w:r w:rsidRPr="00280566">
        <w:rPr>
          <w:rFonts w:ascii="Arial" w:hAnsi="Arial" w:cs="Arial"/>
          <w:sz w:val="22"/>
          <w:szCs w:val="22"/>
        </w:rPr>
        <w:t xml:space="preserve">.  Updates and revisions are planned annually. </w:t>
      </w:r>
    </w:p>
    <w:p w14:paraId="10F1E9FF" w14:textId="77777777" w:rsidR="00631BEE" w:rsidRPr="00280566" w:rsidRDefault="00631BEE" w:rsidP="00631BEE">
      <w:pPr>
        <w:jc w:val="center"/>
        <w:outlineLvl w:val="0"/>
        <w:rPr>
          <w:rFonts w:ascii="Arial" w:hAnsi="Arial" w:cs="Arial"/>
          <w:b/>
          <w:sz w:val="28"/>
          <w:szCs w:val="28"/>
        </w:rPr>
      </w:pPr>
      <w:bookmarkStart w:id="3" w:name="Directions"/>
      <w:bookmarkEnd w:id="3"/>
    </w:p>
    <w:p w14:paraId="10F1EA00" w14:textId="77777777" w:rsidR="00631BEE" w:rsidRPr="00280566" w:rsidRDefault="00631BEE" w:rsidP="00631BEE">
      <w:pPr>
        <w:jc w:val="center"/>
        <w:outlineLvl w:val="0"/>
        <w:rPr>
          <w:rFonts w:ascii="Arial" w:hAnsi="Arial" w:cs="Arial"/>
          <w:b/>
          <w:sz w:val="28"/>
          <w:szCs w:val="28"/>
        </w:rPr>
      </w:pPr>
    </w:p>
    <w:p w14:paraId="10F1EA01" w14:textId="77777777" w:rsidR="00631BEE" w:rsidRPr="00280566" w:rsidRDefault="00631BEE" w:rsidP="00631BEE">
      <w:pPr>
        <w:jc w:val="center"/>
        <w:outlineLvl w:val="0"/>
        <w:rPr>
          <w:rFonts w:ascii="Arial" w:hAnsi="Arial" w:cs="Arial"/>
          <w:b/>
          <w:sz w:val="28"/>
          <w:szCs w:val="28"/>
        </w:rPr>
      </w:pPr>
    </w:p>
    <w:p w14:paraId="10F1EA02" w14:textId="77777777" w:rsidR="00631BEE" w:rsidRPr="00280566" w:rsidRDefault="00631BEE" w:rsidP="00631BEE">
      <w:pPr>
        <w:jc w:val="center"/>
        <w:outlineLvl w:val="0"/>
        <w:rPr>
          <w:rFonts w:ascii="Arial" w:hAnsi="Arial" w:cs="Arial"/>
          <w:b/>
          <w:sz w:val="28"/>
          <w:szCs w:val="28"/>
        </w:rPr>
      </w:pPr>
    </w:p>
    <w:p w14:paraId="10F1EA03" w14:textId="77777777" w:rsidR="00631BEE" w:rsidRPr="00280566" w:rsidRDefault="00631BEE" w:rsidP="00631BEE">
      <w:pPr>
        <w:jc w:val="center"/>
        <w:outlineLvl w:val="0"/>
        <w:rPr>
          <w:rFonts w:ascii="Arial" w:hAnsi="Arial" w:cs="Arial"/>
          <w:b/>
          <w:sz w:val="28"/>
          <w:szCs w:val="28"/>
        </w:rPr>
      </w:pPr>
    </w:p>
    <w:p w14:paraId="10F1EA04" w14:textId="77777777" w:rsidR="00631BEE" w:rsidRPr="00280566" w:rsidRDefault="00631BEE" w:rsidP="00631BEE">
      <w:pPr>
        <w:jc w:val="center"/>
        <w:outlineLvl w:val="0"/>
        <w:rPr>
          <w:rFonts w:ascii="Arial" w:hAnsi="Arial" w:cs="Arial"/>
          <w:b/>
          <w:sz w:val="28"/>
          <w:szCs w:val="28"/>
        </w:rPr>
      </w:pPr>
    </w:p>
    <w:p w14:paraId="10F1EA05" w14:textId="77777777" w:rsidR="00631BEE" w:rsidRPr="00280566" w:rsidRDefault="00631BEE" w:rsidP="00631BEE">
      <w:pPr>
        <w:jc w:val="center"/>
        <w:outlineLvl w:val="0"/>
        <w:rPr>
          <w:rFonts w:ascii="Arial" w:hAnsi="Arial" w:cs="Arial"/>
          <w:b/>
          <w:sz w:val="28"/>
          <w:szCs w:val="28"/>
        </w:rPr>
      </w:pPr>
    </w:p>
    <w:p w14:paraId="10F1EA06" w14:textId="77777777" w:rsidR="00631BEE" w:rsidRPr="00280566" w:rsidRDefault="00631BEE" w:rsidP="00631BEE">
      <w:pPr>
        <w:jc w:val="center"/>
        <w:outlineLvl w:val="0"/>
        <w:rPr>
          <w:rFonts w:ascii="Arial" w:hAnsi="Arial" w:cs="Arial"/>
          <w:b/>
          <w:sz w:val="28"/>
          <w:szCs w:val="28"/>
        </w:rPr>
      </w:pPr>
    </w:p>
    <w:p w14:paraId="10F1EA07" w14:textId="77777777" w:rsidR="00631BEE" w:rsidRPr="00280566" w:rsidRDefault="00631BEE" w:rsidP="00631BEE">
      <w:pPr>
        <w:jc w:val="center"/>
        <w:outlineLvl w:val="0"/>
        <w:rPr>
          <w:rFonts w:ascii="Arial" w:hAnsi="Arial" w:cs="Arial"/>
          <w:b/>
          <w:sz w:val="28"/>
          <w:szCs w:val="28"/>
        </w:rPr>
      </w:pPr>
    </w:p>
    <w:p w14:paraId="10F1EA08" w14:textId="77777777" w:rsidR="00631BEE" w:rsidRPr="00280566" w:rsidRDefault="00631BEE" w:rsidP="00631BEE">
      <w:pPr>
        <w:jc w:val="center"/>
        <w:outlineLvl w:val="0"/>
        <w:rPr>
          <w:rFonts w:ascii="Arial" w:hAnsi="Arial" w:cs="Arial"/>
          <w:b/>
          <w:sz w:val="28"/>
          <w:szCs w:val="28"/>
        </w:rPr>
      </w:pPr>
    </w:p>
    <w:p w14:paraId="10F1EA09" w14:textId="77777777" w:rsidR="00631BEE" w:rsidRPr="00280566" w:rsidRDefault="00631BEE" w:rsidP="00631BEE">
      <w:pPr>
        <w:jc w:val="center"/>
        <w:outlineLvl w:val="0"/>
        <w:rPr>
          <w:rFonts w:ascii="Arial" w:hAnsi="Arial" w:cs="Arial"/>
          <w:b/>
          <w:sz w:val="28"/>
          <w:szCs w:val="28"/>
        </w:rPr>
      </w:pPr>
      <w:r w:rsidRPr="00280566">
        <w:rPr>
          <w:rFonts w:ascii="Arial" w:hAnsi="Arial" w:cs="Arial"/>
          <w:b/>
          <w:sz w:val="28"/>
          <w:szCs w:val="28"/>
        </w:rPr>
        <w:br w:type="page"/>
      </w:r>
      <w:bookmarkStart w:id="4" w:name="DirectionsforReviewofRecords"/>
      <w:r w:rsidRPr="00280566">
        <w:rPr>
          <w:rFonts w:ascii="Arial" w:hAnsi="Arial" w:cs="Arial"/>
          <w:b/>
          <w:sz w:val="28"/>
          <w:szCs w:val="28"/>
        </w:rPr>
        <w:lastRenderedPageBreak/>
        <w:t>Directions for Review of Records</w:t>
      </w:r>
      <w:bookmarkEnd w:id="4"/>
    </w:p>
    <w:p w14:paraId="10F1EA0A" w14:textId="77777777" w:rsidR="00631BEE" w:rsidRPr="00280566" w:rsidRDefault="00631BEE" w:rsidP="00631BEE">
      <w:pPr>
        <w:outlineLvl w:val="0"/>
        <w:rPr>
          <w:rFonts w:ascii="Arial" w:hAnsi="Arial" w:cs="Arial"/>
          <w:sz w:val="22"/>
          <w:szCs w:val="22"/>
        </w:rPr>
      </w:pPr>
    </w:p>
    <w:p w14:paraId="10F1EA0B"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In order to yield accurate information, student records must be selected </w:t>
      </w:r>
      <w:r w:rsidRPr="00280566">
        <w:rPr>
          <w:rFonts w:ascii="Arial" w:hAnsi="Arial" w:cs="Arial"/>
          <w:sz w:val="22"/>
          <w:szCs w:val="22"/>
          <w:u w:val="single"/>
        </w:rPr>
        <w:t>randomly</w:t>
      </w:r>
      <w:r w:rsidRPr="00280566">
        <w:rPr>
          <w:rFonts w:ascii="Arial" w:hAnsi="Arial" w:cs="Arial"/>
          <w:sz w:val="22"/>
          <w:szCs w:val="22"/>
        </w:rPr>
        <w:t xml:space="preserve">.   Random means that records are not preselected.  For example, selecting the record of every third, fifth, tenth, (etc.) student from the child count roster is one means of random selection.  Random also means that records are selected from a variety of schools, teachers, case managers, and categories of disability.  </w:t>
      </w:r>
    </w:p>
    <w:p w14:paraId="10F1EA0C" w14:textId="77777777" w:rsidR="00631BEE" w:rsidRPr="00280566" w:rsidRDefault="00631BEE" w:rsidP="00631BEE">
      <w:pPr>
        <w:outlineLvl w:val="0"/>
        <w:rPr>
          <w:rFonts w:ascii="Arial" w:hAnsi="Arial" w:cs="Arial"/>
          <w:sz w:val="22"/>
          <w:szCs w:val="22"/>
        </w:rPr>
      </w:pPr>
    </w:p>
    <w:p w14:paraId="10F1EA0D"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Random review is one way for the district to ensure accuracy.  If the district is chosen by DLS for a data verification visit, there is a far greater likelihood that DLS’ record review will match the results of the district’s review, if the district has randomly selected its records.  If the district has “hand-picked” the records it reviewed, and DLS discovers inaccuracies during a data verification visit, the district will be cited for a violation of the compliance item </w:t>
      </w:r>
      <w:r w:rsidRPr="00280566">
        <w:rPr>
          <w:rFonts w:ascii="Arial" w:hAnsi="Arial" w:cs="Arial"/>
          <w:sz w:val="22"/>
          <w:szCs w:val="22"/>
          <w:u w:val="single"/>
        </w:rPr>
        <w:t>and</w:t>
      </w:r>
      <w:r w:rsidRPr="00280566">
        <w:rPr>
          <w:rFonts w:ascii="Arial" w:hAnsi="Arial" w:cs="Arial"/>
          <w:sz w:val="22"/>
          <w:szCs w:val="22"/>
        </w:rPr>
        <w:t xml:space="preserve"> a violation of the “timely and accurate” data requirement.  </w:t>
      </w:r>
    </w:p>
    <w:p w14:paraId="10F1EA0E" w14:textId="77777777" w:rsidR="00631BEE" w:rsidRPr="00280566" w:rsidRDefault="00631BEE" w:rsidP="00631BEE">
      <w:pPr>
        <w:outlineLvl w:val="0"/>
        <w:rPr>
          <w:rFonts w:ascii="Arial" w:hAnsi="Arial" w:cs="Arial"/>
          <w:sz w:val="22"/>
          <w:szCs w:val="22"/>
        </w:rPr>
      </w:pPr>
    </w:p>
    <w:p w14:paraId="10F1EA0F"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For assistance in obtaining true random numbers, visit </w:t>
      </w:r>
      <w:hyperlink r:id="rId12" w:history="1">
        <w:r w:rsidRPr="002C31F2">
          <w:rPr>
            <w:rStyle w:val="Hyperlink"/>
            <w:rFonts w:ascii="Arial" w:hAnsi="Arial" w:cs="Arial"/>
            <w:color w:val="000000" w:themeColor="text1"/>
            <w:sz w:val="22"/>
            <w:szCs w:val="22"/>
          </w:rPr>
          <w:t>http://www.random.org/</w:t>
        </w:r>
      </w:hyperlink>
      <w:r w:rsidRPr="00280566">
        <w:rPr>
          <w:rFonts w:ascii="Arial" w:hAnsi="Arial" w:cs="Arial"/>
          <w:sz w:val="22"/>
          <w:szCs w:val="22"/>
        </w:rPr>
        <w:t xml:space="preserve">.   The web site contains a true random number generator, which is available to anyone visiting the site.   </w:t>
      </w:r>
    </w:p>
    <w:p w14:paraId="10F1EA10" w14:textId="77777777" w:rsidR="00631BEE" w:rsidRPr="00280566" w:rsidRDefault="00631BEE" w:rsidP="00631BEE">
      <w:pPr>
        <w:outlineLvl w:val="0"/>
        <w:rPr>
          <w:rFonts w:ascii="Arial" w:hAnsi="Arial" w:cs="Arial"/>
          <w:sz w:val="22"/>
          <w:szCs w:val="22"/>
        </w:rPr>
      </w:pPr>
    </w:p>
    <w:p w14:paraId="10F1EA11"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At least 10% of the district’s child count must be selected for the review in order for the review to be valid.  No more than 50 records are required to be reviewed.</w:t>
      </w:r>
    </w:p>
    <w:p w14:paraId="10F1EA12" w14:textId="77777777" w:rsidR="00631BEE" w:rsidRPr="00280566" w:rsidRDefault="00631BEE" w:rsidP="00631BEE">
      <w:pPr>
        <w:outlineLvl w:val="0"/>
        <w:rPr>
          <w:rFonts w:ascii="Arial" w:hAnsi="Arial" w:cs="Arial"/>
          <w:sz w:val="22"/>
          <w:szCs w:val="22"/>
        </w:rPr>
      </w:pPr>
    </w:p>
    <w:p w14:paraId="10F1EA13"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If the district has 10 or fewer records under the specific record review item, then all student records for that item must be reviewed.  For example, if the district had 8 students referred to its preschool program from First Steps, all 8 records must be reviewed.   </w:t>
      </w:r>
    </w:p>
    <w:p w14:paraId="10F1EA14" w14:textId="77777777" w:rsidR="00631BEE" w:rsidRPr="00280566" w:rsidRDefault="00631BEE" w:rsidP="00631BEE">
      <w:pPr>
        <w:outlineLvl w:val="0"/>
        <w:rPr>
          <w:rFonts w:ascii="Arial" w:hAnsi="Arial" w:cs="Arial"/>
          <w:sz w:val="22"/>
          <w:szCs w:val="22"/>
        </w:rPr>
      </w:pPr>
    </w:p>
    <w:p w14:paraId="10F1EA15"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Please note for </w:t>
      </w:r>
      <w:r w:rsidRPr="00280566">
        <w:rPr>
          <w:rFonts w:ascii="Arial" w:hAnsi="Arial" w:cs="Arial"/>
          <w:b/>
          <w:sz w:val="22"/>
          <w:szCs w:val="22"/>
        </w:rPr>
        <w:t>Item #49</w:t>
      </w:r>
      <w:r w:rsidRPr="00280566">
        <w:rPr>
          <w:rFonts w:ascii="Arial" w:hAnsi="Arial" w:cs="Arial"/>
          <w:sz w:val="22"/>
          <w:szCs w:val="22"/>
        </w:rPr>
        <w:t xml:space="preserve">, at least 10% of records of students age 16 and older are selected.  </w:t>
      </w:r>
    </w:p>
    <w:p w14:paraId="10F1EA16" w14:textId="77777777" w:rsidR="00631BEE" w:rsidRPr="00280566" w:rsidRDefault="00631BEE" w:rsidP="00631BEE">
      <w:pPr>
        <w:outlineLvl w:val="0"/>
        <w:rPr>
          <w:rFonts w:ascii="Arial" w:hAnsi="Arial" w:cs="Arial"/>
          <w:sz w:val="22"/>
          <w:szCs w:val="22"/>
        </w:rPr>
      </w:pPr>
    </w:p>
    <w:p w14:paraId="10F1EA17"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In instances where the regulation pertains to parents or, if applicable, students who are emancipated, references to parent also include the emancipated student.</w:t>
      </w:r>
    </w:p>
    <w:p w14:paraId="10F1EA18" w14:textId="77777777" w:rsidR="00631BEE" w:rsidRPr="00280566" w:rsidRDefault="00631BEE" w:rsidP="00631BEE">
      <w:pPr>
        <w:outlineLvl w:val="0"/>
        <w:rPr>
          <w:rFonts w:ascii="Arial" w:hAnsi="Arial" w:cs="Arial"/>
          <w:sz w:val="22"/>
          <w:szCs w:val="22"/>
        </w:rPr>
      </w:pPr>
    </w:p>
    <w:p w14:paraId="10F1EA19"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For </w:t>
      </w:r>
      <w:r w:rsidRPr="00280566">
        <w:rPr>
          <w:rFonts w:ascii="Arial" w:hAnsi="Arial" w:cs="Arial"/>
          <w:b/>
          <w:sz w:val="22"/>
          <w:szCs w:val="22"/>
        </w:rPr>
        <w:t>Item #54</w:t>
      </w:r>
      <w:r w:rsidRPr="00280566">
        <w:rPr>
          <w:rFonts w:ascii="Arial" w:hAnsi="Arial" w:cs="Arial"/>
          <w:sz w:val="22"/>
          <w:szCs w:val="22"/>
        </w:rPr>
        <w:t xml:space="preserve">, at least 10% of records of students who were initially evaluated and had eligibility determined during the reporting school year are selected.  Random selection of student records for Item #54 includes </w:t>
      </w:r>
      <w:r w:rsidRPr="00280566">
        <w:rPr>
          <w:rFonts w:ascii="Arial" w:hAnsi="Arial" w:cs="Arial"/>
          <w:sz w:val="22"/>
          <w:szCs w:val="22"/>
          <w:u w:val="single"/>
        </w:rPr>
        <w:t>all students</w:t>
      </w:r>
      <w:r w:rsidRPr="00280566">
        <w:rPr>
          <w:rFonts w:ascii="Arial" w:hAnsi="Arial" w:cs="Arial"/>
          <w:sz w:val="22"/>
          <w:szCs w:val="22"/>
        </w:rPr>
        <w:t xml:space="preserve"> evaluated during the current year. This includes both those students determined to be eligible for specially designed instruction and those found not eligible for special education.  </w:t>
      </w:r>
    </w:p>
    <w:p w14:paraId="10F1EA1A" w14:textId="77777777" w:rsidR="00631BEE" w:rsidRPr="00280566" w:rsidRDefault="00631BEE" w:rsidP="00631BEE">
      <w:pPr>
        <w:jc w:val="center"/>
        <w:outlineLvl w:val="0"/>
        <w:rPr>
          <w:rFonts w:ascii="Arial" w:hAnsi="Arial" w:cs="Arial"/>
          <w:b/>
          <w:sz w:val="28"/>
          <w:szCs w:val="28"/>
        </w:rPr>
      </w:pPr>
      <w:bookmarkStart w:id="5" w:name="Correction"/>
    </w:p>
    <w:p w14:paraId="10F1EA1B" w14:textId="77777777" w:rsidR="00631BEE" w:rsidRPr="00280566" w:rsidRDefault="00631BEE" w:rsidP="00631BEE">
      <w:pPr>
        <w:jc w:val="center"/>
        <w:outlineLvl w:val="0"/>
        <w:rPr>
          <w:rFonts w:ascii="Arial" w:hAnsi="Arial" w:cs="Arial"/>
          <w:b/>
          <w:sz w:val="28"/>
          <w:szCs w:val="28"/>
        </w:rPr>
      </w:pPr>
    </w:p>
    <w:p w14:paraId="10F1EA1C" w14:textId="77777777" w:rsidR="00631BEE" w:rsidRPr="00280566" w:rsidRDefault="00631BEE" w:rsidP="00631BEE">
      <w:pPr>
        <w:jc w:val="center"/>
        <w:outlineLvl w:val="0"/>
        <w:rPr>
          <w:rFonts w:ascii="Arial" w:hAnsi="Arial" w:cs="Arial"/>
          <w:b/>
          <w:sz w:val="28"/>
          <w:szCs w:val="28"/>
        </w:rPr>
      </w:pPr>
      <w:r w:rsidRPr="00280566">
        <w:rPr>
          <w:rFonts w:ascii="Arial" w:hAnsi="Arial" w:cs="Arial"/>
          <w:b/>
          <w:sz w:val="28"/>
          <w:szCs w:val="28"/>
        </w:rPr>
        <w:t>Correction of Noncompliance regarding APR Indicators 11, 12, and 13</w:t>
      </w:r>
    </w:p>
    <w:p w14:paraId="10F1EA1D" w14:textId="77777777" w:rsidR="00631BEE" w:rsidRPr="00280566" w:rsidRDefault="00631BEE" w:rsidP="00631BEE">
      <w:pPr>
        <w:jc w:val="center"/>
        <w:outlineLvl w:val="0"/>
        <w:rPr>
          <w:rFonts w:ascii="Arial" w:hAnsi="Arial" w:cs="Arial"/>
          <w:b/>
          <w:sz w:val="28"/>
          <w:szCs w:val="28"/>
        </w:rPr>
      </w:pPr>
      <w:r w:rsidRPr="00280566">
        <w:rPr>
          <w:rFonts w:ascii="Arial" w:hAnsi="Arial" w:cs="Arial"/>
          <w:b/>
          <w:sz w:val="28"/>
          <w:szCs w:val="28"/>
        </w:rPr>
        <w:t>(Items 49-50, 54, 58)</w:t>
      </w:r>
    </w:p>
    <w:bookmarkEnd w:id="5"/>
    <w:p w14:paraId="10F1EA1E" w14:textId="77777777" w:rsidR="00631BEE" w:rsidRPr="00280566" w:rsidRDefault="00631BEE" w:rsidP="00631BEE">
      <w:pPr>
        <w:jc w:val="center"/>
        <w:outlineLvl w:val="0"/>
        <w:rPr>
          <w:rFonts w:ascii="Arial" w:hAnsi="Arial" w:cs="Arial"/>
          <w:sz w:val="22"/>
          <w:szCs w:val="22"/>
        </w:rPr>
      </w:pPr>
    </w:p>
    <w:p w14:paraId="10F1EA1F" w14:textId="77777777" w:rsidR="00631BEE" w:rsidRPr="00280566" w:rsidRDefault="00631BEE" w:rsidP="00631BEE">
      <w:pPr>
        <w:outlineLvl w:val="0"/>
        <w:rPr>
          <w:rFonts w:ascii="Arial" w:hAnsi="Arial" w:cs="Arial"/>
          <w:b/>
          <w:sz w:val="22"/>
          <w:szCs w:val="22"/>
          <w:u w:val="single"/>
        </w:rPr>
      </w:pPr>
      <w:r w:rsidRPr="00280566">
        <w:rPr>
          <w:rFonts w:ascii="Arial" w:hAnsi="Arial" w:cs="Arial"/>
          <w:b/>
          <w:sz w:val="22"/>
          <w:szCs w:val="22"/>
          <w:u w:val="single"/>
        </w:rPr>
        <w:t>Violations of IDEA that can be corrected</w:t>
      </w:r>
    </w:p>
    <w:p w14:paraId="10F1EA20" w14:textId="77777777" w:rsidR="00631BEE" w:rsidRPr="00280566" w:rsidRDefault="00631BEE" w:rsidP="00631BEE">
      <w:pPr>
        <w:outlineLvl w:val="0"/>
        <w:rPr>
          <w:rFonts w:ascii="Arial" w:hAnsi="Arial" w:cs="Arial"/>
          <w:sz w:val="22"/>
          <w:szCs w:val="22"/>
        </w:rPr>
      </w:pPr>
    </w:p>
    <w:p w14:paraId="10F1EA21"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During the record review process, districts may find items in student records that are violations of IDEA.  Some of these violations may be corrected, depending on the nature of the violation.  </w:t>
      </w:r>
    </w:p>
    <w:p w14:paraId="10F1EA22" w14:textId="77777777" w:rsidR="00631BEE" w:rsidRPr="00280566" w:rsidRDefault="00631BEE" w:rsidP="00631BEE">
      <w:pPr>
        <w:outlineLvl w:val="0"/>
        <w:rPr>
          <w:rFonts w:ascii="Arial" w:hAnsi="Arial" w:cs="Arial"/>
          <w:sz w:val="22"/>
          <w:szCs w:val="22"/>
        </w:rPr>
      </w:pPr>
    </w:p>
    <w:p w14:paraId="10F1EA23"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If corrected prior to submission of the APR Indicator 11, 12 and 13 data to KDE, the record is considered in compliance.  It is not reported in the district’s data report as noncompliant.  </w:t>
      </w:r>
    </w:p>
    <w:p w14:paraId="10F1EA24" w14:textId="77777777" w:rsidR="00631BEE" w:rsidRPr="00280566" w:rsidRDefault="00631BEE" w:rsidP="00631BEE">
      <w:pPr>
        <w:outlineLvl w:val="0"/>
        <w:rPr>
          <w:rFonts w:ascii="Arial" w:hAnsi="Arial" w:cs="Arial"/>
          <w:sz w:val="22"/>
          <w:szCs w:val="22"/>
        </w:rPr>
      </w:pPr>
    </w:p>
    <w:p w14:paraId="10F1EA25"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In most cases, it will be necessary to convene an ARC to correct the violation.  The documentation of the ARC must reflect authentic and appropriate processes and corrections.  </w:t>
      </w:r>
    </w:p>
    <w:p w14:paraId="10F1EA26" w14:textId="77777777" w:rsidR="00631BEE" w:rsidRPr="00280566" w:rsidRDefault="00631BEE" w:rsidP="00631BEE">
      <w:pPr>
        <w:outlineLvl w:val="0"/>
        <w:rPr>
          <w:rFonts w:ascii="Arial" w:hAnsi="Arial" w:cs="Arial"/>
          <w:sz w:val="22"/>
          <w:szCs w:val="22"/>
        </w:rPr>
      </w:pPr>
      <w:r>
        <w:rPr>
          <w:rFonts w:ascii="Arial" w:hAnsi="Arial" w:cs="Arial"/>
          <w:sz w:val="22"/>
          <w:szCs w:val="22"/>
        </w:rPr>
        <w:lastRenderedPageBreak/>
        <w:br/>
      </w:r>
      <w:r w:rsidRPr="00280566">
        <w:rPr>
          <w:rFonts w:ascii="Arial" w:hAnsi="Arial" w:cs="Arial"/>
          <w:sz w:val="22"/>
          <w:szCs w:val="22"/>
        </w:rPr>
        <w:t>Examples of violations that may be corrected include:</w:t>
      </w:r>
    </w:p>
    <w:p w14:paraId="10F1EA27" w14:textId="77777777" w:rsidR="00631BEE" w:rsidRPr="00280566" w:rsidRDefault="00631BEE" w:rsidP="00631BEE">
      <w:pPr>
        <w:numPr>
          <w:ilvl w:val="0"/>
          <w:numId w:val="4"/>
        </w:numPr>
        <w:outlineLvl w:val="0"/>
        <w:rPr>
          <w:rFonts w:ascii="Arial" w:hAnsi="Arial" w:cs="Arial"/>
          <w:sz w:val="22"/>
          <w:szCs w:val="22"/>
        </w:rPr>
      </w:pPr>
      <w:r w:rsidRPr="00280566">
        <w:rPr>
          <w:rFonts w:ascii="Arial" w:hAnsi="Arial" w:cs="Arial"/>
          <w:sz w:val="22"/>
          <w:szCs w:val="22"/>
        </w:rPr>
        <w:t>Failure to document postsecondary goals in the IEP (#49a)</w:t>
      </w:r>
    </w:p>
    <w:p w14:paraId="10F1EA28" w14:textId="77777777" w:rsidR="00631BEE" w:rsidRPr="00280566" w:rsidRDefault="00631BEE" w:rsidP="00631BEE">
      <w:pPr>
        <w:numPr>
          <w:ilvl w:val="0"/>
          <w:numId w:val="4"/>
        </w:numPr>
        <w:outlineLvl w:val="0"/>
        <w:rPr>
          <w:rFonts w:ascii="Arial" w:hAnsi="Arial" w:cs="Arial"/>
          <w:sz w:val="22"/>
          <w:szCs w:val="22"/>
        </w:rPr>
      </w:pPr>
      <w:r w:rsidRPr="00280566">
        <w:rPr>
          <w:rFonts w:ascii="Arial" w:hAnsi="Arial" w:cs="Arial"/>
          <w:sz w:val="22"/>
          <w:szCs w:val="22"/>
        </w:rPr>
        <w:t>Failure to document transition services in the IEP (#49b)</w:t>
      </w:r>
    </w:p>
    <w:p w14:paraId="10F1EA29" w14:textId="77777777" w:rsidR="00631BEE" w:rsidRPr="00280566" w:rsidRDefault="00631BEE" w:rsidP="00631BEE">
      <w:pPr>
        <w:numPr>
          <w:ilvl w:val="0"/>
          <w:numId w:val="4"/>
        </w:numPr>
        <w:outlineLvl w:val="0"/>
        <w:rPr>
          <w:rFonts w:ascii="Arial" w:hAnsi="Arial" w:cs="Arial"/>
          <w:sz w:val="22"/>
          <w:szCs w:val="22"/>
        </w:rPr>
      </w:pPr>
      <w:r w:rsidRPr="00280566">
        <w:rPr>
          <w:rFonts w:ascii="Arial" w:hAnsi="Arial" w:cs="Arial"/>
          <w:sz w:val="22"/>
          <w:szCs w:val="22"/>
        </w:rPr>
        <w:t>Failure to invite outside agencies (with prior consent) to the ARC meeting to discuss transition (#49c)</w:t>
      </w:r>
    </w:p>
    <w:p w14:paraId="10F1EA2A" w14:textId="77777777" w:rsidR="00631BEE" w:rsidRPr="00280566" w:rsidRDefault="00631BEE" w:rsidP="00631BEE">
      <w:pPr>
        <w:numPr>
          <w:ilvl w:val="0"/>
          <w:numId w:val="4"/>
        </w:numPr>
        <w:outlineLvl w:val="0"/>
        <w:rPr>
          <w:rFonts w:ascii="Arial" w:hAnsi="Arial" w:cs="Arial"/>
          <w:sz w:val="22"/>
          <w:szCs w:val="22"/>
        </w:rPr>
      </w:pPr>
      <w:r w:rsidRPr="00280566">
        <w:rPr>
          <w:rFonts w:ascii="Arial" w:hAnsi="Arial" w:cs="Arial"/>
          <w:sz w:val="22"/>
          <w:szCs w:val="22"/>
        </w:rPr>
        <w:t>Failure to document the student’s multi-year course of study (#49e)</w:t>
      </w:r>
    </w:p>
    <w:p w14:paraId="10F1EA2B" w14:textId="77777777" w:rsidR="00631BEE" w:rsidRPr="00280566" w:rsidRDefault="00631BEE" w:rsidP="00631BEE">
      <w:pPr>
        <w:numPr>
          <w:ilvl w:val="0"/>
          <w:numId w:val="4"/>
        </w:numPr>
        <w:outlineLvl w:val="0"/>
        <w:rPr>
          <w:rFonts w:ascii="Arial" w:hAnsi="Arial" w:cs="Arial"/>
          <w:sz w:val="22"/>
          <w:szCs w:val="22"/>
        </w:rPr>
      </w:pPr>
      <w:r w:rsidRPr="00280566">
        <w:rPr>
          <w:rFonts w:ascii="Arial" w:hAnsi="Arial" w:cs="Arial"/>
          <w:sz w:val="22"/>
          <w:szCs w:val="22"/>
        </w:rPr>
        <w:t>Failure to link annual goals to related postsecondary goals (#49f)</w:t>
      </w:r>
    </w:p>
    <w:p w14:paraId="10F1EA2C" w14:textId="77777777" w:rsidR="00631BEE" w:rsidRPr="00280566" w:rsidRDefault="00631BEE" w:rsidP="00631BEE">
      <w:pPr>
        <w:numPr>
          <w:ilvl w:val="0"/>
          <w:numId w:val="4"/>
        </w:numPr>
        <w:outlineLvl w:val="0"/>
        <w:rPr>
          <w:rFonts w:ascii="Arial" w:hAnsi="Arial" w:cs="Arial"/>
          <w:sz w:val="22"/>
          <w:szCs w:val="22"/>
        </w:rPr>
      </w:pPr>
      <w:r w:rsidRPr="00280566">
        <w:rPr>
          <w:rFonts w:ascii="Arial" w:hAnsi="Arial" w:cs="Arial"/>
          <w:sz w:val="22"/>
          <w:szCs w:val="22"/>
        </w:rPr>
        <w:t>Failure to document evidence of transition assessment (#49g)</w:t>
      </w:r>
    </w:p>
    <w:p w14:paraId="10F1EA2D" w14:textId="77777777" w:rsidR="00631BEE" w:rsidRPr="00280566" w:rsidRDefault="00631BEE" w:rsidP="00631BEE">
      <w:pPr>
        <w:outlineLvl w:val="0"/>
        <w:rPr>
          <w:rFonts w:ascii="Arial" w:hAnsi="Arial" w:cs="Arial"/>
          <w:sz w:val="22"/>
          <w:szCs w:val="22"/>
        </w:rPr>
      </w:pPr>
    </w:p>
    <w:p w14:paraId="10F1EA2E" w14:textId="77777777" w:rsidR="00631BEE" w:rsidRPr="00280566" w:rsidRDefault="00631BEE" w:rsidP="00631BEE">
      <w:pPr>
        <w:outlineLvl w:val="0"/>
        <w:rPr>
          <w:rFonts w:ascii="Arial" w:hAnsi="Arial" w:cs="Arial"/>
          <w:b/>
          <w:sz w:val="22"/>
          <w:szCs w:val="22"/>
          <w:u w:val="single"/>
        </w:rPr>
      </w:pPr>
      <w:r w:rsidRPr="00280566">
        <w:rPr>
          <w:rFonts w:ascii="Arial" w:hAnsi="Arial" w:cs="Arial"/>
          <w:b/>
          <w:sz w:val="22"/>
          <w:szCs w:val="22"/>
          <w:u w:val="single"/>
        </w:rPr>
        <w:t xml:space="preserve">Violations of IDEA that are reported as noncompliance </w:t>
      </w:r>
    </w:p>
    <w:p w14:paraId="10F1EA2F" w14:textId="77777777" w:rsidR="00631BEE" w:rsidRPr="00280566" w:rsidRDefault="00631BEE" w:rsidP="00631BEE">
      <w:pPr>
        <w:outlineLvl w:val="0"/>
        <w:rPr>
          <w:rFonts w:ascii="Arial" w:hAnsi="Arial" w:cs="Arial"/>
          <w:b/>
          <w:sz w:val="22"/>
          <w:szCs w:val="22"/>
          <w:u w:val="single"/>
        </w:rPr>
      </w:pPr>
    </w:p>
    <w:p w14:paraId="10F1EA30"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Some violations of IDEA identified during the district’s record review cannot be corrected in individual student records due to the nature of the violation.  </w:t>
      </w:r>
    </w:p>
    <w:p w14:paraId="10F1EA31" w14:textId="77777777" w:rsidR="00631BEE" w:rsidRPr="00280566" w:rsidRDefault="00631BEE" w:rsidP="00631BEE">
      <w:pPr>
        <w:outlineLvl w:val="0"/>
        <w:rPr>
          <w:rFonts w:ascii="Arial" w:hAnsi="Arial" w:cs="Arial"/>
          <w:sz w:val="22"/>
          <w:szCs w:val="22"/>
        </w:rPr>
      </w:pPr>
    </w:p>
    <w:p w14:paraId="10F1EA32"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These must be reported as noncompliant in the district’s data report.  Examples include:</w:t>
      </w:r>
    </w:p>
    <w:p w14:paraId="10F1EA33" w14:textId="77777777" w:rsidR="00631BEE" w:rsidRPr="00280566" w:rsidRDefault="00631BEE" w:rsidP="00631BEE">
      <w:pPr>
        <w:numPr>
          <w:ilvl w:val="0"/>
          <w:numId w:val="3"/>
        </w:numPr>
        <w:outlineLvl w:val="0"/>
        <w:rPr>
          <w:rFonts w:ascii="Arial" w:hAnsi="Arial" w:cs="Arial"/>
          <w:sz w:val="22"/>
          <w:szCs w:val="22"/>
        </w:rPr>
      </w:pPr>
      <w:r w:rsidRPr="00280566">
        <w:rPr>
          <w:rFonts w:ascii="Arial" w:hAnsi="Arial" w:cs="Arial"/>
          <w:sz w:val="22"/>
          <w:szCs w:val="22"/>
        </w:rPr>
        <w:t>inviting outside agencies to ARC meetings prior to obtaining parent consent (#49d).</w:t>
      </w:r>
    </w:p>
    <w:p w14:paraId="10F1EA34" w14:textId="77777777" w:rsidR="00631BEE" w:rsidRPr="00280566" w:rsidRDefault="00631BEE" w:rsidP="00631BEE">
      <w:pPr>
        <w:numPr>
          <w:ilvl w:val="0"/>
          <w:numId w:val="3"/>
        </w:numPr>
        <w:outlineLvl w:val="0"/>
        <w:rPr>
          <w:rFonts w:ascii="Arial" w:hAnsi="Arial" w:cs="Arial"/>
          <w:sz w:val="22"/>
          <w:szCs w:val="22"/>
        </w:rPr>
      </w:pPr>
      <w:r w:rsidRPr="00280566">
        <w:rPr>
          <w:rFonts w:ascii="Arial" w:hAnsi="Arial" w:cs="Arial"/>
          <w:sz w:val="22"/>
          <w:szCs w:val="22"/>
        </w:rPr>
        <w:t>missing the timeline for updating postsecondary goals annually (#49i).</w:t>
      </w:r>
    </w:p>
    <w:p w14:paraId="10F1EA35" w14:textId="77777777" w:rsidR="00631BEE" w:rsidRPr="00280566" w:rsidRDefault="00631BEE" w:rsidP="00631BEE">
      <w:pPr>
        <w:numPr>
          <w:ilvl w:val="0"/>
          <w:numId w:val="3"/>
        </w:numPr>
        <w:outlineLvl w:val="0"/>
        <w:rPr>
          <w:rFonts w:ascii="Arial" w:hAnsi="Arial" w:cs="Arial"/>
          <w:sz w:val="22"/>
          <w:szCs w:val="22"/>
        </w:rPr>
      </w:pPr>
      <w:r w:rsidRPr="00280566">
        <w:rPr>
          <w:rFonts w:ascii="Arial" w:hAnsi="Arial" w:cs="Arial"/>
          <w:sz w:val="22"/>
          <w:szCs w:val="22"/>
        </w:rPr>
        <w:t>not having transition requirements in the IEP by the student’s 16</w:t>
      </w:r>
      <w:r w:rsidRPr="00280566">
        <w:rPr>
          <w:rFonts w:ascii="Arial" w:hAnsi="Arial" w:cs="Arial"/>
          <w:sz w:val="22"/>
          <w:szCs w:val="22"/>
          <w:vertAlign w:val="superscript"/>
        </w:rPr>
        <w:t>th</w:t>
      </w:r>
      <w:r w:rsidRPr="00280566">
        <w:rPr>
          <w:rFonts w:ascii="Arial" w:hAnsi="Arial" w:cs="Arial"/>
          <w:sz w:val="22"/>
          <w:szCs w:val="22"/>
        </w:rPr>
        <w:t xml:space="preserve"> birthday (#50).</w:t>
      </w:r>
    </w:p>
    <w:p w14:paraId="10F1EA36" w14:textId="77777777" w:rsidR="00631BEE" w:rsidRPr="00280566" w:rsidRDefault="00631BEE" w:rsidP="00631BEE">
      <w:pPr>
        <w:numPr>
          <w:ilvl w:val="0"/>
          <w:numId w:val="3"/>
        </w:numPr>
        <w:outlineLvl w:val="0"/>
        <w:rPr>
          <w:rFonts w:ascii="Arial" w:hAnsi="Arial" w:cs="Arial"/>
          <w:sz w:val="22"/>
          <w:szCs w:val="22"/>
        </w:rPr>
      </w:pPr>
      <w:r w:rsidRPr="00280566">
        <w:rPr>
          <w:rFonts w:ascii="Arial" w:hAnsi="Arial" w:cs="Arial"/>
          <w:sz w:val="22"/>
          <w:szCs w:val="22"/>
        </w:rPr>
        <w:t>missing the timeline for initial evaluation (#54).</w:t>
      </w:r>
    </w:p>
    <w:p w14:paraId="10F1EA37" w14:textId="77777777" w:rsidR="00631BEE" w:rsidRPr="00280566" w:rsidRDefault="00631BEE" w:rsidP="00631BEE">
      <w:pPr>
        <w:numPr>
          <w:ilvl w:val="0"/>
          <w:numId w:val="3"/>
        </w:numPr>
        <w:outlineLvl w:val="0"/>
        <w:rPr>
          <w:rFonts w:ascii="Arial" w:hAnsi="Arial" w:cs="Arial"/>
          <w:sz w:val="22"/>
          <w:szCs w:val="22"/>
        </w:rPr>
      </w:pPr>
      <w:r w:rsidRPr="00280566">
        <w:rPr>
          <w:rFonts w:ascii="Arial" w:hAnsi="Arial" w:cs="Arial"/>
          <w:sz w:val="22"/>
          <w:szCs w:val="22"/>
        </w:rPr>
        <w:t>missing the timeline for annual review (#56).</w:t>
      </w:r>
    </w:p>
    <w:p w14:paraId="10F1EA38" w14:textId="77777777" w:rsidR="00631BEE" w:rsidRPr="00280566" w:rsidRDefault="00631BEE" w:rsidP="00631BEE">
      <w:pPr>
        <w:numPr>
          <w:ilvl w:val="0"/>
          <w:numId w:val="3"/>
        </w:numPr>
        <w:outlineLvl w:val="0"/>
        <w:rPr>
          <w:rFonts w:ascii="Arial" w:hAnsi="Arial" w:cs="Arial"/>
          <w:sz w:val="22"/>
          <w:szCs w:val="22"/>
        </w:rPr>
      </w:pPr>
      <w:r w:rsidRPr="00280566">
        <w:rPr>
          <w:rFonts w:ascii="Arial" w:hAnsi="Arial" w:cs="Arial"/>
          <w:sz w:val="22"/>
          <w:szCs w:val="22"/>
        </w:rPr>
        <w:t>missing the timeline for an IEP being in place by third birthday for children transitioning from First Steps to preschool (#58).</w:t>
      </w:r>
    </w:p>
    <w:p w14:paraId="10F1EA39" w14:textId="77777777" w:rsidR="00631BEE" w:rsidRPr="00280566" w:rsidRDefault="00631BEE" w:rsidP="00631BEE">
      <w:pPr>
        <w:outlineLvl w:val="0"/>
        <w:rPr>
          <w:rFonts w:ascii="Arial" w:hAnsi="Arial" w:cs="Arial"/>
          <w:sz w:val="22"/>
          <w:szCs w:val="22"/>
        </w:rPr>
      </w:pPr>
    </w:p>
    <w:p w14:paraId="10F1EA3A"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Though these violations cannot be corrected, the district must remedy the noncompliance in the individual student’s record.  For example, failure to meet the timeline for an IEP in place by third birthday cannot be corrected; however, it can be remedied for that student by ensuring an IEP is in place, though out of timeline.  Documentation of systemic correction is also required.</w:t>
      </w:r>
    </w:p>
    <w:p w14:paraId="10F1EA3B" w14:textId="77777777" w:rsidR="00631BEE" w:rsidRPr="00280566" w:rsidRDefault="00631BEE" w:rsidP="00631BEE">
      <w:pPr>
        <w:outlineLvl w:val="0"/>
        <w:rPr>
          <w:rFonts w:ascii="Arial" w:hAnsi="Arial" w:cs="Arial"/>
          <w:sz w:val="22"/>
          <w:szCs w:val="22"/>
        </w:rPr>
      </w:pPr>
    </w:p>
    <w:p w14:paraId="10F1EA3C" w14:textId="77777777" w:rsidR="00631BEE" w:rsidRPr="00280566" w:rsidRDefault="00631BEE" w:rsidP="00631BEE">
      <w:pPr>
        <w:outlineLvl w:val="0"/>
        <w:rPr>
          <w:rFonts w:ascii="Arial" w:hAnsi="Arial" w:cs="Arial"/>
          <w:sz w:val="22"/>
          <w:szCs w:val="22"/>
        </w:rPr>
      </w:pPr>
      <w:r w:rsidRPr="00280566">
        <w:rPr>
          <w:rFonts w:ascii="Arial" w:hAnsi="Arial" w:cs="Arial"/>
          <w:sz w:val="22"/>
          <w:szCs w:val="22"/>
        </w:rPr>
        <w:t xml:space="preserve">If the student is no longer under the district’s jurisdiction, individual noncompliance cannot be corrected, but the district must demonstrate the noncompliance is not systemic in nature.  </w:t>
      </w:r>
    </w:p>
    <w:p w14:paraId="10F1EA3D" w14:textId="77777777" w:rsidR="00631BEE" w:rsidRPr="00280566" w:rsidRDefault="00631BEE" w:rsidP="00631BEE">
      <w:pPr>
        <w:outlineLvl w:val="0"/>
        <w:rPr>
          <w:rFonts w:ascii="Arial" w:hAnsi="Arial" w:cs="Arial"/>
          <w:sz w:val="28"/>
          <w:szCs w:val="28"/>
        </w:rPr>
      </w:pPr>
    </w:p>
    <w:p w14:paraId="10F1EA3E" w14:textId="77777777" w:rsidR="00631BEE" w:rsidRPr="00280566" w:rsidRDefault="00631BEE" w:rsidP="00631BEE">
      <w:pPr>
        <w:outlineLvl w:val="0"/>
        <w:rPr>
          <w:rFonts w:ascii="Arial" w:hAnsi="Arial" w:cs="Arial"/>
          <w:sz w:val="28"/>
          <w:szCs w:val="28"/>
        </w:rPr>
      </w:pPr>
    </w:p>
    <w:p w14:paraId="10F1EA3F" w14:textId="77777777" w:rsidR="00631BEE" w:rsidRPr="00280566" w:rsidRDefault="00631BEE" w:rsidP="00631BEE">
      <w:pPr>
        <w:jc w:val="center"/>
        <w:outlineLvl w:val="0"/>
        <w:rPr>
          <w:rFonts w:ascii="Arial" w:hAnsi="Arial" w:cs="Arial"/>
          <w:b/>
          <w:sz w:val="28"/>
          <w:szCs w:val="28"/>
        </w:rPr>
      </w:pPr>
      <w:bookmarkStart w:id="6" w:name="DemoInfo"/>
      <w:r w:rsidRPr="00280566">
        <w:rPr>
          <w:rFonts w:ascii="Arial" w:hAnsi="Arial" w:cs="Arial"/>
          <w:b/>
          <w:sz w:val="28"/>
          <w:szCs w:val="28"/>
        </w:rPr>
        <w:t>Demographic Information</w:t>
      </w:r>
    </w:p>
    <w:bookmarkEnd w:id="6"/>
    <w:p w14:paraId="10F1EA40" w14:textId="77777777" w:rsidR="00631BEE" w:rsidRPr="00280566" w:rsidRDefault="00631BEE" w:rsidP="00631BEE">
      <w:pPr>
        <w:outlineLvl w:val="0"/>
        <w:rPr>
          <w:rFonts w:ascii="Arial" w:hAnsi="Arial" w:cs="Arial"/>
          <w:sz w:val="22"/>
          <w:szCs w:val="22"/>
        </w:rPr>
      </w:pPr>
    </w:p>
    <w:p w14:paraId="10F1EA41"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name of the record reviewer (required).</w:t>
      </w:r>
    </w:p>
    <w:p w14:paraId="10F1EA42"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student’s full name.</w:t>
      </w:r>
    </w:p>
    <w:p w14:paraId="10F1EA43"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student’s date of birth.</w:t>
      </w:r>
    </w:p>
    <w:p w14:paraId="10F1EA44"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student’s grade level.</w:t>
      </w:r>
    </w:p>
    <w:p w14:paraId="10F1EA45"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student’s race/ethnicity as it is entered in Infinite Campus (see student’s IEP).</w:t>
      </w:r>
    </w:p>
    <w:p w14:paraId="10F1EA46"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student’s disability category as of the date of the record review.</w:t>
      </w:r>
    </w:p>
    <w:p w14:paraId="10F1EA47"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student’s school of attendance as of the date of the record review.</w:t>
      </w:r>
    </w:p>
    <w:p w14:paraId="10F1EA48" w14:textId="77777777" w:rsidR="00631BEE" w:rsidRPr="00280566"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student’s school district as of the date of the record review.</w:t>
      </w:r>
    </w:p>
    <w:p w14:paraId="10F1EA49" w14:textId="77777777" w:rsidR="00631BEE" w:rsidRDefault="00631BEE" w:rsidP="00631BEE">
      <w:pPr>
        <w:numPr>
          <w:ilvl w:val="0"/>
          <w:numId w:val="1"/>
        </w:numPr>
        <w:outlineLvl w:val="0"/>
        <w:rPr>
          <w:rFonts w:ascii="Arial" w:hAnsi="Arial" w:cs="Arial"/>
          <w:sz w:val="22"/>
          <w:szCs w:val="22"/>
        </w:rPr>
      </w:pPr>
      <w:r w:rsidRPr="00280566">
        <w:rPr>
          <w:rFonts w:ascii="Arial" w:hAnsi="Arial" w:cs="Arial"/>
          <w:sz w:val="22"/>
          <w:szCs w:val="22"/>
        </w:rPr>
        <w:t>Enter the date of the record review.</w:t>
      </w:r>
    </w:p>
    <w:p w14:paraId="10F1EA4A" w14:textId="77777777" w:rsidR="00542EE3" w:rsidRDefault="00542EE3" w:rsidP="00542EE3">
      <w:pPr>
        <w:ind w:left="360"/>
        <w:outlineLvl w:val="0"/>
        <w:rPr>
          <w:rFonts w:ascii="Arial" w:hAnsi="Arial" w:cs="Arial"/>
          <w:sz w:val="22"/>
          <w:szCs w:val="22"/>
        </w:rPr>
      </w:pPr>
    </w:p>
    <w:p w14:paraId="10F1EA4B" w14:textId="77777777" w:rsidR="00CA17BB" w:rsidRDefault="00CA17BB" w:rsidP="00542EE3">
      <w:pPr>
        <w:ind w:left="360"/>
        <w:outlineLvl w:val="0"/>
        <w:rPr>
          <w:rFonts w:ascii="Arial" w:hAnsi="Arial" w:cs="Arial"/>
          <w:sz w:val="22"/>
          <w:szCs w:val="22"/>
        </w:rPr>
      </w:pPr>
    </w:p>
    <w:p w14:paraId="10F1EA4C" w14:textId="77777777" w:rsidR="00CA17BB" w:rsidRDefault="00CA17BB" w:rsidP="00542EE3">
      <w:pPr>
        <w:ind w:left="360"/>
        <w:outlineLvl w:val="0"/>
        <w:rPr>
          <w:rFonts w:ascii="Arial" w:hAnsi="Arial" w:cs="Arial"/>
          <w:sz w:val="22"/>
          <w:szCs w:val="22"/>
        </w:rPr>
      </w:pPr>
    </w:p>
    <w:p w14:paraId="10F1EA4D" w14:textId="77777777" w:rsidR="002C31F2" w:rsidRPr="002C31F2" w:rsidRDefault="002C31F2" w:rsidP="002C31F2">
      <w:pPr>
        <w:ind w:left="360"/>
        <w:outlineLvl w:val="0"/>
        <w:rPr>
          <w:rFonts w:ascii="Arial" w:hAnsi="Arial" w:cs="Arial"/>
          <w:sz w:val="22"/>
          <w:szCs w:val="22"/>
        </w:rPr>
      </w:pPr>
    </w:p>
    <w:p w14:paraId="10F1EA4E" w14:textId="77777777" w:rsidR="00631BEE" w:rsidRPr="00280566" w:rsidRDefault="00631BEE" w:rsidP="00631BEE">
      <w:pPr>
        <w:jc w:val="center"/>
        <w:outlineLvl w:val="0"/>
        <w:rPr>
          <w:rFonts w:ascii="Arial" w:hAnsi="Arial" w:cs="Arial"/>
          <w:b/>
          <w:sz w:val="28"/>
          <w:szCs w:val="28"/>
        </w:rPr>
      </w:pPr>
      <w:bookmarkStart w:id="7" w:name="TypeofReview"/>
      <w:r w:rsidRPr="00280566">
        <w:rPr>
          <w:rFonts w:ascii="Arial" w:hAnsi="Arial" w:cs="Arial"/>
          <w:b/>
          <w:sz w:val="28"/>
          <w:szCs w:val="28"/>
        </w:rPr>
        <w:lastRenderedPageBreak/>
        <w:t>Type of Review</w:t>
      </w:r>
      <w:bookmarkEnd w:id="7"/>
    </w:p>
    <w:p w14:paraId="10F1EA4F" w14:textId="77777777" w:rsidR="00631BEE" w:rsidRPr="00280566" w:rsidRDefault="00631BEE" w:rsidP="00631BEE">
      <w:pPr>
        <w:outlineLvl w:val="0"/>
        <w:rPr>
          <w:rFonts w:ascii="Arial" w:hAnsi="Arial" w:cs="Arial"/>
          <w:sz w:val="22"/>
          <w:szCs w:val="22"/>
        </w:rPr>
      </w:pPr>
    </w:p>
    <w:p w14:paraId="10F1EA50" w14:textId="77777777" w:rsidR="00631BEE" w:rsidRPr="00280566" w:rsidRDefault="00631BEE" w:rsidP="00631BEE">
      <w:pPr>
        <w:numPr>
          <w:ilvl w:val="0"/>
          <w:numId w:val="2"/>
        </w:numPr>
        <w:outlineLvl w:val="0"/>
        <w:rPr>
          <w:rFonts w:ascii="Arial" w:hAnsi="Arial" w:cs="Arial"/>
          <w:sz w:val="22"/>
          <w:szCs w:val="22"/>
        </w:rPr>
      </w:pPr>
      <w:r w:rsidRPr="00280566">
        <w:rPr>
          <w:rFonts w:ascii="Arial" w:hAnsi="Arial" w:cs="Arial"/>
          <w:sz w:val="22"/>
          <w:szCs w:val="22"/>
        </w:rPr>
        <w:t>Check the box marked “Preschool child (exiting Part C)” if the child is three years old and has transitioned from First Steps during the reporting school year.</w:t>
      </w:r>
    </w:p>
    <w:p w14:paraId="10F1EA51" w14:textId="77777777" w:rsidR="00631BEE" w:rsidRPr="00280566" w:rsidRDefault="00631BEE" w:rsidP="00631BEE">
      <w:pPr>
        <w:numPr>
          <w:ilvl w:val="0"/>
          <w:numId w:val="2"/>
        </w:numPr>
        <w:outlineLvl w:val="0"/>
        <w:rPr>
          <w:rFonts w:ascii="Arial" w:hAnsi="Arial" w:cs="Arial"/>
          <w:sz w:val="22"/>
          <w:szCs w:val="22"/>
        </w:rPr>
      </w:pPr>
      <w:r w:rsidRPr="00280566">
        <w:rPr>
          <w:rFonts w:ascii="Arial" w:hAnsi="Arial" w:cs="Arial"/>
          <w:sz w:val="22"/>
          <w:szCs w:val="22"/>
        </w:rPr>
        <w:t xml:space="preserve">Check the box marked “Child (age 3-15)” if the child age three (not transitioning from First Steps) through age fifteen. </w:t>
      </w:r>
    </w:p>
    <w:p w14:paraId="10F1EA52" w14:textId="77777777" w:rsidR="00631BEE" w:rsidRPr="00280566" w:rsidRDefault="00631BEE" w:rsidP="00631BEE">
      <w:pPr>
        <w:numPr>
          <w:ilvl w:val="0"/>
          <w:numId w:val="2"/>
        </w:numPr>
        <w:outlineLvl w:val="0"/>
        <w:rPr>
          <w:rFonts w:ascii="Arial" w:hAnsi="Arial" w:cs="Arial"/>
          <w:sz w:val="22"/>
          <w:szCs w:val="22"/>
        </w:rPr>
      </w:pPr>
      <w:r w:rsidRPr="00280566">
        <w:rPr>
          <w:rFonts w:ascii="Arial" w:hAnsi="Arial" w:cs="Arial"/>
          <w:sz w:val="22"/>
          <w:szCs w:val="22"/>
        </w:rPr>
        <w:t>Check the box marked “Child (age 16 or older)” if the child is age 16 or older on the date of the record review.</w:t>
      </w:r>
    </w:p>
    <w:p w14:paraId="10F1EA53" w14:textId="77777777" w:rsidR="00631BEE" w:rsidRPr="00280566" w:rsidRDefault="00631BEE" w:rsidP="00631BEE">
      <w:pPr>
        <w:numPr>
          <w:ilvl w:val="0"/>
          <w:numId w:val="2"/>
        </w:numPr>
        <w:outlineLvl w:val="0"/>
        <w:rPr>
          <w:rFonts w:ascii="Arial" w:hAnsi="Arial" w:cs="Arial"/>
          <w:sz w:val="22"/>
          <w:szCs w:val="22"/>
        </w:rPr>
      </w:pPr>
      <w:r w:rsidRPr="00280566">
        <w:rPr>
          <w:rFonts w:ascii="Arial" w:hAnsi="Arial" w:cs="Arial"/>
          <w:sz w:val="22"/>
          <w:szCs w:val="22"/>
        </w:rPr>
        <w:t>Check the box marked “Initial Referral/Eligibility” if the child was initially determined eligible during the reporting school year.</w:t>
      </w:r>
    </w:p>
    <w:p w14:paraId="10F1EA54" w14:textId="77777777" w:rsidR="00631BEE" w:rsidRPr="00280566" w:rsidRDefault="00631BEE" w:rsidP="00631BEE">
      <w:pPr>
        <w:numPr>
          <w:ilvl w:val="0"/>
          <w:numId w:val="2"/>
        </w:numPr>
        <w:outlineLvl w:val="0"/>
        <w:rPr>
          <w:rFonts w:ascii="Arial" w:hAnsi="Arial" w:cs="Arial"/>
          <w:sz w:val="22"/>
          <w:szCs w:val="22"/>
        </w:rPr>
      </w:pPr>
      <w:r w:rsidRPr="00280566">
        <w:rPr>
          <w:rFonts w:ascii="Arial" w:hAnsi="Arial" w:cs="Arial"/>
          <w:sz w:val="22"/>
          <w:szCs w:val="22"/>
        </w:rPr>
        <w:t>Check the box marked “3-Year Reevaluation” if the child was determined eligible based on triennial reevaluation during the reporting school year.</w:t>
      </w:r>
    </w:p>
    <w:p w14:paraId="10F1EA55" w14:textId="77777777" w:rsidR="00631BEE" w:rsidRPr="00280566" w:rsidRDefault="00631BEE" w:rsidP="00631BEE">
      <w:pPr>
        <w:outlineLvl w:val="0"/>
        <w:rPr>
          <w:rFonts w:ascii="Arial" w:hAnsi="Arial" w:cs="Arial"/>
          <w:sz w:val="22"/>
          <w:szCs w:val="22"/>
        </w:rPr>
      </w:pPr>
    </w:p>
    <w:p w14:paraId="10F1EA56" w14:textId="77777777" w:rsidR="00631BEE" w:rsidRPr="00280566" w:rsidRDefault="00631BEE" w:rsidP="00631BEE">
      <w:pPr>
        <w:outlineLvl w:val="0"/>
        <w:rPr>
          <w:rFonts w:ascii="Arial" w:hAnsi="Arial" w:cs="Arial"/>
          <w:sz w:val="22"/>
          <w:szCs w:val="22"/>
        </w:rPr>
      </w:pPr>
    </w:p>
    <w:p w14:paraId="10F1EA57" w14:textId="77777777" w:rsidR="00631BEE" w:rsidRPr="00280566" w:rsidRDefault="00631BEE" w:rsidP="00631BEE">
      <w:pPr>
        <w:outlineLvl w:val="0"/>
        <w:rPr>
          <w:rFonts w:ascii="Arial" w:hAnsi="Arial" w:cs="Arial"/>
          <w:sz w:val="22"/>
          <w:szCs w:val="22"/>
        </w:rPr>
      </w:pPr>
    </w:p>
    <w:p w14:paraId="10F1EA58" w14:textId="77777777" w:rsidR="00631BEE" w:rsidRDefault="00631BEE">
      <w:pPr>
        <w:rPr>
          <w:rFonts w:ascii="Arial" w:hAnsi="Arial" w:cs="Arial"/>
        </w:rPr>
      </w:pPr>
    </w:p>
    <w:p w14:paraId="10F1EA59" w14:textId="77777777" w:rsidR="00631BEE" w:rsidRDefault="00631BEE">
      <w:pPr>
        <w:rPr>
          <w:rFonts w:ascii="Arial" w:hAnsi="Arial" w:cs="Arial"/>
        </w:rPr>
      </w:pPr>
    </w:p>
    <w:p w14:paraId="10F1EA5A" w14:textId="77777777" w:rsidR="00631BEE" w:rsidRDefault="00631BEE">
      <w:pPr>
        <w:rPr>
          <w:rFonts w:ascii="Arial" w:hAnsi="Arial" w:cs="Arial"/>
        </w:rPr>
      </w:pPr>
    </w:p>
    <w:p w14:paraId="10F1EA5B" w14:textId="77777777" w:rsidR="00631BEE" w:rsidRDefault="00631BEE">
      <w:pPr>
        <w:rPr>
          <w:rFonts w:ascii="Arial" w:hAnsi="Arial" w:cs="Arial"/>
        </w:rPr>
      </w:pPr>
    </w:p>
    <w:p w14:paraId="10F1EA5C" w14:textId="77777777" w:rsidR="00631BEE" w:rsidRDefault="00631BEE">
      <w:pPr>
        <w:rPr>
          <w:rFonts w:ascii="Arial" w:hAnsi="Arial" w:cs="Arial"/>
        </w:rPr>
      </w:pPr>
    </w:p>
    <w:p w14:paraId="10F1EA5D" w14:textId="77777777" w:rsidR="00631BEE" w:rsidRDefault="00631BEE">
      <w:pPr>
        <w:rPr>
          <w:rFonts w:ascii="Arial" w:hAnsi="Arial" w:cs="Arial"/>
        </w:rPr>
      </w:pPr>
    </w:p>
    <w:p w14:paraId="10F1EA5E" w14:textId="77777777" w:rsidR="00631BEE" w:rsidRDefault="00631BEE">
      <w:pPr>
        <w:rPr>
          <w:rFonts w:ascii="Arial" w:hAnsi="Arial" w:cs="Arial"/>
        </w:rPr>
      </w:pPr>
    </w:p>
    <w:p w14:paraId="10F1EA5F" w14:textId="77777777" w:rsidR="00631BEE" w:rsidRDefault="00631BEE">
      <w:pPr>
        <w:rPr>
          <w:rFonts w:ascii="Arial" w:hAnsi="Arial" w:cs="Arial"/>
        </w:rPr>
      </w:pPr>
    </w:p>
    <w:p w14:paraId="10F1EA60" w14:textId="77777777" w:rsidR="00631BEE" w:rsidRDefault="00631BEE">
      <w:pPr>
        <w:rPr>
          <w:rFonts w:ascii="Arial" w:hAnsi="Arial" w:cs="Arial"/>
        </w:rPr>
      </w:pPr>
    </w:p>
    <w:p w14:paraId="10F1EA61" w14:textId="77777777" w:rsidR="00631BEE" w:rsidRDefault="00631BEE">
      <w:pPr>
        <w:rPr>
          <w:rFonts w:ascii="Arial" w:hAnsi="Arial" w:cs="Arial"/>
        </w:rPr>
      </w:pPr>
    </w:p>
    <w:p w14:paraId="10F1EA62" w14:textId="77777777" w:rsidR="00631BEE" w:rsidRDefault="00631BEE">
      <w:pPr>
        <w:rPr>
          <w:rFonts w:ascii="Arial" w:hAnsi="Arial" w:cs="Arial"/>
        </w:rPr>
      </w:pPr>
    </w:p>
    <w:p w14:paraId="10F1EA63" w14:textId="77777777" w:rsidR="00631BEE" w:rsidRDefault="00631BEE">
      <w:pPr>
        <w:rPr>
          <w:rFonts w:ascii="Arial" w:hAnsi="Arial" w:cs="Arial"/>
        </w:rPr>
      </w:pPr>
    </w:p>
    <w:p w14:paraId="10F1EA64" w14:textId="77777777" w:rsidR="00631BEE" w:rsidRDefault="00631BEE">
      <w:pPr>
        <w:rPr>
          <w:rFonts w:ascii="Arial" w:hAnsi="Arial" w:cs="Arial"/>
        </w:rPr>
      </w:pPr>
    </w:p>
    <w:p w14:paraId="10F1EA65" w14:textId="77777777" w:rsidR="00631BEE" w:rsidRDefault="00631BEE">
      <w:pPr>
        <w:rPr>
          <w:rFonts w:ascii="Arial" w:hAnsi="Arial" w:cs="Arial"/>
        </w:rPr>
      </w:pPr>
    </w:p>
    <w:p w14:paraId="10F1EA66" w14:textId="77777777" w:rsidR="00631BEE" w:rsidRDefault="00631BEE">
      <w:pPr>
        <w:rPr>
          <w:rFonts w:ascii="Arial" w:hAnsi="Arial" w:cs="Arial"/>
        </w:rPr>
      </w:pPr>
    </w:p>
    <w:p w14:paraId="10F1EA67" w14:textId="77777777" w:rsidR="00631BEE" w:rsidRDefault="00631BEE">
      <w:pPr>
        <w:rPr>
          <w:rFonts w:ascii="Arial" w:hAnsi="Arial" w:cs="Arial"/>
        </w:rPr>
      </w:pPr>
    </w:p>
    <w:p w14:paraId="10F1EA68" w14:textId="77777777" w:rsidR="00631BEE" w:rsidRDefault="00631BEE">
      <w:pPr>
        <w:rPr>
          <w:rFonts w:ascii="Arial" w:hAnsi="Arial" w:cs="Arial"/>
        </w:rPr>
      </w:pPr>
    </w:p>
    <w:p w14:paraId="10F1EA69" w14:textId="77777777" w:rsidR="00631BEE" w:rsidRDefault="00631BEE">
      <w:pPr>
        <w:rPr>
          <w:rFonts w:ascii="Arial" w:hAnsi="Arial" w:cs="Arial"/>
        </w:rPr>
      </w:pPr>
    </w:p>
    <w:p w14:paraId="10F1EA6A" w14:textId="77777777" w:rsidR="00631BEE" w:rsidRDefault="00631BEE">
      <w:pPr>
        <w:rPr>
          <w:rFonts w:ascii="Arial" w:hAnsi="Arial" w:cs="Arial"/>
        </w:rPr>
      </w:pPr>
    </w:p>
    <w:p w14:paraId="10F1EA6B" w14:textId="77777777" w:rsidR="00631BEE" w:rsidRDefault="00631BEE">
      <w:pPr>
        <w:rPr>
          <w:rFonts w:ascii="Arial" w:hAnsi="Arial" w:cs="Arial"/>
        </w:rPr>
      </w:pPr>
    </w:p>
    <w:p w14:paraId="10F1EA6C" w14:textId="77777777" w:rsidR="00631BEE" w:rsidRDefault="00631BEE">
      <w:pPr>
        <w:rPr>
          <w:rFonts w:ascii="Arial" w:hAnsi="Arial" w:cs="Arial"/>
        </w:rPr>
      </w:pPr>
    </w:p>
    <w:p w14:paraId="10F1EA6D" w14:textId="77777777" w:rsidR="00631BEE" w:rsidRDefault="00631BEE">
      <w:pPr>
        <w:rPr>
          <w:rFonts w:ascii="Arial" w:hAnsi="Arial" w:cs="Arial"/>
        </w:rPr>
      </w:pPr>
    </w:p>
    <w:p w14:paraId="10F1EA6E" w14:textId="77777777" w:rsidR="00631BEE" w:rsidRDefault="00631BEE">
      <w:pPr>
        <w:rPr>
          <w:rFonts w:ascii="Arial" w:hAnsi="Arial" w:cs="Arial"/>
        </w:rPr>
      </w:pPr>
    </w:p>
    <w:p w14:paraId="10F1EA6F" w14:textId="77777777" w:rsidR="00631BEE" w:rsidRDefault="00631BEE">
      <w:pPr>
        <w:rPr>
          <w:rFonts w:ascii="Arial" w:hAnsi="Arial" w:cs="Arial"/>
        </w:rPr>
      </w:pPr>
    </w:p>
    <w:p w14:paraId="10F1EA70" w14:textId="77777777" w:rsidR="00631BEE" w:rsidRDefault="00631BEE">
      <w:pPr>
        <w:rPr>
          <w:rFonts w:ascii="Arial" w:hAnsi="Arial" w:cs="Arial"/>
        </w:rPr>
      </w:pPr>
    </w:p>
    <w:p w14:paraId="10F1EA71" w14:textId="77777777" w:rsidR="002C31F2" w:rsidRDefault="002C31F2">
      <w:pPr>
        <w:rPr>
          <w:rFonts w:ascii="Arial" w:hAnsi="Arial" w:cs="Arial"/>
        </w:rPr>
      </w:pPr>
    </w:p>
    <w:p w14:paraId="10F1EA72" w14:textId="77777777" w:rsidR="002C31F2" w:rsidRDefault="002C31F2">
      <w:pPr>
        <w:rPr>
          <w:rFonts w:ascii="Arial" w:hAnsi="Arial" w:cs="Arial"/>
        </w:rPr>
      </w:pPr>
    </w:p>
    <w:p w14:paraId="10F1EA73" w14:textId="77777777" w:rsidR="002C31F2" w:rsidRDefault="002C31F2">
      <w:pPr>
        <w:rPr>
          <w:rFonts w:ascii="Arial" w:hAnsi="Arial" w:cs="Arial"/>
        </w:rPr>
      </w:pPr>
    </w:p>
    <w:p w14:paraId="10F1EA74" w14:textId="77777777" w:rsidR="002C31F2" w:rsidRDefault="002C31F2">
      <w:pPr>
        <w:rPr>
          <w:rFonts w:ascii="Arial" w:hAnsi="Arial" w:cs="Arial"/>
        </w:rPr>
      </w:pPr>
    </w:p>
    <w:p w14:paraId="10F1EA75" w14:textId="77777777" w:rsidR="002C31F2" w:rsidRDefault="002C31F2">
      <w:pPr>
        <w:rPr>
          <w:rFonts w:ascii="Arial" w:hAnsi="Arial" w:cs="Arial"/>
        </w:rPr>
      </w:pPr>
    </w:p>
    <w:p w14:paraId="10F1EA76" w14:textId="77777777" w:rsidR="002C31F2" w:rsidRDefault="002C31F2">
      <w:pPr>
        <w:rPr>
          <w:rFonts w:ascii="Arial" w:hAnsi="Arial" w:cs="Arial"/>
        </w:rPr>
      </w:pPr>
    </w:p>
    <w:p w14:paraId="10F1EA77" w14:textId="77777777" w:rsidR="00631BEE" w:rsidRDefault="00631BEE">
      <w:pPr>
        <w:rPr>
          <w:rFonts w:ascii="Arial" w:hAnsi="Arial" w:cs="Arial"/>
        </w:rPr>
      </w:pPr>
    </w:p>
    <w:p w14:paraId="10F1EA78" w14:textId="77777777" w:rsidR="00631BEE" w:rsidRPr="00280566" w:rsidRDefault="00631BEE" w:rsidP="00631BEE">
      <w:pPr>
        <w:jc w:val="center"/>
        <w:rPr>
          <w:rFonts w:ascii="Arial" w:hAnsi="Arial" w:cs="Arial"/>
          <w:b/>
          <w:bCs/>
          <w:sz w:val="22"/>
          <w:szCs w:val="22"/>
        </w:rPr>
      </w:pPr>
      <w:bookmarkStart w:id="8" w:name="DemographicRequired"/>
      <w:r w:rsidRPr="00280566">
        <w:rPr>
          <w:rFonts w:ascii="Arial" w:hAnsi="Arial" w:cs="Arial"/>
          <w:b/>
          <w:bCs/>
          <w:sz w:val="22"/>
          <w:szCs w:val="22"/>
        </w:rPr>
        <w:lastRenderedPageBreak/>
        <w:t>Demographic Information (Required)</w:t>
      </w:r>
      <w:bookmarkEnd w:id="8"/>
    </w:p>
    <w:p w14:paraId="10F1EA79" w14:textId="77777777" w:rsidR="00631BEE" w:rsidRPr="00280566" w:rsidRDefault="00631BEE" w:rsidP="00631BEE">
      <w:pPr>
        <w:jc w:val="center"/>
        <w:rPr>
          <w:rFonts w:ascii="Arial" w:hAnsi="Arial" w:cs="Arial"/>
          <w:b/>
          <w:bCs/>
          <w:sz w:val="22"/>
          <w:szCs w:val="22"/>
        </w:rPr>
      </w:pPr>
    </w:p>
    <w:p w14:paraId="10F1EA7A" w14:textId="77777777" w:rsidR="00631BEE" w:rsidRPr="00280566" w:rsidRDefault="00631BEE" w:rsidP="00631BEE">
      <w:pPr>
        <w:jc w:val="center"/>
        <w:rPr>
          <w:rFonts w:ascii="Arial" w:hAnsi="Arial" w:cs="Arial"/>
          <w:b/>
          <w:bCs/>
          <w:sz w:val="22"/>
          <w:szCs w:val="22"/>
        </w:rPr>
      </w:pPr>
      <w:r w:rsidRPr="00280566">
        <w:rPr>
          <w:rFonts w:ascii="Arial" w:hAnsi="Arial" w:cs="Arial"/>
          <w:b/>
          <w:bCs/>
          <w:sz w:val="22"/>
          <w:szCs w:val="22"/>
        </w:rPr>
        <w:t>Kentucky Compliance Record Review Form</w:t>
      </w:r>
    </w:p>
    <w:p w14:paraId="10F1EA7B" w14:textId="77777777" w:rsidR="00631BEE" w:rsidRPr="00280566" w:rsidRDefault="00631BEE" w:rsidP="00631BEE">
      <w:pPr>
        <w:jc w:val="center"/>
        <w:rPr>
          <w:rFonts w:ascii="Arial" w:hAnsi="Arial" w:cs="Arial"/>
          <w:b/>
          <w:bCs/>
          <w:sz w:val="22"/>
          <w:szCs w:val="22"/>
        </w:rPr>
      </w:pPr>
      <w:r w:rsidRPr="00280566">
        <w:rPr>
          <w:rFonts w:ascii="Arial" w:hAnsi="Arial" w:cs="Arial"/>
          <w:b/>
          <w:bCs/>
          <w:sz w:val="22"/>
          <w:szCs w:val="22"/>
        </w:rPr>
        <w:t>(Including Reporting Requirements for Kentucky Continuous Monitoring Process)</w:t>
      </w:r>
    </w:p>
    <w:p w14:paraId="10F1EA7C" w14:textId="77777777" w:rsidR="00631BEE" w:rsidRPr="00280566" w:rsidRDefault="00631BEE" w:rsidP="00631BEE">
      <w:pPr>
        <w:jc w:val="center"/>
        <w:rPr>
          <w:rFonts w:ascii="Arial" w:hAnsi="Arial" w:cs="Arial"/>
          <w:b/>
          <w:bCs/>
          <w:sz w:val="22"/>
          <w:szCs w:val="22"/>
        </w:rPr>
      </w:pPr>
      <w:r w:rsidRPr="00280566">
        <w:rPr>
          <w:rFonts w:ascii="Arial" w:hAnsi="Arial" w:cs="Arial"/>
          <w:b/>
          <w:bCs/>
          <w:sz w:val="22"/>
          <w:szCs w:val="22"/>
        </w:rPr>
        <w:t xml:space="preserve">School Year </w:t>
      </w:r>
      <w:r w:rsidRPr="00280566">
        <w:rPr>
          <w:rFonts w:ascii="Arial" w:hAnsi="Arial" w:cs="Arial"/>
          <w:b/>
          <w:bCs/>
          <w:sz w:val="22"/>
          <w:szCs w:val="22"/>
          <w:highlight w:val="yellow"/>
        </w:rPr>
        <w:t>2014-15</w:t>
      </w:r>
    </w:p>
    <w:p w14:paraId="10F1EA7D" w14:textId="77777777" w:rsidR="00631BEE" w:rsidRPr="00280566" w:rsidRDefault="00631BEE" w:rsidP="00631BEE">
      <w:pPr>
        <w:rPr>
          <w:rFonts w:ascii="Arial" w:hAnsi="Arial" w:cs="Arial"/>
        </w:rPr>
      </w:pPr>
    </w:p>
    <w:p w14:paraId="10F1EA7E" w14:textId="77777777" w:rsidR="00631BEE" w:rsidRPr="00280566" w:rsidRDefault="00631BEE" w:rsidP="00631BEE">
      <w:pPr>
        <w:rPr>
          <w:rFonts w:ascii="Arial" w:hAnsi="Arial" w:cs="Arial"/>
        </w:rPr>
      </w:pPr>
    </w:p>
    <w:p w14:paraId="10F1EA7F" w14:textId="77777777" w:rsidR="00631BEE" w:rsidRPr="00280566" w:rsidRDefault="00631BEE" w:rsidP="00631BEE">
      <w:pPr>
        <w:rPr>
          <w:rFonts w:ascii="Arial" w:hAnsi="Arial" w:cs="Arial"/>
        </w:rPr>
      </w:pPr>
      <w:r w:rsidRPr="00280566">
        <w:rPr>
          <w:rFonts w:ascii="Arial" w:hAnsi="Arial" w:cs="Arial"/>
        </w:rPr>
        <w:t xml:space="preserve">Reviewer’s Name </w:t>
      </w:r>
      <w:r w:rsidRPr="00280566">
        <w:rPr>
          <w:rFonts w:ascii="Arial" w:hAnsi="Arial" w:cs="Arial"/>
          <w:i/>
        </w:rPr>
        <w:t xml:space="preserve">(required) </w:t>
      </w:r>
      <w:r w:rsidRPr="00280566">
        <w:rPr>
          <w:rFonts w:ascii="Arial" w:hAnsi="Arial" w:cs="Arial"/>
        </w:rPr>
        <w:t>_______________________________________________</w:t>
      </w:r>
    </w:p>
    <w:p w14:paraId="10F1EA80" w14:textId="77777777" w:rsidR="00631BEE" w:rsidRPr="00280566" w:rsidRDefault="00631BEE" w:rsidP="00631BEE">
      <w:pPr>
        <w:rPr>
          <w:rFonts w:ascii="Arial" w:hAnsi="Arial" w:cs="Arial"/>
        </w:rPr>
      </w:pPr>
    </w:p>
    <w:p w14:paraId="10F1EA81" w14:textId="77777777" w:rsidR="00631BEE" w:rsidRPr="00280566" w:rsidRDefault="00631BEE" w:rsidP="00631BEE">
      <w:pPr>
        <w:rPr>
          <w:rFonts w:ascii="Arial" w:hAnsi="Arial" w:cs="Arial"/>
        </w:rPr>
      </w:pPr>
      <w:r w:rsidRPr="00280566">
        <w:rPr>
          <w:rFonts w:ascii="Arial" w:hAnsi="Arial" w:cs="Arial"/>
        </w:rPr>
        <w:t>Date</w:t>
      </w:r>
      <w:r w:rsidRPr="00280566">
        <w:rPr>
          <w:rFonts w:ascii="Arial" w:hAnsi="Arial" w:cs="Arial"/>
        </w:rPr>
        <w:tab/>
      </w:r>
      <w:r w:rsidRPr="00280566">
        <w:rPr>
          <w:rFonts w:ascii="Arial" w:hAnsi="Arial" w:cs="Arial"/>
        </w:rPr>
        <w:tab/>
      </w:r>
      <w:r w:rsidRPr="00280566">
        <w:rPr>
          <w:rFonts w:ascii="Arial" w:hAnsi="Arial" w:cs="Arial"/>
        </w:rPr>
        <w:tab/>
        <w:t>_______ / _______ / __________</w:t>
      </w:r>
    </w:p>
    <w:p w14:paraId="10F1EA82" w14:textId="77777777" w:rsidR="00631BEE" w:rsidRPr="00280566" w:rsidRDefault="00631BEE" w:rsidP="00631BEE">
      <w:pPr>
        <w:rPr>
          <w:rFonts w:ascii="Arial" w:hAnsi="Arial" w:cs="Arial"/>
        </w:rPr>
      </w:pPr>
    </w:p>
    <w:p w14:paraId="10F1EA83" w14:textId="77777777" w:rsidR="00631BEE" w:rsidRPr="00280566" w:rsidRDefault="00631BEE" w:rsidP="00631BEE">
      <w:pPr>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44"/>
      </w:tblGrid>
      <w:tr w:rsidR="00631BEE" w:rsidRPr="00280566" w14:paraId="10F1EAA0" w14:textId="77777777" w:rsidTr="00542EE3">
        <w:tc>
          <w:tcPr>
            <w:tcW w:w="10044" w:type="dxa"/>
            <w:shd w:val="clear" w:color="auto" w:fill="auto"/>
          </w:tcPr>
          <w:p w14:paraId="10F1EA84" w14:textId="77777777" w:rsidR="00631BEE" w:rsidRPr="00280566" w:rsidRDefault="00631BEE" w:rsidP="00542EE3">
            <w:pPr>
              <w:rPr>
                <w:rFonts w:ascii="Arial" w:hAnsi="Arial" w:cs="Arial"/>
              </w:rPr>
            </w:pPr>
          </w:p>
          <w:p w14:paraId="10F1EA85" w14:textId="77777777" w:rsidR="00631BEE" w:rsidRPr="00280566" w:rsidRDefault="00631BEE" w:rsidP="00542EE3">
            <w:pPr>
              <w:rPr>
                <w:rFonts w:ascii="Arial" w:hAnsi="Arial" w:cs="Arial"/>
              </w:rPr>
            </w:pPr>
            <w:r w:rsidRPr="00280566">
              <w:rPr>
                <w:rFonts w:ascii="Arial" w:hAnsi="Arial" w:cs="Arial"/>
              </w:rPr>
              <w:t xml:space="preserve">Child’s Name </w:t>
            </w:r>
            <w:r w:rsidRPr="00280566">
              <w:rPr>
                <w:rFonts w:ascii="Arial" w:hAnsi="Arial" w:cs="Arial"/>
              </w:rPr>
              <w:tab/>
              <w:t>___________________________________________________</w:t>
            </w:r>
          </w:p>
          <w:p w14:paraId="10F1EA86" w14:textId="77777777" w:rsidR="00631BEE" w:rsidRPr="00280566" w:rsidRDefault="00631BEE" w:rsidP="00542EE3">
            <w:pPr>
              <w:rPr>
                <w:rFonts w:ascii="Arial" w:hAnsi="Arial" w:cs="Arial"/>
              </w:rPr>
            </w:pPr>
          </w:p>
          <w:p w14:paraId="10F1EA87" w14:textId="77777777" w:rsidR="00631BEE" w:rsidRPr="00280566" w:rsidRDefault="00631BEE" w:rsidP="00542EE3">
            <w:pPr>
              <w:rPr>
                <w:rFonts w:ascii="Arial" w:hAnsi="Arial" w:cs="Arial"/>
              </w:rPr>
            </w:pPr>
            <w:r w:rsidRPr="00280566">
              <w:rPr>
                <w:rFonts w:ascii="Arial" w:hAnsi="Arial" w:cs="Arial"/>
              </w:rPr>
              <w:t>Child’s DOB</w:t>
            </w:r>
            <w:r w:rsidRPr="00280566">
              <w:rPr>
                <w:rFonts w:ascii="Arial" w:hAnsi="Arial" w:cs="Arial"/>
              </w:rPr>
              <w:tab/>
            </w:r>
            <w:r w:rsidRPr="00280566">
              <w:rPr>
                <w:rFonts w:ascii="Arial" w:hAnsi="Arial" w:cs="Arial"/>
              </w:rPr>
              <w:tab/>
              <w:t>_______ / _______ / __________  Grade __________________</w:t>
            </w:r>
          </w:p>
          <w:p w14:paraId="10F1EA88" w14:textId="77777777" w:rsidR="00631BEE" w:rsidRPr="00280566" w:rsidRDefault="00631BEE" w:rsidP="00542EE3">
            <w:pPr>
              <w:rPr>
                <w:rFonts w:ascii="Arial" w:hAnsi="Arial" w:cs="Arial"/>
              </w:rPr>
            </w:pPr>
          </w:p>
          <w:p w14:paraId="10F1EA89" w14:textId="3C107965" w:rsidR="00631BEE" w:rsidRPr="00280566" w:rsidRDefault="001808B6" w:rsidP="00542EE3">
            <w:pPr>
              <w:autoSpaceDE w:val="0"/>
              <w:autoSpaceDN w:val="0"/>
              <w:adjustRightInd w:val="0"/>
              <w:rPr>
                <w:rFonts w:ascii="Arial" w:eastAsia="MS Mincho" w:hAnsi="Arial" w:cs="Arial"/>
                <w:sz w:val="22"/>
                <w:szCs w:val="22"/>
              </w:rPr>
            </w:pPr>
            <w:r>
              <w:rPr>
                <w:rFonts w:ascii="Arial" w:hAnsi="Arial" w:cs="Arial"/>
                <w:noProof/>
              </w:rPr>
              <mc:AlternateContent>
                <mc:Choice Requires="wps">
                  <w:drawing>
                    <wp:anchor distT="0" distB="0" distL="114300" distR="114300" simplePos="0" relativeHeight="251659264" behindDoc="0" locked="0" layoutInCell="1" allowOverlap="1" wp14:anchorId="2BE5F8D2" wp14:editId="49FE6CFF">
                      <wp:simplePos x="0" y="0"/>
                      <wp:positionH relativeFrom="column">
                        <wp:posOffset>1269843</wp:posOffset>
                      </wp:positionH>
                      <wp:positionV relativeFrom="paragraph">
                        <wp:posOffset>26035</wp:posOffset>
                      </wp:positionV>
                      <wp:extent cx="100330" cy="118745"/>
                      <wp:effectExtent l="0" t="0" r="13970" b="14605"/>
                      <wp:wrapNone/>
                      <wp:docPr id="2" name="Rectangle 2"/>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E0359A" id="Rectangle 2" o:spid="_x0000_s1026" style="position:absolute;margin-left:100pt;margin-top:2.05pt;width:7.9pt;height:9.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" filled="f" strokecolor="black [3213]" strokeweight=".25pt"/>
                  </w:pict>
                </mc:Fallback>
              </mc:AlternateContent>
            </w:r>
            <w:r w:rsidR="00D8263D">
              <w:rPr>
                <w:rFonts w:ascii="Arial" w:hAnsi="Arial" w:cs="Arial"/>
                <w:noProof/>
              </w:rPr>
              <mc:AlternateContent>
                <mc:Choice Requires="wps">
                  <w:drawing>
                    <wp:anchor distT="0" distB="0" distL="114300" distR="114300" simplePos="0" relativeHeight="251669504" behindDoc="0" locked="0" layoutInCell="1" allowOverlap="1" wp14:anchorId="27B011F4" wp14:editId="7E041D5F">
                      <wp:simplePos x="0" y="0"/>
                      <wp:positionH relativeFrom="column">
                        <wp:posOffset>3072765</wp:posOffset>
                      </wp:positionH>
                      <wp:positionV relativeFrom="paragraph">
                        <wp:posOffset>178435</wp:posOffset>
                      </wp:positionV>
                      <wp:extent cx="100330" cy="118745"/>
                      <wp:effectExtent l="0" t="0" r="13970" b="14605"/>
                      <wp:wrapNone/>
                      <wp:docPr id="8" name="Rectangle 8"/>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74064E" id="Rectangle 8" o:spid="_x0000_s1026" style="position:absolute;margin-left:241.95pt;margin-top:14.05pt;width:7.9pt;height:9.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" filled="f" strokecolor="black [3213]" strokeweight=".25pt"/>
                  </w:pict>
                </mc:Fallback>
              </mc:AlternateContent>
            </w:r>
            <w:r w:rsidR="00D8263D">
              <w:rPr>
                <w:rFonts w:ascii="Arial" w:hAnsi="Arial" w:cs="Arial"/>
                <w:noProof/>
              </w:rPr>
              <mc:AlternateContent>
                <mc:Choice Requires="wps">
                  <w:drawing>
                    <wp:anchor distT="0" distB="0" distL="114300" distR="114300" simplePos="0" relativeHeight="251667456" behindDoc="0" locked="0" layoutInCell="1" allowOverlap="1" wp14:anchorId="64B89F84" wp14:editId="67F8940A">
                      <wp:simplePos x="0" y="0"/>
                      <wp:positionH relativeFrom="column">
                        <wp:posOffset>3072765</wp:posOffset>
                      </wp:positionH>
                      <wp:positionV relativeFrom="paragraph">
                        <wp:posOffset>23495</wp:posOffset>
                      </wp:positionV>
                      <wp:extent cx="100330" cy="118745"/>
                      <wp:effectExtent l="0" t="0" r="13970" b="14605"/>
                      <wp:wrapNone/>
                      <wp:docPr id="6" name="Rectangle 6"/>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BE2F96" id="Rectangle 6" o:spid="_x0000_s1026" style="position:absolute;margin-left:241.95pt;margin-top:1.85pt;width:7.9pt;height:9.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" filled="f" strokecolor="black [3213]" strokeweight=".25pt"/>
                  </w:pict>
                </mc:Fallback>
              </mc:AlternateContent>
            </w:r>
            <w:r w:rsidR="00D8263D">
              <w:rPr>
                <w:rFonts w:ascii="Arial" w:hAnsi="Arial" w:cs="Arial"/>
                <w:noProof/>
              </w:rPr>
              <mc:AlternateContent>
                <mc:Choice Requires="wps">
                  <w:drawing>
                    <wp:anchor distT="0" distB="0" distL="114300" distR="114300" simplePos="0" relativeHeight="251661312" behindDoc="0" locked="0" layoutInCell="1" allowOverlap="1" wp14:anchorId="5FCA7FED" wp14:editId="5F0DDBF3">
                      <wp:simplePos x="0" y="0"/>
                      <wp:positionH relativeFrom="column">
                        <wp:posOffset>1267460</wp:posOffset>
                      </wp:positionH>
                      <wp:positionV relativeFrom="paragraph">
                        <wp:posOffset>178435</wp:posOffset>
                      </wp:positionV>
                      <wp:extent cx="100330" cy="118745"/>
                      <wp:effectExtent l="0" t="0" r="13970" b="14605"/>
                      <wp:wrapNone/>
                      <wp:docPr id="3" name="Rectangle 3"/>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29B011" id="Rectangle 3" o:spid="_x0000_s1026" style="position:absolute;margin-left:99.8pt;margin-top:14.05pt;width:7.9pt;height:9.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" filled="f" strokecolor="black [3213]" strokeweight=".25pt"/>
                  </w:pict>
                </mc:Fallback>
              </mc:AlternateContent>
            </w:r>
            <w:r w:rsidR="00631BEE" w:rsidRPr="00280566">
              <w:rPr>
                <w:rFonts w:ascii="Arial" w:hAnsi="Arial" w:cs="Arial"/>
              </w:rPr>
              <w:t>Race/Ethnicity</w:t>
            </w:r>
            <w:r w:rsidR="00631BEE" w:rsidRPr="00280566">
              <w:rPr>
                <w:rFonts w:ascii="Arial" w:hAnsi="Arial" w:cs="Arial"/>
              </w:rPr>
              <w:tab/>
            </w:r>
            <w:r w:rsidR="00D8263D">
              <w:rPr>
                <w:rFonts w:ascii="Arial" w:hAnsi="Arial" w:cs="Arial"/>
              </w:rPr>
              <w:t xml:space="preserve"> </w:t>
            </w:r>
            <w:r w:rsidR="00631BEE" w:rsidRPr="00280566">
              <w:rPr>
                <w:rFonts w:ascii="Arial" w:eastAsia="MS Mincho" w:hAnsi="Arial" w:cs="Arial"/>
                <w:sz w:val="22"/>
                <w:szCs w:val="22"/>
              </w:rPr>
              <w:t xml:space="preserve">Hispanic/Latino           </w:t>
            </w:r>
            <w:r w:rsidR="00631BEE" w:rsidRPr="00280566">
              <w:rPr>
                <w:rFonts w:ascii="Arial" w:eastAsia="MS Mincho" w:hAnsi="Arial" w:cs="Arial"/>
                <w:sz w:val="22"/>
                <w:szCs w:val="22"/>
              </w:rPr>
              <w:tab/>
            </w:r>
            <w:r>
              <w:rPr>
                <w:rFonts w:ascii="Arial" w:eastAsia="MS Mincho" w:hAnsi="Arial" w:cs="Arial"/>
                <w:sz w:val="22"/>
                <w:szCs w:val="22"/>
              </w:rPr>
              <w:t xml:space="preserve"> </w:t>
            </w:r>
            <w:r w:rsidR="00631BEE" w:rsidRPr="00280566">
              <w:rPr>
                <w:rFonts w:ascii="Arial" w:eastAsia="MS Mincho" w:hAnsi="Arial" w:cs="Arial"/>
                <w:sz w:val="22"/>
                <w:szCs w:val="22"/>
              </w:rPr>
              <w:t>American Indian/Alaska Native</w:t>
            </w:r>
            <w:r w:rsidR="00631BEE" w:rsidRPr="00280566">
              <w:rPr>
                <w:rFonts w:ascii="Arial" w:eastAsia="MS Mincho" w:hAnsi="Arial" w:cs="Arial"/>
                <w:sz w:val="22"/>
                <w:szCs w:val="22"/>
              </w:rPr>
              <w:tab/>
            </w:r>
            <w:r w:rsidR="00631BEE" w:rsidRPr="00280566">
              <w:rPr>
                <w:rFonts w:ascii="Arial" w:eastAsia="MS Mincho" w:hAnsi="Arial" w:cs="Arial"/>
                <w:sz w:val="22"/>
                <w:szCs w:val="22"/>
              </w:rPr>
              <w:tab/>
            </w:r>
            <w:r w:rsidR="00631BEE" w:rsidRPr="00280566">
              <w:rPr>
                <w:rFonts w:ascii="Arial" w:eastAsia="MS Mincho" w:hAnsi="Arial" w:cs="Arial"/>
                <w:sz w:val="22"/>
                <w:szCs w:val="22"/>
              </w:rPr>
              <w:tab/>
            </w:r>
            <w:r w:rsidR="00631BEE" w:rsidRPr="00280566">
              <w:rPr>
                <w:rFonts w:ascii="Arial" w:eastAsia="MS Mincho" w:hAnsi="Arial" w:cs="Arial"/>
                <w:sz w:val="22"/>
                <w:szCs w:val="22"/>
              </w:rPr>
              <w:tab/>
            </w:r>
            <w:r w:rsidR="00631BEE" w:rsidRPr="00280566">
              <w:rPr>
                <w:rFonts w:ascii="Arial" w:eastAsia="MS Mincho" w:hAnsi="Arial" w:cs="Arial"/>
                <w:sz w:val="22"/>
                <w:szCs w:val="22"/>
              </w:rPr>
              <w:tab/>
            </w:r>
            <w:r w:rsidR="00D8263D">
              <w:rPr>
                <w:rFonts w:ascii="Arial" w:eastAsia="MS Mincho" w:hAnsi="Arial" w:cs="Arial"/>
                <w:sz w:val="22"/>
                <w:szCs w:val="22"/>
              </w:rPr>
              <w:t xml:space="preserve"> Asian</w:t>
            </w:r>
            <w:r w:rsidR="00631BEE" w:rsidRPr="00280566">
              <w:rPr>
                <w:rFonts w:ascii="Arial" w:eastAsia="MS Mincho" w:hAnsi="Arial" w:cs="Arial"/>
                <w:sz w:val="22"/>
                <w:szCs w:val="22"/>
              </w:rPr>
              <w:tab/>
            </w:r>
            <w:r w:rsidR="00631BEE" w:rsidRPr="00280566">
              <w:rPr>
                <w:rFonts w:ascii="Arial" w:eastAsia="MS Mincho" w:hAnsi="Arial" w:cs="Arial"/>
                <w:sz w:val="22"/>
                <w:szCs w:val="22"/>
              </w:rPr>
              <w:tab/>
            </w:r>
            <w:r w:rsidR="00631BEE" w:rsidRPr="00280566">
              <w:rPr>
                <w:rFonts w:ascii="Arial" w:eastAsia="MS Mincho" w:hAnsi="Arial" w:cs="Arial"/>
                <w:sz w:val="22"/>
                <w:szCs w:val="22"/>
              </w:rPr>
              <w:tab/>
            </w:r>
            <w:r w:rsidR="00D8263D">
              <w:rPr>
                <w:rFonts w:ascii="Arial" w:eastAsia="MS Mincho" w:hAnsi="Arial" w:cs="Arial"/>
                <w:sz w:val="22"/>
                <w:szCs w:val="22"/>
              </w:rPr>
              <w:t xml:space="preserve">            </w:t>
            </w:r>
            <w:r>
              <w:rPr>
                <w:rFonts w:ascii="Arial" w:eastAsia="MS Mincho" w:hAnsi="Arial" w:cs="Arial"/>
                <w:sz w:val="22"/>
                <w:szCs w:val="22"/>
              </w:rPr>
              <w:t xml:space="preserve"> </w:t>
            </w:r>
            <w:r w:rsidR="00631BEE" w:rsidRPr="00280566">
              <w:rPr>
                <w:rFonts w:ascii="Arial" w:eastAsia="MS Mincho" w:hAnsi="Arial" w:cs="Arial"/>
                <w:sz w:val="22"/>
                <w:szCs w:val="22"/>
              </w:rPr>
              <w:t>Black /African American</w:t>
            </w:r>
          </w:p>
          <w:p w14:paraId="10F1EA8A" w14:textId="5B905D8D" w:rsidR="00631BEE" w:rsidRPr="00280566" w:rsidRDefault="00D8263D" w:rsidP="00542EE3">
            <w:pPr>
              <w:autoSpaceDE w:val="0"/>
              <w:autoSpaceDN w:val="0"/>
              <w:adjustRightInd w:val="0"/>
              <w:ind w:left="1440" w:firstLine="720"/>
              <w:rPr>
                <w:rFonts w:ascii="Arial" w:eastAsia="MS Mincho" w:hAnsi="Arial" w:cs="Arial"/>
                <w:b/>
                <w:sz w:val="22"/>
                <w:szCs w:val="22"/>
              </w:rPr>
            </w:pPr>
            <w:r>
              <w:rPr>
                <w:rFonts w:ascii="Arial" w:hAnsi="Arial" w:cs="Arial"/>
                <w:noProof/>
              </w:rPr>
              <mc:AlternateContent>
                <mc:Choice Requires="wps">
                  <w:drawing>
                    <wp:anchor distT="0" distB="0" distL="114300" distR="114300" simplePos="0" relativeHeight="251671552" behindDoc="0" locked="0" layoutInCell="1" allowOverlap="1" wp14:anchorId="1ACFC3B8" wp14:editId="2CD9EAA2">
                      <wp:simplePos x="0" y="0"/>
                      <wp:positionH relativeFrom="column">
                        <wp:posOffset>3072765</wp:posOffset>
                      </wp:positionH>
                      <wp:positionV relativeFrom="paragraph">
                        <wp:posOffset>20320</wp:posOffset>
                      </wp:positionV>
                      <wp:extent cx="100330" cy="118745"/>
                      <wp:effectExtent l="0" t="0" r="13970" b="14605"/>
                      <wp:wrapNone/>
                      <wp:docPr id="9" name="Rectangle 9"/>
                      <wp:cNvGraphicFramePr/>
                      <a:graphic xmlns:a="http://schemas.openxmlformats.org/drawingml/2006/main">
                        <a:graphicData uri="http://schemas.microsoft.com/office/word/2010/wordprocessingShape">
                          <wps:wsp>
                            <wps:cNvSpPr/>
                            <wps:spPr>
                              <a:xfrm>
                                <a:off x="0" y="0"/>
                                <a:ext cx="100330" cy="1187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D68EAF" id="Rectangle 9" o:spid="_x0000_s1026" style="position:absolute;margin-left:241.95pt;margin-top:1.6pt;width:7.9pt;height:9.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" filled="f" strokecolor="black [3213]" strokeweight=".25pt"/>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14:anchorId="52325948" wp14:editId="71F187E7">
                      <wp:simplePos x="0" y="0"/>
                      <wp:positionH relativeFrom="column">
                        <wp:posOffset>1268021</wp:posOffset>
                      </wp:positionH>
                      <wp:positionV relativeFrom="paragraph">
                        <wp:posOffset>20650</wp:posOffset>
                      </wp:positionV>
                      <wp:extent cx="100940" cy="118753"/>
                      <wp:effectExtent l="0" t="0" r="13970" b="14605"/>
                      <wp:wrapNone/>
                      <wp:docPr id="4" name="Rectangle 4"/>
                      <wp:cNvGraphicFramePr/>
                      <a:graphic xmlns:a="http://schemas.openxmlformats.org/drawingml/2006/main">
                        <a:graphicData uri="http://schemas.microsoft.com/office/word/2010/wordprocessingShape">
                          <wps:wsp>
                            <wps:cNvSpPr/>
                            <wps:spPr>
                              <a:xfrm>
                                <a:off x="0" y="0"/>
                                <a:ext cx="100940" cy="11875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B68C72" id="Rectangle 4" o:spid="_x0000_s1026" style="position:absolute;margin-left:99.85pt;margin-top:1.65pt;width:7.95pt;height:9.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" filled="f" strokecolor="black [3213]" strokeweight=".25pt"/>
                  </w:pict>
                </mc:Fallback>
              </mc:AlternateContent>
            </w:r>
            <w:r>
              <w:rPr>
                <w:rFonts w:ascii="Arial" w:eastAsia="MS Mincho" w:hAnsi="Arial" w:cs="Arial"/>
                <w:sz w:val="22"/>
                <w:szCs w:val="22"/>
              </w:rPr>
              <w:t xml:space="preserve"> </w:t>
            </w:r>
            <w:r w:rsidR="00631BEE" w:rsidRPr="00280566">
              <w:rPr>
                <w:rFonts w:ascii="Arial" w:eastAsia="MS Mincho" w:hAnsi="Arial" w:cs="Arial"/>
                <w:sz w:val="22"/>
                <w:szCs w:val="22"/>
              </w:rPr>
              <w:t xml:space="preserve">White       </w:t>
            </w:r>
            <w:r w:rsidR="00631BEE" w:rsidRPr="00280566">
              <w:rPr>
                <w:rFonts w:ascii="Arial" w:eastAsia="MS Mincho" w:hAnsi="Arial" w:cs="Arial"/>
                <w:sz w:val="22"/>
                <w:szCs w:val="22"/>
              </w:rPr>
              <w:tab/>
              <w:t xml:space="preserve">                  </w:t>
            </w:r>
            <w:r w:rsidR="00631BEE" w:rsidRPr="00280566">
              <w:rPr>
                <w:rFonts w:ascii="Arial" w:eastAsia="MS Mincho" w:hAnsi="Arial" w:cs="Arial"/>
                <w:sz w:val="22"/>
                <w:szCs w:val="22"/>
              </w:rPr>
              <w:tab/>
            </w:r>
            <w:r w:rsidR="001808B6">
              <w:rPr>
                <w:rFonts w:ascii="Arial" w:eastAsia="MS Mincho" w:hAnsi="Arial" w:cs="Arial"/>
                <w:sz w:val="22"/>
                <w:szCs w:val="22"/>
              </w:rPr>
              <w:t xml:space="preserve"> </w:t>
            </w:r>
            <w:r w:rsidR="00631BEE" w:rsidRPr="00280566">
              <w:rPr>
                <w:rFonts w:ascii="Arial" w:eastAsia="Calibri" w:hAnsi="Arial" w:cs="Arial"/>
                <w:sz w:val="22"/>
                <w:szCs w:val="22"/>
              </w:rPr>
              <w:t>Native Hawaiian or Other Pacific Islander</w:t>
            </w:r>
          </w:p>
          <w:p w14:paraId="10F1EA8B" w14:textId="7F115EDF" w:rsidR="00631BEE" w:rsidRPr="00280566" w:rsidRDefault="00D8263D" w:rsidP="00542EE3">
            <w:pPr>
              <w:tabs>
                <w:tab w:val="left" w:pos="5040"/>
              </w:tabs>
              <w:ind w:left="1440" w:firstLine="720"/>
              <w:rPr>
                <w:rFonts w:ascii="Arial" w:eastAsia="MS Mincho" w:hAnsi="Arial" w:cs="Arial"/>
                <w:sz w:val="22"/>
                <w:szCs w:val="22"/>
              </w:rPr>
            </w:pPr>
            <w:r>
              <w:rPr>
                <w:rFonts w:ascii="Arial" w:hAnsi="Arial" w:cs="Arial"/>
                <w:noProof/>
              </w:rPr>
              <mc:AlternateContent>
                <mc:Choice Requires="wps">
                  <w:drawing>
                    <wp:anchor distT="0" distB="0" distL="114300" distR="114300" simplePos="0" relativeHeight="251665408" behindDoc="0" locked="0" layoutInCell="1" allowOverlap="1" wp14:anchorId="0DF1B27F" wp14:editId="37CE43F2">
                      <wp:simplePos x="0" y="0"/>
                      <wp:positionH relativeFrom="column">
                        <wp:posOffset>1268021</wp:posOffset>
                      </wp:positionH>
                      <wp:positionV relativeFrom="paragraph">
                        <wp:posOffset>20311</wp:posOffset>
                      </wp:positionV>
                      <wp:extent cx="100940" cy="118753"/>
                      <wp:effectExtent l="0" t="0" r="13970" b="14605"/>
                      <wp:wrapNone/>
                      <wp:docPr id="5" name="Rectangle 5"/>
                      <wp:cNvGraphicFramePr/>
                      <a:graphic xmlns:a="http://schemas.openxmlformats.org/drawingml/2006/main">
                        <a:graphicData uri="http://schemas.microsoft.com/office/word/2010/wordprocessingShape">
                          <wps:wsp>
                            <wps:cNvSpPr/>
                            <wps:spPr>
                              <a:xfrm>
                                <a:off x="0" y="0"/>
                                <a:ext cx="100940" cy="11875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0E9E1F" id="Rectangle 5" o:spid="_x0000_s1026" style="position:absolute;margin-left:99.85pt;margin-top:1.6pt;width:7.95pt;height:9.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" filled="f" strokecolor="black [3213]" strokeweight=".25pt"/>
                  </w:pict>
                </mc:Fallback>
              </mc:AlternateContent>
            </w:r>
            <w:r>
              <w:rPr>
                <w:rFonts w:ascii="Arial" w:hAnsi="Arial" w:cs="Arial"/>
                <w:sz w:val="22"/>
                <w:szCs w:val="22"/>
              </w:rPr>
              <w:t xml:space="preserve"> </w:t>
            </w:r>
            <w:r w:rsidR="00631BEE" w:rsidRPr="00280566">
              <w:rPr>
                <w:rFonts w:ascii="Arial" w:hAnsi="Arial" w:cs="Arial"/>
                <w:sz w:val="22"/>
                <w:szCs w:val="22"/>
              </w:rPr>
              <w:t>Two or More Races</w:t>
            </w:r>
          </w:p>
          <w:p w14:paraId="10F1EA8C" w14:textId="77777777" w:rsidR="00631BEE" w:rsidRPr="00280566" w:rsidRDefault="00631BEE" w:rsidP="00542EE3">
            <w:pPr>
              <w:rPr>
                <w:rFonts w:ascii="Arial" w:eastAsia="MS Mincho" w:hAnsi="Arial" w:cs="Arial"/>
              </w:rPr>
            </w:pPr>
          </w:p>
          <w:p w14:paraId="10F1EA8D" w14:textId="77777777" w:rsidR="00631BEE" w:rsidRPr="00280566" w:rsidRDefault="00631BEE" w:rsidP="00542EE3">
            <w:pPr>
              <w:rPr>
                <w:rFonts w:ascii="Arial" w:eastAsia="MS Mincho" w:hAnsi="Arial" w:cs="Arial"/>
              </w:rPr>
            </w:pPr>
            <w:r w:rsidRPr="00280566">
              <w:rPr>
                <w:rFonts w:ascii="Arial" w:eastAsia="MS Mincho" w:hAnsi="Arial" w:cs="Arial"/>
              </w:rPr>
              <w:t>Disability</w:t>
            </w:r>
            <w:r w:rsidRPr="00280566">
              <w:rPr>
                <w:rFonts w:ascii="Arial" w:eastAsia="MS Mincho" w:hAnsi="Arial" w:cs="Arial"/>
              </w:rPr>
              <w:tab/>
            </w:r>
            <w:r w:rsidRPr="00280566">
              <w:rPr>
                <w:rFonts w:ascii="Arial" w:eastAsia="MS Mincho" w:hAnsi="Arial" w:cs="Arial"/>
              </w:rPr>
              <w:tab/>
              <w:t>___________________________________</w:t>
            </w:r>
          </w:p>
          <w:p w14:paraId="10F1EA8E" w14:textId="77777777" w:rsidR="00631BEE" w:rsidRPr="00280566" w:rsidRDefault="00631BEE" w:rsidP="00542EE3">
            <w:pPr>
              <w:rPr>
                <w:rFonts w:ascii="Arial" w:eastAsia="MS Mincho" w:hAnsi="Arial" w:cs="Arial"/>
              </w:rPr>
            </w:pPr>
          </w:p>
          <w:p w14:paraId="10F1EA8F" w14:textId="77777777" w:rsidR="00631BEE" w:rsidRPr="00280566" w:rsidRDefault="00631BEE" w:rsidP="00542EE3">
            <w:pPr>
              <w:rPr>
                <w:rFonts w:ascii="Arial" w:eastAsia="MS Mincho" w:hAnsi="Arial" w:cs="Arial"/>
              </w:rPr>
            </w:pPr>
            <w:r w:rsidRPr="00280566">
              <w:rPr>
                <w:rFonts w:ascii="Arial" w:eastAsia="MS Mincho" w:hAnsi="Arial" w:cs="Arial"/>
              </w:rPr>
              <w:t>School</w:t>
            </w:r>
            <w:r w:rsidRPr="00280566">
              <w:rPr>
                <w:rFonts w:ascii="Arial" w:eastAsia="MS Mincho" w:hAnsi="Arial" w:cs="Arial"/>
              </w:rPr>
              <w:tab/>
            </w:r>
            <w:r w:rsidRPr="00280566">
              <w:rPr>
                <w:rFonts w:ascii="Arial" w:eastAsia="MS Mincho" w:hAnsi="Arial" w:cs="Arial"/>
              </w:rPr>
              <w:tab/>
              <w:t>___________________________________</w:t>
            </w:r>
          </w:p>
          <w:p w14:paraId="10F1EA90" w14:textId="77777777" w:rsidR="00631BEE" w:rsidRPr="00280566" w:rsidRDefault="00631BEE" w:rsidP="00542EE3">
            <w:pPr>
              <w:rPr>
                <w:rFonts w:ascii="Arial" w:eastAsia="MS Mincho" w:hAnsi="Arial" w:cs="Arial"/>
              </w:rPr>
            </w:pPr>
          </w:p>
          <w:p w14:paraId="10F1EA91" w14:textId="77777777" w:rsidR="00631BEE" w:rsidRPr="00280566" w:rsidRDefault="00631BEE" w:rsidP="00542EE3">
            <w:pPr>
              <w:rPr>
                <w:rFonts w:ascii="Arial" w:eastAsia="MS Mincho" w:hAnsi="Arial" w:cs="Arial"/>
              </w:rPr>
            </w:pPr>
            <w:r w:rsidRPr="00280566">
              <w:rPr>
                <w:rFonts w:ascii="Arial" w:eastAsia="MS Mincho" w:hAnsi="Arial" w:cs="Arial"/>
              </w:rPr>
              <w:t>District</w:t>
            </w:r>
            <w:r w:rsidRPr="00280566">
              <w:rPr>
                <w:rFonts w:ascii="Arial" w:eastAsia="MS Mincho" w:hAnsi="Arial" w:cs="Arial"/>
              </w:rPr>
              <w:tab/>
            </w:r>
            <w:r w:rsidRPr="00280566">
              <w:rPr>
                <w:rFonts w:ascii="Arial" w:eastAsia="MS Mincho" w:hAnsi="Arial" w:cs="Arial"/>
              </w:rPr>
              <w:tab/>
              <w:t>___________________________________</w:t>
            </w:r>
          </w:p>
          <w:p w14:paraId="10F1EA92" w14:textId="77777777" w:rsidR="00631BEE" w:rsidRPr="00280566" w:rsidRDefault="00631BEE" w:rsidP="00542EE3">
            <w:pPr>
              <w:rPr>
                <w:rFonts w:ascii="Arial" w:eastAsia="MS Mincho" w:hAnsi="Arial" w:cs="Arial"/>
              </w:rPr>
            </w:pPr>
          </w:p>
          <w:p w14:paraId="10F1EA93" w14:textId="77777777" w:rsidR="00631BEE" w:rsidRPr="00280566" w:rsidRDefault="00631BEE" w:rsidP="00542EE3">
            <w:pPr>
              <w:rPr>
                <w:rFonts w:ascii="Arial" w:eastAsia="MS Mincho" w:hAnsi="Arial" w:cs="Arial"/>
              </w:rPr>
            </w:pPr>
          </w:p>
          <w:p w14:paraId="10F1EA94" w14:textId="77777777" w:rsidR="00631BEE" w:rsidRPr="00280566" w:rsidRDefault="00631BEE" w:rsidP="00542EE3">
            <w:pPr>
              <w:pStyle w:val="ListParagraph"/>
              <w:ind w:left="0"/>
              <w:contextualSpacing/>
              <w:rPr>
                <w:rFonts w:ascii="Arial" w:eastAsia="MS Mincho" w:hAnsi="Arial" w:cs="Arial"/>
              </w:rPr>
            </w:pPr>
            <w:r w:rsidRPr="00280566">
              <w:rPr>
                <w:rFonts w:ascii="Arial" w:eastAsia="MS Mincho" w:hAnsi="Arial" w:cs="Arial"/>
              </w:rPr>
              <w:t>Mark box below for the age-range of the student:</w:t>
            </w:r>
          </w:p>
          <w:p w14:paraId="10F1EA95" w14:textId="77777777" w:rsidR="00631BEE" w:rsidRPr="00280566" w:rsidRDefault="00631BEE" w:rsidP="00631BEE">
            <w:pPr>
              <w:pStyle w:val="ListParagraph"/>
              <w:numPr>
                <w:ilvl w:val="0"/>
                <w:numId w:val="65"/>
              </w:numPr>
              <w:contextualSpacing/>
              <w:rPr>
                <w:rFonts w:ascii="Arial" w:eastAsia="MS Mincho" w:hAnsi="Arial" w:cs="Arial"/>
              </w:rPr>
            </w:pPr>
            <w:r w:rsidRPr="00280566">
              <w:rPr>
                <w:rFonts w:ascii="Arial" w:eastAsia="MS Mincho" w:hAnsi="Arial" w:cs="Arial"/>
              </w:rPr>
              <w:t>Preschool child (exiting Part C)</w:t>
            </w:r>
            <w:r w:rsidRPr="00280566">
              <w:rPr>
                <w:rFonts w:ascii="Arial" w:eastAsia="MS Mincho" w:hAnsi="Arial" w:cs="Arial"/>
              </w:rPr>
              <w:tab/>
            </w:r>
            <w:r w:rsidRPr="00280566">
              <w:rPr>
                <w:rFonts w:ascii="Arial" w:eastAsia="MS Mincho" w:hAnsi="Arial" w:cs="Arial"/>
              </w:rPr>
              <w:tab/>
            </w:r>
          </w:p>
          <w:p w14:paraId="10F1EA96" w14:textId="77777777" w:rsidR="00631BEE" w:rsidRPr="00280566" w:rsidRDefault="00631BEE" w:rsidP="00631BEE">
            <w:pPr>
              <w:pStyle w:val="ListParagraph"/>
              <w:numPr>
                <w:ilvl w:val="0"/>
                <w:numId w:val="65"/>
              </w:numPr>
              <w:contextualSpacing/>
              <w:rPr>
                <w:rFonts w:ascii="Arial" w:eastAsia="MS Mincho" w:hAnsi="Arial" w:cs="Arial"/>
              </w:rPr>
            </w:pPr>
            <w:r w:rsidRPr="00280566">
              <w:rPr>
                <w:rFonts w:ascii="Arial" w:eastAsia="MS Mincho" w:hAnsi="Arial" w:cs="Arial"/>
              </w:rPr>
              <w:t>Child (age 3-15)</w:t>
            </w:r>
          </w:p>
          <w:p w14:paraId="10F1EA97" w14:textId="77777777" w:rsidR="00631BEE" w:rsidRPr="00280566" w:rsidRDefault="00631BEE" w:rsidP="00631BEE">
            <w:pPr>
              <w:pStyle w:val="ListParagraph"/>
              <w:numPr>
                <w:ilvl w:val="0"/>
                <w:numId w:val="65"/>
              </w:numPr>
              <w:contextualSpacing/>
              <w:rPr>
                <w:rFonts w:ascii="Arial" w:eastAsia="MS Mincho" w:hAnsi="Arial" w:cs="Arial"/>
              </w:rPr>
            </w:pPr>
            <w:r w:rsidRPr="00280566">
              <w:rPr>
                <w:rFonts w:ascii="Arial" w:eastAsia="MS Mincho" w:hAnsi="Arial" w:cs="Arial"/>
              </w:rPr>
              <w:t>Child (age 16 or older)</w:t>
            </w:r>
            <w:r w:rsidRPr="00280566">
              <w:rPr>
                <w:rFonts w:ascii="Arial" w:eastAsia="MS Mincho" w:hAnsi="Arial" w:cs="Arial"/>
              </w:rPr>
              <w:t></w:t>
            </w:r>
          </w:p>
          <w:p w14:paraId="10F1EA98" w14:textId="77777777" w:rsidR="00631BEE" w:rsidRPr="00280566" w:rsidRDefault="00631BEE" w:rsidP="00542EE3">
            <w:pPr>
              <w:pStyle w:val="ListParagraph"/>
              <w:tabs>
                <w:tab w:val="left" w:pos="4770"/>
              </w:tabs>
              <w:contextualSpacing/>
              <w:rPr>
                <w:rFonts w:ascii="Arial" w:eastAsia="MS Mincho" w:hAnsi="Arial" w:cs="Arial"/>
              </w:rPr>
            </w:pPr>
          </w:p>
          <w:p w14:paraId="10F1EA99" w14:textId="77777777" w:rsidR="00631BEE" w:rsidRPr="00280566" w:rsidRDefault="00631BEE" w:rsidP="00542EE3">
            <w:pPr>
              <w:pStyle w:val="ListParagraph"/>
              <w:ind w:left="0"/>
              <w:contextualSpacing/>
              <w:rPr>
                <w:rFonts w:ascii="Arial" w:eastAsia="MS Mincho" w:hAnsi="Arial" w:cs="Arial"/>
              </w:rPr>
            </w:pPr>
            <w:r w:rsidRPr="00280566">
              <w:rPr>
                <w:rFonts w:ascii="Arial" w:eastAsia="MS Mincho" w:hAnsi="Arial" w:cs="Arial"/>
              </w:rPr>
              <w:t>Mark box below, if applicable:</w:t>
            </w:r>
          </w:p>
          <w:p w14:paraId="10F1EA9A" w14:textId="77777777" w:rsidR="00631BEE" w:rsidRPr="00280566" w:rsidRDefault="00631BEE" w:rsidP="00631BEE">
            <w:pPr>
              <w:pStyle w:val="ListParagraph"/>
              <w:numPr>
                <w:ilvl w:val="0"/>
                <w:numId w:val="65"/>
              </w:numPr>
              <w:contextualSpacing/>
              <w:rPr>
                <w:rFonts w:ascii="Arial" w:eastAsia="MS Mincho" w:hAnsi="Arial" w:cs="Arial"/>
              </w:rPr>
            </w:pPr>
            <w:r w:rsidRPr="00280566">
              <w:rPr>
                <w:rFonts w:ascii="Arial" w:eastAsia="MS Mincho" w:hAnsi="Arial" w:cs="Arial"/>
              </w:rPr>
              <w:t>Initial Referral/Eligibility (</w:t>
            </w:r>
            <w:r w:rsidRPr="00280566">
              <w:rPr>
                <w:rFonts w:ascii="Arial" w:eastAsia="MS Mincho" w:hAnsi="Arial" w:cs="Arial"/>
                <w:highlight w:val="yellow"/>
              </w:rPr>
              <w:t>2014-15</w:t>
            </w:r>
            <w:r w:rsidRPr="00280566">
              <w:rPr>
                <w:rFonts w:ascii="Arial" w:eastAsia="MS Mincho" w:hAnsi="Arial" w:cs="Arial"/>
              </w:rPr>
              <w:t>)</w:t>
            </w:r>
            <w:r w:rsidRPr="00280566">
              <w:rPr>
                <w:rFonts w:ascii="Arial" w:eastAsia="MS Mincho" w:hAnsi="Arial" w:cs="Arial"/>
              </w:rPr>
              <w:tab/>
            </w:r>
          </w:p>
          <w:p w14:paraId="10F1EA9B" w14:textId="77777777" w:rsidR="00631BEE" w:rsidRPr="00280566" w:rsidRDefault="00631BEE" w:rsidP="00631BEE">
            <w:pPr>
              <w:pStyle w:val="ListParagraph"/>
              <w:numPr>
                <w:ilvl w:val="0"/>
                <w:numId w:val="65"/>
              </w:numPr>
              <w:contextualSpacing/>
              <w:rPr>
                <w:rFonts w:ascii="Arial" w:eastAsia="MS Mincho" w:hAnsi="Arial" w:cs="Arial"/>
              </w:rPr>
            </w:pPr>
            <w:r w:rsidRPr="00280566">
              <w:rPr>
                <w:rFonts w:ascii="Arial" w:eastAsia="MS Mincho" w:hAnsi="Arial" w:cs="Arial"/>
              </w:rPr>
              <w:t>3-Year Reevaluation (</w:t>
            </w:r>
            <w:r w:rsidRPr="00280566">
              <w:rPr>
                <w:rFonts w:ascii="Arial" w:eastAsia="MS Mincho" w:hAnsi="Arial" w:cs="Arial"/>
                <w:highlight w:val="yellow"/>
              </w:rPr>
              <w:t>2014-15</w:t>
            </w:r>
            <w:r w:rsidRPr="00280566">
              <w:rPr>
                <w:rFonts w:ascii="Arial" w:eastAsia="MS Mincho" w:hAnsi="Arial" w:cs="Arial"/>
              </w:rPr>
              <w:t>)</w:t>
            </w:r>
            <w:r w:rsidRPr="00280566">
              <w:rPr>
                <w:rFonts w:ascii="Arial" w:eastAsia="MS Mincho" w:hAnsi="Arial" w:cs="Arial"/>
              </w:rPr>
              <w:tab/>
            </w:r>
            <w:r w:rsidRPr="00280566">
              <w:rPr>
                <w:rFonts w:ascii="Arial" w:eastAsia="MS Mincho" w:hAnsi="Arial" w:cs="Arial"/>
              </w:rPr>
              <w:tab/>
            </w:r>
            <w:r w:rsidRPr="00280566">
              <w:rPr>
                <w:rFonts w:ascii="Arial" w:eastAsia="MS Mincho" w:hAnsi="Arial" w:cs="Arial"/>
              </w:rPr>
              <w:tab/>
            </w:r>
            <w:r w:rsidRPr="00280566">
              <w:rPr>
                <w:rFonts w:ascii="Arial" w:eastAsia="MS Mincho" w:hAnsi="Arial" w:cs="Arial"/>
              </w:rPr>
              <w:tab/>
            </w:r>
            <w:r w:rsidRPr="00280566">
              <w:rPr>
                <w:rFonts w:ascii="Arial" w:eastAsia="MS Mincho" w:hAnsi="Arial" w:cs="Arial"/>
              </w:rPr>
              <w:tab/>
              <w:t xml:space="preserve">       </w:t>
            </w:r>
            <w:r w:rsidRPr="00280566">
              <w:rPr>
                <w:rFonts w:ascii="Arial" w:eastAsia="MS Mincho" w:hAnsi="Arial" w:cs="Arial"/>
              </w:rPr>
              <w:tab/>
            </w:r>
          </w:p>
          <w:p w14:paraId="10F1EA9C" w14:textId="77777777" w:rsidR="00631BEE" w:rsidRPr="00280566" w:rsidRDefault="00631BEE" w:rsidP="00542EE3">
            <w:pPr>
              <w:ind w:left="720"/>
              <w:rPr>
                <w:rFonts w:ascii="Arial" w:eastAsia="MS Mincho" w:hAnsi="Arial" w:cs="Arial"/>
              </w:rPr>
            </w:pPr>
          </w:p>
          <w:p w14:paraId="10F1EA9D" w14:textId="77777777" w:rsidR="00631BEE" w:rsidRPr="00280566" w:rsidRDefault="00631BEE" w:rsidP="00542EE3">
            <w:pPr>
              <w:ind w:left="720"/>
              <w:rPr>
                <w:rFonts w:ascii="Arial" w:eastAsia="MS Mincho" w:hAnsi="Arial" w:cs="Arial"/>
              </w:rPr>
            </w:pPr>
          </w:p>
          <w:p w14:paraId="10F1EA9E" w14:textId="77777777" w:rsidR="00631BEE" w:rsidRPr="00280566" w:rsidRDefault="00631BEE" w:rsidP="00542EE3">
            <w:pPr>
              <w:rPr>
                <w:rFonts w:ascii="Arial" w:eastAsia="MS Mincho" w:hAnsi="Arial" w:cs="Arial"/>
              </w:rPr>
            </w:pPr>
          </w:p>
          <w:p w14:paraId="10F1EA9F" w14:textId="77777777" w:rsidR="00631BEE" w:rsidRPr="00280566" w:rsidRDefault="00631BEE" w:rsidP="00542EE3">
            <w:pPr>
              <w:jc w:val="center"/>
              <w:rPr>
                <w:rFonts w:ascii="Arial" w:eastAsia="MS Mincho" w:hAnsi="Arial" w:cs="Arial"/>
              </w:rPr>
            </w:pPr>
          </w:p>
        </w:tc>
      </w:tr>
      <w:tr w:rsidR="00D8263D" w:rsidRPr="00280566" w14:paraId="5AC077DF" w14:textId="77777777" w:rsidTr="00542EE3">
        <w:tc>
          <w:tcPr>
            <w:tcW w:w="10044" w:type="dxa"/>
            <w:shd w:val="clear" w:color="auto" w:fill="auto"/>
          </w:tcPr>
          <w:p w14:paraId="276B4EF3" w14:textId="77777777" w:rsidR="00D8263D" w:rsidRPr="00280566" w:rsidRDefault="00D8263D" w:rsidP="00542EE3">
            <w:pPr>
              <w:rPr>
                <w:rFonts w:ascii="Arial" w:hAnsi="Arial" w:cs="Arial"/>
              </w:rPr>
            </w:pPr>
          </w:p>
        </w:tc>
      </w:tr>
    </w:tbl>
    <w:p w14:paraId="10F1EAA1" w14:textId="77777777" w:rsidR="00631BEE" w:rsidRPr="00280566" w:rsidRDefault="00631BEE" w:rsidP="00631BEE">
      <w:pPr>
        <w:ind w:left="720"/>
        <w:jc w:val="center"/>
        <w:rPr>
          <w:rFonts w:ascii="Arial" w:eastAsia="MS Mincho" w:hAnsi="Arial" w:cs="Arial"/>
        </w:rPr>
      </w:pPr>
    </w:p>
    <w:p w14:paraId="10F1EAA2" w14:textId="77777777" w:rsidR="00631BEE" w:rsidRPr="00280566" w:rsidRDefault="00631BEE" w:rsidP="00631BEE">
      <w:pPr>
        <w:jc w:val="center"/>
        <w:rPr>
          <w:rFonts w:ascii="Arial" w:eastAsia="MS Mincho" w:hAnsi="Arial" w:cs="Arial"/>
        </w:rPr>
      </w:pP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06"/>
      </w:tblGrid>
      <w:tr w:rsidR="00631BEE" w:rsidRPr="00280566" w14:paraId="10F1EAA6" w14:textId="77777777" w:rsidTr="00542EE3">
        <w:trPr>
          <w:jc w:val="center"/>
        </w:trPr>
        <w:tc>
          <w:tcPr>
            <w:tcW w:w="11106" w:type="dxa"/>
          </w:tcPr>
          <w:p w14:paraId="10F1EAA3" w14:textId="77777777" w:rsidR="00631BEE" w:rsidRPr="00280566" w:rsidRDefault="00631BEE" w:rsidP="00542EE3">
            <w:pPr>
              <w:jc w:val="center"/>
              <w:rPr>
                <w:rFonts w:ascii="Arial" w:hAnsi="Arial" w:cs="Arial"/>
                <w:b/>
                <w:sz w:val="20"/>
              </w:rPr>
            </w:pPr>
          </w:p>
          <w:p w14:paraId="10F1EAA4" w14:textId="77777777" w:rsidR="00631BEE" w:rsidRPr="00280566" w:rsidRDefault="00631BEE" w:rsidP="00542EE3">
            <w:pPr>
              <w:jc w:val="center"/>
              <w:rPr>
                <w:rFonts w:ascii="Arial" w:hAnsi="Arial" w:cs="Arial"/>
                <w:b/>
                <w:sz w:val="20"/>
              </w:rPr>
            </w:pPr>
            <w:r w:rsidRPr="00280566">
              <w:rPr>
                <w:rFonts w:ascii="Arial" w:hAnsi="Arial" w:cs="Arial"/>
                <w:b/>
                <w:sz w:val="20"/>
              </w:rPr>
              <w:t xml:space="preserve">Review the </w:t>
            </w:r>
            <w:r w:rsidRPr="00280566">
              <w:rPr>
                <w:rFonts w:ascii="Arial" w:hAnsi="Arial" w:cs="Arial"/>
                <w:b/>
                <w:i/>
                <w:sz w:val="20"/>
                <w:u w:val="single"/>
              </w:rPr>
              <w:t>most current</w:t>
            </w:r>
            <w:r w:rsidRPr="00280566">
              <w:rPr>
                <w:rFonts w:ascii="Arial" w:hAnsi="Arial" w:cs="Arial"/>
                <w:b/>
                <w:sz w:val="20"/>
              </w:rPr>
              <w:t xml:space="preserve"> information from the child’s record to document compliance.</w:t>
            </w:r>
          </w:p>
          <w:p w14:paraId="10F1EAA5" w14:textId="77777777" w:rsidR="00631BEE" w:rsidRPr="00280566" w:rsidRDefault="00631BEE" w:rsidP="00542EE3">
            <w:pPr>
              <w:jc w:val="center"/>
              <w:rPr>
                <w:rFonts w:ascii="Arial" w:hAnsi="Arial" w:cs="Arial"/>
                <w:sz w:val="20"/>
              </w:rPr>
            </w:pPr>
          </w:p>
        </w:tc>
      </w:tr>
    </w:tbl>
    <w:p w14:paraId="10F1EAA7" w14:textId="77777777" w:rsidR="00631BEE" w:rsidRPr="00280566" w:rsidRDefault="00631BEE" w:rsidP="00631BEE">
      <w:pPr>
        <w:jc w:val="center"/>
        <w:outlineLvl w:val="0"/>
        <w:rPr>
          <w:rFonts w:ascii="Arial" w:hAnsi="Arial" w:cs="Arial"/>
          <w:b/>
          <w:sz w:val="28"/>
          <w:szCs w:val="28"/>
        </w:rPr>
      </w:pPr>
      <w:r w:rsidRPr="00280566">
        <w:rPr>
          <w:rFonts w:ascii="Arial" w:hAnsi="Arial" w:cs="Arial"/>
          <w:b/>
          <w:sz w:val="28"/>
          <w:szCs w:val="28"/>
        </w:rPr>
        <w:br w:type="page"/>
      </w:r>
      <w:bookmarkStart w:id="9" w:name="Confidentiality"/>
      <w:r w:rsidRPr="00280566">
        <w:rPr>
          <w:rFonts w:ascii="Arial" w:hAnsi="Arial" w:cs="Arial"/>
          <w:b/>
          <w:sz w:val="28"/>
          <w:szCs w:val="28"/>
        </w:rPr>
        <w:lastRenderedPageBreak/>
        <w:t>Confidentiality</w:t>
      </w:r>
      <w:bookmarkEnd w:id="9"/>
      <w:r w:rsidRPr="00280566">
        <w:rPr>
          <w:rFonts w:ascii="Arial" w:hAnsi="Arial" w:cs="Arial"/>
          <w:b/>
          <w:sz w:val="28"/>
          <w:szCs w:val="28"/>
        </w:rPr>
        <w:t xml:space="preserve"> of Information 707 KAR 1:360 Section 2</w:t>
      </w:r>
    </w:p>
    <w:p w14:paraId="10F1EAA8" w14:textId="77777777" w:rsidR="00631BEE" w:rsidRPr="00280566" w:rsidRDefault="00631BEE" w:rsidP="00631BEE">
      <w:pPr>
        <w:jc w:val="center"/>
        <w:rPr>
          <w:rFonts w:ascii="Arial" w:hAnsi="Arial" w:cs="Arial"/>
          <w:b/>
          <w:sz w:val="22"/>
          <w:szCs w:val="22"/>
        </w:rPr>
      </w:pPr>
    </w:p>
    <w:p w14:paraId="10F1EAA9"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Items 1-3</w:t>
      </w:r>
    </w:p>
    <w:p w14:paraId="10F1EAAA" w14:textId="77777777" w:rsidR="00631BEE" w:rsidRPr="00280566" w:rsidRDefault="00631BEE" w:rsidP="00631BEE">
      <w:pPr>
        <w:rPr>
          <w:rFonts w:ascii="Arial" w:hAnsi="Arial" w:cs="Arial"/>
          <w:sz w:val="22"/>
          <w:szCs w:val="22"/>
        </w:rPr>
      </w:pPr>
    </w:p>
    <w:p w14:paraId="10F1EAA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w:t>
      </w:r>
      <w:r w:rsidRPr="00280566">
        <w:rPr>
          <w:rFonts w:ascii="Arial" w:hAnsi="Arial" w:cs="Arial"/>
          <w:sz w:val="22"/>
          <w:szCs w:val="22"/>
        </w:rPr>
        <w:t xml:space="preserve">  Record of Access form.  This may be printed on the due process folder or inserted as a separate page in the folder.  </w:t>
      </w:r>
    </w:p>
    <w:p w14:paraId="10F1EAAC" w14:textId="77777777" w:rsidR="00631BEE" w:rsidRPr="00280566" w:rsidRDefault="00631BEE" w:rsidP="00631BEE">
      <w:pPr>
        <w:rPr>
          <w:rFonts w:ascii="Arial" w:hAnsi="Arial" w:cs="Arial"/>
          <w:sz w:val="22"/>
          <w:szCs w:val="22"/>
        </w:rPr>
      </w:pPr>
    </w:p>
    <w:p w14:paraId="10F1EAA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AAE" w14:textId="77777777" w:rsidR="00631BEE" w:rsidRPr="00280566" w:rsidRDefault="00631BEE" w:rsidP="00631BEE">
      <w:pPr>
        <w:numPr>
          <w:ilvl w:val="0"/>
          <w:numId w:val="11"/>
        </w:numPr>
        <w:rPr>
          <w:rFonts w:ascii="Arial" w:hAnsi="Arial" w:cs="Arial"/>
          <w:sz w:val="22"/>
          <w:szCs w:val="22"/>
        </w:rPr>
      </w:pPr>
      <w:r w:rsidRPr="00280566">
        <w:rPr>
          <w:rFonts w:ascii="Arial" w:hAnsi="Arial" w:cs="Arial"/>
          <w:sz w:val="22"/>
          <w:szCs w:val="22"/>
        </w:rPr>
        <w:t xml:space="preserve">Mark “YES” if numbers 1, 2, 3 are all complete.  </w:t>
      </w:r>
    </w:p>
    <w:p w14:paraId="10F1EAAF" w14:textId="77777777" w:rsidR="00631BEE" w:rsidRPr="00280566" w:rsidRDefault="00631BEE" w:rsidP="00631BEE">
      <w:pPr>
        <w:numPr>
          <w:ilvl w:val="0"/>
          <w:numId w:val="11"/>
        </w:numPr>
        <w:rPr>
          <w:rFonts w:ascii="Arial" w:hAnsi="Arial" w:cs="Arial"/>
          <w:sz w:val="22"/>
          <w:szCs w:val="22"/>
        </w:rPr>
      </w:pPr>
      <w:r w:rsidRPr="00280566">
        <w:rPr>
          <w:rFonts w:ascii="Arial" w:hAnsi="Arial" w:cs="Arial"/>
          <w:sz w:val="22"/>
          <w:szCs w:val="22"/>
        </w:rPr>
        <w:t>Mark “YES” if the form is not filled out, indicating that no one has accessed the record.</w:t>
      </w:r>
    </w:p>
    <w:p w14:paraId="10F1EAB0" w14:textId="77777777" w:rsidR="00631BEE" w:rsidRPr="00280566" w:rsidRDefault="00631BEE" w:rsidP="00631BEE">
      <w:pPr>
        <w:ind w:left="720"/>
        <w:rPr>
          <w:rFonts w:ascii="Arial" w:hAnsi="Arial" w:cs="Arial"/>
          <w:sz w:val="22"/>
          <w:szCs w:val="22"/>
        </w:rPr>
      </w:pPr>
    </w:p>
    <w:p w14:paraId="10F1EAB1"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District employees that are set out within the district’s list of employees with legitimate educational interests under FERPA are not required to sign the Record of Access.</w:t>
      </w:r>
    </w:p>
    <w:p w14:paraId="10F1EAB2" w14:textId="77777777" w:rsidR="00631BEE" w:rsidRPr="00280566" w:rsidRDefault="00631BEE" w:rsidP="00631BEE">
      <w:pPr>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8"/>
        <w:gridCol w:w="720"/>
        <w:gridCol w:w="684"/>
      </w:tblGrid>
      <w:tr w:rsidR="00631BEE" w:rsidRPr="00280566" w14:paraId="10F1EAB6" w14:textId="77777777" w:rsidTr="00542EE3">
        <w:tc>
          <w:tcPr>
            <w:tcW w:w="8748" w:type="dxa"/>
          </w:tcPr>
          <w:p w14:paraId="10F1EAB3" w14:textId="77777777" w:rsidR="00631BEE" w:rsidRPr="00280566" w:rsidRDefault="00631BEE" w:rsidP="00542EE3">
            <w:pPr>
              <w:rPr>
                <w:rFonts w:ascii="Arial" w:hAnsi="Arial" w:cs="Arial"/>
                <w:b/>
                <w:sz w:val="22"/>
                <w:szCs w:val="22"/>
              </w:rPr>
            </w:pPr>
            <w:r w:rsidRPr="00280566">
              <w:rPr>
                <w:rFonts w:ascii="Arial" w:hAnsi="Arial" w:cs="Arial"/>
                <w:b/>
                <w:sz w:val="22"/>
                <w:szCs w:val="22"/>
              </w:rPr>
              <w:t>A Record of Access is in the record and includes method for documenting:</w:t>
            </w:r>
          </w:p>
        </w:tc>
        <w:tc>
          <w:tcPr>
            <w:tcW w:w="720" w:type="dxa"/>
          </w:tcPr>
          <w:p w14:paraId="10F1EAB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84" w:type="dxa"/>
          </w:tcPr>
          <w:p w14:paraId="10F1EAB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ABA" w14:textId="77777777" w:rsidTr="00542EE3">
        <w:trPr>
          <w:trHeight w:val="287"/>
        </w:trPr>
        <w:tc>
          <w:tcPr>
            <w:tcW w:w="8748" w:type="dxa"/>
          </w:tcPr>
          <w:p w14:paraId="10F1EAB7" w14:textId="77777777" w:rsidR="00631BEE" w:rsidRPr="00280566" w:rsidRDefault="00631BEE" w:rsidP="00542EE3">
            <w:pPr>
              <w:rPr>
                <w:rFonts w:ascii="Arial" w:hAnsi="Arial" w:cs="Arial"/>
                <w:sz w:val="22"/>
                <w:szCs w:val="22"/>
              </w:rPr>
            </w:pPr>
            <w:r w:rsidRPr="00280566">
              <w:rPr>
                <w:rFonts w:ascii="Arial" w:hAnsi="Arial" w:cs="Arial"/>
                <w:sz w:val="22"/>
                <w:szCs w:val="22"/>
              </w:rPr>
              <w:t>1. The name of the party seeking access;</w:t>
            </w:r>
          </w:p>
        </w:tc>
        <w:tc>
          <w:tcPr>
            <w:tcW w:w="720" w:type="dxa"/>
          </w:tcPr>
          <w:p w14:paraId="10F1EAB8" w14:textId="77777777" w:rsidR="00631BEE" w:rsidRPr="00280566" w:rsidRDefault="00631BEE" w:rsidP="00542EE3">
            <w:pPr>
              <w:rPr>
                <w:rFonts w:ascii="Arial" w:hAnsi="Arial" w:cs="Arial"/>
                <w:sz w:val="28"/>
                <w:szCs w:val="28"/>
              </w:rPr>
            </w:pPr>
          </w:p>
        </w:tc>
        <w:tc>
          <w:tcPr>
            <w:tcW w:w="684" w:type="dxa"/>
          </w:tcPr>
          <w:p w14:paraId="10F1EAB9" w14:textId="77777777" w:rsidR="00631BEE" w:rsidRPr="00280566" w:rsidRDefault="00631BEE" w:rsidP="00542EE3">
            <w:pPr>
              <w:rPr>
                <w:rFonts w:ascii="Arial" w:hAnsi="Arial" w:cs="Arial"/>
                <w:sz w:val="28"/>
                <w:szCs w:val="28"/>
              </w:rPr>
            </w:pPr>
          </w:p>
        </w:tc>
      </w:tr>
      <w:tr w:rsidR="00631BEE" w:rsidRPr="00280566" w14:paraId="10F1EABE" w14:textId="77777777" w:rsidTr="00542EE3">
        <w:trPr>
          <w:trHeight w:val="323"/>
        </w:trPr>
        <w:tc>
          <w:tcPr>
            <w:tcW w:w="8748" w:type="dxa"/>
          </w:tcPr>
          <w:p w14:paraId="10F1EABB" w14:textId="77777777" w:rsidR="00631BEE" w:rsidRPr="00280566" w:rsidRDefault="00631BEE" w:rsidP="00542EE3">
            <w:pPr>
              <w:rPr>
                <w:rFonts w:ascii="Arial" w:hAnsi="Arial" w:cs="Arial"/>
                <w:sz w:val="22"/>
                <w:szCs w:val="22"/>
              </w:rPr>
            </w:pPr>
            <w:r w:rsidRPr="00280566">
              <w:rPr>
                <w:rFonts w:ascii="Arial" w:hAnsi="Arial" w:cs="Arial"/>
                <w:sz w:val="22"/>
                <w:szCs w:val="22"/>
              </w:rPr>
              <w:t>2. The date access was given; AND</w:t>
            </w:r>
          </w:p>
        </w:tc>
        <w:tc>
          <w:tcPr>
            <w:tcW w:w="720" w:type="dxa"/>
          </w:tcPr>
          <w:p w14:paraId="10F1EABC" w14:textId="77777777" w:rsidR="00631BEE" w:rsidRPr="00280566" w:rsidRDefault="00631BEE" w:rsidP="00542EE3">
            <w:pPr>
              <w:rPr>
                <w:rFonts w:ascii="Arial" w:hAnsi="Arial" w:cs="Arial"/>
                <w:sz w:val="28"/>
                <w:szCs w:val="28"/>
              </w:rPr>
            </w:pPr>
          </w:p>
        </w:tc>
        <w:tc>
          <w:tcPr>
            <w:tcW w:w="684" w:type="dxa"/>
          </w:tcPr>
          <w:p w14:paraId="10F1EABD" w14:textId="77777777" w:rsidR="00631BEE" w:rsidRPr="00280566" w:rsidRDefault="00631BEE" w:rsidP="00542EE3">
            <w:pPr>
              <w:rPr>
                <w:rFonts w:ascii="Arial" w:hAnsi="Arial" w:cs="Arial"/>
                <w:sz w:val="28"/>
                <w:szCs w:val="28"/>
              </w:rPr>
            </w:pPr>
          </w:p>
        </w:tc>
      </w:tr>
      <w:tr w:rsidR="00631BEE" w:rsidRPr="00280566" w14:paraId="10F1EAC2" w14:textId="77777777" w:rsidTr="00542EE3">
        <w:trPr>
          <w:trHeight w:val="332"/>
        </w:trPr>
        <w:tc>
          <w:tcPr>
            <w:tcW w:w="8748" w:type="dxa"/>
          </w:tcPr>
          <w:p w14:paraId="10F1EABF" w14:textId="77777777" w:rsidR="00631BEE" w:rsidRPr="00280566" w:rsidRDefault="00631BEE" w:rsidP="00542EE3">
            <w:pPr>
              <w:rPr>
                <w:rFonts w:ascii="Arial" w:hAnsi="Arial" w:cs="Arial"/>
                <w:sz w:val="22"/>
                <w:szCs w:val="22"/>
              </w:rPr>
            </w:pPr>
            <w:r w:rsidRPr="00280566">
              <w:rPr>
                <w:rFonts w:ascii="Arial" w:hAnsi="Arial" w:cs="Arial"/>
                <w:sz w:val="22"/>
                <w:szCs w:val="22"/>
              </w:rPr>
              <w:t>3. The purpose for which the party is authorized to use the record(s).</w:t>
            </w:r>
          </w:p>
        </w:tc>
        <w:tc>
          <w:tcPr>
            <w:tcW w:w="720" w:type="dxa"/>
          </w:tcPr>
          <w:p w14:paraId="10F1EAC0" w14:textId="77777777" w:rsidR="00631BEE" w:rsidRPr="00280566" w:rsidRDefault="00631BEE" w:rsidP="00542EE3">
            <w:pPr>
              <w:rPr>
                <w:rFonts w:ascii="Arial" w:hAnsi="Arial" w:cs="Arial"/>
                <w:sz w:val="28"/>
                <w:szCs w:val="28"/>
              </w:rPr>
            </w:pPr>
          </w:p>
        </w:tc>
        <w:tc>
          <w:tcPr>
            <w:tcW w:w="684" w:type="dxa"/>
          </w:tcPr>
          <w:p w14:paraId="10F1EAC1" w14:textId="77777777" w:rsidR="00631BEE" w:rsidRPr="00280566" w:rsidRDefault="00631BEE" w:rsidP="00542EE3">
            <w:pPr>
              <w:rPr>
                <w:rFonts w:ascii="Arial" w:hAnsi="Arial" w:cs="Arial"/>
                <w:sz w:val="28"/>
                <w:szCs w:val="28"/>
              </w:rPr>
            </w:pPr>
          </w:p>
        </w:tc>
      </w:tr>
    </w:tbl>
    <w:p w14:paraId="10F1EAC3"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AC5" w14:textId="77777777" w:rsidTr="00CA17BB">
        <w:trPr>
          <w:trHeight w:val="683"/>
        </w:trPr>
        <w:tc>
          <w:tcPr>
            <w:tcW w:w="10152" w:type="dxa"/>
          </w:tcPr>
          <w:p w14:paraId="10F1EAC4" w14:textId="77777777" w:rsidR="00631BEE" w:rsidRPr="00280566" w:rsidRDefault="00CA17BB" w:rsidP="00542EE3">
            <w:pPr>
              <w:tabs>
                <w:tab w:val="left" w:pos="360"/>
              </w:tabs>
              <w:rPr>
                <w:rFonts w:ascii="Arial" w:hAnsi="Arial" w:cs="Arial"/>
                <w:sz w:val="22"/>
                <w:szCs w:val="22"/>
              </w:rPr>
            </w:pPr>
            <w:r>
              <w:rPr>
                <w:rFonts w:ascii="Arial" w:hAnsi="Arial" w:cs="Arial"/>
                <w:sz w:val="22"/>
                <w:szCs w:val="22"/>
              </w:rPr>
              <w:t>Comments:</w:t>
            </w:r>
          </w:p>
        </w:tc>
      </w:tr>
    </w:tbl>
    <w:p w14:paraId="10F1EAC6" w14:textId="77777777" w:rsidR="00631BEE" w:rsidRPr="00280566" w:rsidRDefault="00631BEE" w:rsidP="00631BEE">
      <w:pPr>
        <w:jc w:val="center"/>
        <w:outlineLvl w:val="0"/>
        <w:rPr>
          <w:rFonts w:ascii="Arial" w:hAnsi="Arial" w:cs="Arial"/>
          <w:b/>
          <w:sz w:val="28"/>
          <w:szCs w:val="28"/>
        </w:rPr>
      </w:pPr>
      <w:bookmarkStart w:id="10" w:name="noticeAdmissions"/>
    </w:p>
    <w:p w14:paraId="10F1EAC7" w14:textId="77777777" w:rsidR="00631BEE" w:rsidRPr="00280566" w:rsidRDefault="00631BEE" w:rsidP="00631BEE">
      <w:pPr>
        <w:jc w:val="center"/>
        <w:outlineLvl w:val="0"/>
        <w:rPr>
          <w:rFonts w:ascii="Arial" w:hAnsi="Arial" w:cs="Arial"/>
          <w:b/>
          <w:sz w:val="28"/>
          <w:szCs w:val="28"/>
        </w:rPr>
      </w:pPr>
      <w:r w:rsidRPr="00280566">
        <w:rPr>
          <w:rFonts w:ascii="Arial" w:hAnsi="Arial" w:cs="Arial"/>
          <w:b/>
          <w:sz w:val="28"/>
          <w:szCs w:val="28"/>
        </w:rPr>
        <w:t>Notice</w:t>
      </w:r>
      <w:bookmarkEnd w:id="10"/>
      <w:r w:rsidRPr="00280566">
        <w:rPr>
          <w:rFonts w:ascii="Arial" w:hAnsi="Arial" w:cs="Arial"/>
          <w:b/>
          <w:sz w:val="28"/>
          <w:szCs w:val="28"/>
        </w:rPr>
        <w:t xml:space="preserve"> of Admissions and Release Committee Meeting - 707 KAR 1:320 Section 4</w:t>
      </w:r>
    </w:p>
    <w:p w14:paraId="10F1EAC8" w14:textId="77777777" w:rsidR="00631BEE" w:rsidRPr="00280566" w:rsidRDefault="00631BEE" w:rsidP="00631BEE">
      <w:pPr>
        <w:jc w:val="center"/>
        <w:rPr>
          <w:rFonts w:ascii="Arial" w:hAnsi="Arial" w:cs="Arial"/>
          <w:b/>
          <w:sz w:val="22"/>
          <w:szCs w:val="22"/>
        </w:rPr>
      </w:pPr>
    </w:p>
    <w:p w14:paraId="10F1EAC9"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Items 4 and 5</w:t>
      </w:r>
    </w:p>
    <w:p w14:paraId="10F1EACA" w14:textId="77777777" w:rsidR="00631BEE" w:rsidRPr="00280566" w:rsidRDefault="00631BEE" w:rsidP="00631BEE">
      <w:pPr>
        <w:rPr>
          <w:rFonts w:ascii="Arial" w:hAnsi="Arial" w:cs="Arial"/>
          <w:sz w:val="22"/>
          <w:szCs w:val="22"/>
        </w:rPr>
      </w:pPr>
    </w:p>
    <w:p w14:paraId="10F1EAC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w:t>
      </w:r>
      <w:r w:rsidRPr="00280566">
        <w:rPr>
          <w:rFonts w:ascii="Arial" w:hAnsi="Arial" w:cs="Arial"/>
          <w:sz w:val="22"/>
          <w:szCs w:val="22"/>
        </w:rPr>
        <w:t xml:space="preserve">  Notice of Admissions and Release Committee Meeting form; Infinite Campus Contact Log</w:t>
      </w:r>
    </w:p>
    <w:p w14:paraId="10F1EACC" w14:textId="77777777" w:rsidR="00631BEE" w:rsidRPr="00280566" w:rsidRDefault="00631BEE" w:rsidP="00631BEE">
      <w:pPr>
        <w:rPr>
          <w:rFonts w:ascii="Arial" w:hAnsi="Arial" w:cs="Arial"/>
          <w:sz w:val="22"/>
          <w:szCs w:val="22"/>
        </w:rPr>
      </w:pPr>
    </w:p>
    <w:p w14:paraId="10F1EAC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 for Item 4:</w:t>
      </w:r>
    </w:p>
    <w:p w14:paraId="10F1EACE" w14:textId="77777777" w:rsidR="00631BEE" w:rsidRPr="00280566" w:rsidRDefault="00631BEE" w:rsidP="00631BEE">
      <w:pPr>
        <w:numPr>
          <w:ilvl w:val="0"/>
          <w:numId w:val="12"/>
        </w:numPr>
        <w:rPr>
          <w:rFonts w:ascii="Arial" w:hAnsi="Arial" w:cs="Arial"/>
          <w:sz w:val="22"/>
          <w:szCs w:val="22"/>
        </w:rPr>
      </w:pPr>
      <w:r w:rsidRPr="00280566">
        <w:rPr>
          <w:rFonts w:ascii="Arial" w:hAnsi="Arial" w:cs="Arial"/>
          <w:sz w:val="22"/>
          <w:szCs w:val="22"/>
        </w:rPr>
        <w:t xml:space="preserve">Mark “YES” if the date on the invitation to the ARC meeting is at least seven (7) calendar days prior to the date of the ARC meeting. </w:t>
      </w:r>
    </w:p>
    <w:p w14:paraId="10F1EACF" w14:textId="77777777" w:rsidR="00631BEE" w:rsidRPr="00280566" w:rsidRDefault="00631BEE" w:rsidP="00631BEE">
      <w:pPr>
        <w:numPr>
          <w:ilvl w:val="0"/>
          <w:numId w:val="12"/>
        </w:numPr>
        <w:rPr>
          <w:rFonts w:ascii="Arial" w:hAnsi="Arial" w:cs="Arial"/>
          <w:sz w:val="22"/>
          <w:szCs w:val="22"/>
        </w:rPr>
      </w:pPr>
      <w:r w:rsidRPr="00280566">
        <w:rPr>
          <w:rFonts w:ascii="Arial" w:hAnsi="Arial" w:cs="Arial"/>
          <w:sz w:val="22"/>
          <w:szCs w:val="22"/>
        </w:rPr>
        <w:t xml:space="preserve">Mark “NA” if documentation shows that the parent(s) requested or agreed to meet earlier.  </w:t>
      </w:r>
    </w:p>
    <w:p w14:paraId="10F1EAD0" w14:textId="77777777" w:rsidR="00631BEE" w:rsidRPr="00280566" w:rsidRDefault="00631BEE" w:rsidP="00631BEE">
      <w:pPr>
        <w:numPr>
          <w:ilvl w:val="0"/>
          <w:numId w:val="12"/>
        </w:numPr>
        <w:rPr>
          <w:rFonts w:ascii="Arial" w:hAnsi="Arial" w:cs="Arial"/>
          <w:sz w:val="22"/>
          <w:szCs w:val="22"/>
        </w:rPr>
      </w:pPr>
      <w:r w:rsidRPr="00280566">
        <w:rPr>
          <w:rFonts w:ascii="Arial" w:hAnsi="Arial" w:cs="Arial"/>
          <w:sz w:val="22"/>
          <w:szCs w:val="22"/>
        </w:rPr>
        <w:t>Mark “NA” if the meeting is for disciplinary change in placement or a safety issue.</w:t>
      </w:r>
    </w:p>
    <w:p w14:paraId="10F1EAD1" w14:textId="77777777" w:rsidR="00631BEE" w:rsidRPr="00280566" w:rsidRDefault="00631BEE" w:rsidP="00631BEE">
      <w:pPr>
        <w:numPr>
          <w:ilvl w:val="0"/>
          <w:numId w:val="12"/>
        </w:numPr>
        <w:rPr>
          <w:rFonts w:ascii="Arial" w:hAnsi="Arial" w:cs="Arial"/>
          <w:sz w:val="22"/>
          <w:szCs w:val="22"/>
        </w:rPr>
      </w:pPr>
      <w:r w:rsidRPr="00280566">
        <w:rPr>
          <w:rFonts w:ascii="Arial" w:hAnsi="Arial" w:cs="Arial"/>
          <w:sz w:val="22"/>
          <w:szCs w:val="22"/>
        </w:rPr>
        <w:t>Mark “NO” if the meeting is held in less than 7 calendar days of the date on the notice and there is no documentation that the parent(s) agreed to meet earlier.</w:t>
      </w:r>
    </w:p>
    <w:p w14:paraId="10F1EAD2" w14:textId="77777777" w:rsidR="00631BEE" w:rsidRPr="00280566" w:rsidRDefault="00631BEE" w:rsidP="00631BEE">
      <w:pPr>
        <w:rPr>
          <w:rFonts w:ascii="Arial" w:hAnsi="Arial" w:cs="Arial"/>
          <w:sz w:val="22"/>
          <w:szCs w:val="22"/>
        </w:rPr>
      </w:pPr>
    </w:p>
    <w:p w14:paraId="10F1EAD3"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 for Item 5:</w:t>
      </w:r>
    </w:p>
    <w:p w14:paraId="10F1EAD4" w14:textId="77777777" w:rsidR="00631BEE" w:rsidRPr="00280566" w:rsidRDefault="00631BEE" w:rsidP="00631BEE">
      <w:pPr>
        <w:pStyle w:val="Header"/>
        <w:numPr>
          <w:ilvl w:val="0"/>
          <w:numId w:val="48"/>
        </w:numPr>
        <w:tabs>
          <w:tab w:val="clear" w:pos="4320"/>
          <w:tab w:val="clear" w:pos="8640"/>
        </w:tabs>
        <w:rPr>
          <w:rFonts w:ascii="Arial" w:hAnsi="Arial" w:cs="Arial"/>
          <w:sz w:val="22"/>
          <w:szCs w:val="22"/>
          <w:highlight w:val="yellow"/>
        </w:rPr>
      </w:pPr>
      <w:r w:rsidRPr="00280566">
        <w:rPr>
          <w:rFonts w:ascii="Arial" w:hAnsi="Arial" w:cs="Arial"/>
          <w:sz w:val="22"/>
          <w:szCs w:val="22"/>
        </w:rPr>
        <w:t>Mark “YES” if there is documentation of multiple attempts to contact the parent(s) or emancipated student.  This may include documentation of a phone call written on the Notice of Admissions and Release Committee Meeting; documentation on the Parent Contact Sheet; documentation of home visits; other correspondence with the parent. (</w:t>
      </w:r>
      <w:r w:rsidRPr="00280566">
        <w:rPr>
          <w:rFonts w:ascii="Arial" w:hAnsi="Arial" w:cs="Arial"/>
          <w:sz w:val="22"/>
          <w:szCs w:val="22"/>
          <w:highlight w:val="yellow"/>
        </w:rPr>
        <w:t xml:space="preserve">A phone call alone does not constitute the required formal written invitation). </w:t>
      </w:r>
    </w:p>
    <w:p w14:paraId="10F1EAD5" w14:textId="77777777" w:rsidR="00631BEE" w:rsidRPr="00280566" w:rsidRDefault="00631BEE" w:rsidP="00631BEE">
      <w:pPr>
        <w:pStyle w:val="Header"/>
        <w:numPr>
          <w:ilvl w:val="0"/>
          <w:numId w:val="48"/>
        </w:numPr>
        <w:tabs>
          <w:tab w:val="clear" w:pos="4320"/>
          <w:tab w:val="clear" w:pos="8640"/>
        </w:tabs>
        <w:rPr>
          <w:rFonts w:ascii="Arial" w:hAnsi="Arial" w:cs="Arial"/>
          <w:sz w:val="22"/>
          <w:szCs w:val="22"/>
        </w:rPr>
      </w:pPr>
      <w:r w:rsidRPr="00280566">
        <w:rPr>
          <w:rFonts w:ascii="Arial" w:hAnsi="Arial" w:cs="Arial"/>
          <w:sz w:val="22"/>
          <w:szCs w:val="22"/>
        </w:rPr>
        <w:t>Mark “NO” if the parent did not attend the meeting and there is no documentation of multiple attempts to arrange a mutually agreed on time and place.</w:t>
      </w:r>
    </w:p>
    <w:p w14:paraId="10F1EAD6" w14:textId="77777777" w:rsidR="00631BEE" w:rsidRPr="00280566" w:rsidRDefault="00631BEE" w:rsidP="00631BEE">
      <w:pPr>
        <w:pStyle w:val="Header"/>
        <w:numPr>
          <w:ilvl w:val="0"/>
          <w:numId w:val="48"/>
        </w:numPr>
        <w:tabs>
          <w:tab w:val="clear" w:pos="4320"/>
          <w:tab w:val="clear" w:pos="8640"/>
        </w:tabs>
        <w:rPr>
          <w:rFonts w:ascii="Arial" w:hAnsi="Arial" w:cs="Arial"/>
          <w:sz w:val="22"/>
          <w:szCs w:val="22"/>
        </w:rPr>
      </w:pPr>
      <w:r w:rsidRPr="00280566">
        <w:rPr>
          <w:rFonts w:ascii="Arial" w:hAnsi="Arial" w:cs="Arial"/>
          <w:sz w:val="22"/>
          <w:szCs w:val="22"/>
        </w:rPr>
        <w:t>Mark “NA” if the parent(s) returned the copy of the Notice stating their intention for attendance.</w:t>
      </w:r>
    </w:p>
    <w:p w14:paraId="10F1EAD7" w14:textId="77777777" w:rsidR="00542EE3" w:rsidRPr="00CA17BB" w:rsidRDefault="00631BEE" w:rsidP="00542EE3">
      <w:pPr>
        <w:pStyle w:val="Header"/>
        <w:numPr>
          <w:ilvl w:val="0"/>
          <w:numId w:val="48"/>
        </w:numPr>
        <w:tabs>
          <w:tab w:val="clear" w:pos="4320"/>
          <w:tab w:val="clear" w:pos="8640"/>
        </w:tabs>
        <w:rPr>
          <w:rFonts w:ascii="Arial" w:hAnsi="Arial" w:cs="Arial"/>
          <w:sz w:val="22"/>
          <w:szCs w:val="22"/>
        </w:rPr>
      </w:pPr>
      <w:r w:rsidRPr="00CA17BB">
        <w:rPr>
          <w:rFonts w:ascii="Arial" w:hAnsi="Arial" w:cs="Arial"/>
          <w:sz w:val="22"/>
          <w:szCs w:val="22"/>
        </w:rPr>
        <w:t xml:space="preserve">Mark “NA” if the parent(s) is in attendance.  </w:t>
      </w:r>
    </w:p>
    <w:p w14:paraId="10F1EAD8" w14:textId="77777777" w:rsidR="00631BEE" w:rsidRPr="00280566" w:rsidRDefault="00631BEE" w:rsidP="00542EE3">
      <w:pPr>
        <w:pStyle w:val="Header"/>
        <w:tabs>
          <w:tab w:val="clear" w:pos="4320"/>
          <w:tab w:val="clear" w:pos="8640"/>
        </w:tabs>
        <w:ind w:left="720"/>
        <w:rPr>
          <w:rFonts w:ascii="Arial" w:hAnsi="Arial" w:cs="Arial"/>
          <w:sz w:val="22"/>
          <w:szCs w:val="22"/>
        </w:rPr>
      </w:pPr>
      <w:r w:rsidRPr="00280566">
        <w:rPr>
          <w:rFonts w:ascii="Arial" w:hAnsi="Arial" w:cs="Arial"/>
          <w:b/>
          <w:sz w:val="22"/>
          <w:szCs w:val="22"/>
        </w:rPr>
        <w:lastRenderedPageBreak/>
        <w:t>Note:</w:t>
      </w:r>
      <w:r w:rsidRPr="00280566">
        <w:rPr>
          <w:rFonts w:ascii="Arial" w:hAnsi="Arial" w:cs="Arial"/>
          <w:sz w:val="22"/>
          <w:szCs w:val="22"/>
        </w:rPr>
        <w:t xml:space="preserve">  If the parent does not attend; did not return the Notice of Admissions and Release Committee Meeting with their intentions; </w:t>
      </w:r>
      <w:r w:rsidRPr="00280566">
        <w:rPr>
          <w:rFonts w:ascii="Arial" w:hAnsi="Arial" w:cs="Arial"/>
          <w:sz w:val="22"/>
          <w:szCs w:val="22"/>
          <w:u w:val="single"/>
        </w:rPr>
        <w:t>and</w:t>
      </w:r>
      <w:r w:rsidRPr="00280566">
        <w:rPr>
          <w:rFonts w:ascii="Arial" w:hAnsi="Arial" w:cs="Arial"/>
          <w:sz w:val="22"/>
          <w:szCs w:val="22"/>
        </w:rPr>
        <w:t xml:space="preserve"> there is no documentation of a second attempt, the ARC must send another Notice of Admissions and Release Committee Meeting, giving the parent(s) seven (7) calendar days notice.</w:t>
      </w:r>
    </w:p>
    <w:p w14:paraId="10F1EAD9" w14:textId="77777777" w:rsidR="00631BEE" w:rsidRPr="00280566" w:rsidRDefault="00631BEE" w:rsidP="00631BEE">
      <w:pPr>
        <w:pStyle w:val="Header"/>
        <w:tabs>
          <w:tab w:val="clear" w:pos="4320"/>
          <w:tab w:val="clear" w:pos="864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20"/>
        <w:gridCol w:w="720"/>
        <w:gridCol w:w="684"/>
      </w:tblGrid>
      <w:tr w:rsidR="00631BEE" w:rsidRPr="00280566" w14:paraId="10F1EADE" w14:textId="77777777" w:rsidTr="00542EE3">
        <w:tc>
          <w:tcPr>
            <w:tcW w:w="8028" w:type="dxa"/>
          </w:tcPr>
          <w:p w14:paraId="10F1EADA" w14:textId="77777777" w:rsidR="00631BEE" w:rsidRPr="00280566" w:rsidRDefault="00631BEE" w:rsidP="00542EE3">
            <w:pPr>
              <w:rPr>
                <w:rFonts w:ascii="Arial" w:hAnsi="Arial" w:cs="Arial"/>
                <w:b/>
                <w:sz w:val="22"/>
                <w:szCs w:val="22"/>
              </w:rPr>
            </w:pPr>
          </w:p>
        </w:tc>
        <w:tc>
          <w:tcPr>
            <w:tcW w:w="720" w:type="dxa"/>
          </w:tcPr>
          <w:p w14:paraId="10F1EAD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AD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EAD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AE3" w14:textId="77777777" w:rsidTr="00542EE3">
        <w:trPr>
          <w:trHeight w:val="445"/>
        </w:trPr>
        <w:tc>
          <w:tcPr>
            <w:tcW w:w="8028" w:type="dxa"/>
          </w:tcPr>
          <w:p w14:paraId="10F1EADF"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4. The LEA provides a written invitation to the parent(s) at least seven (7) calendar days before an ARC meeting.  NOTE:  This also applies to initial ARC meetings for preschoolers transitioning from First Steps.  </w:t>
            </w:r>
          </w:p>
        </w:tc>
        <w:tc>
          <w:tcPr>
            <w:tcW w:w="720" w:type="dxa"/>
          </w:tcPr>
          <w:p w14:paraId="10F1EAE0" w14:textId="77777777" w:rsidR="00631BEE" w:rsidRPr="00280566" w:rsidRDefault="00631BEE" w:rsidP="00542EE3">
            <w:pPr>
              <w:rPr>
                <w:rFonts w:ascii="Arial" w:hAnsi="Arial" w:cs="Arial"/>
                <w:sz w:val="28"/>
                <w:szCs w:val="28"/>
              </w:rPr>
            </w:pPr>
          </w:p>
        </w:tc>
        <w:tc>
          <w:tcPr>
            <w:tcW w:w="720" w:type="dxa"/>
          </w:tcPr>
          <w:p w14:paraId="10F1EAE1" w14:textId="77777777" w:rsidR="00631BEE" w:rsidRPr="00280566" w:rsidRDefault="00631BEE" w:rsidP="00542EE3">
            <w:pPr>
              <w:rPr>
                <w:rFonts w:ascii="Arial" w:hAnsi="Arial" w:cs="Arial"/>
                <w:sz w:val="28"/>
                <w:szCs w:val="28"/>
              </w:rPr>
            </w:pPr>
          </w:p>
        </w:tc>
        <w:tc>
          <w:tcPr>
            <w:tcW w:w="684" w:type="dxa"/>
          </w:tcPr>
          <w:p w14:paraId="10F1EAE2" w14:textId="77777777" w:rsidR="00631BEE" w:rsidRPr="00280566" w:rsidRDefault="00631BEE" w:rsidP="00542EE3">
            <w:pPr>
              <w:rPr>
                <w:rFonts w:ascii="Arial" w:hAnsi="Arial" w:cs="Arial"/>
                <w:sz w:val="28"/>
                <w:szCs w:val="28"/>
              </w:rPr>
            </w:pPr>
          </w:p>
        </w:tc>
      </w:tr>
      <w:tr w:rsidR="00631BEE" w:rsidRPr="00280566" w14:paraId="10F1EAE8" w14:textId="77777777" w:rsidTr="00542EE3">
        <w:trPr>
          <w:trHeight w:val="445"/>
        </w:trPr>
        <w:tc>
          <w:tcPr>
            <w:tcW w:w="8028" w:type="dxa"/>
          </w:tcPr>
          <w:p w14:paraId="10F1EAE4" w14:textId="77777777" w:rsidR="00631BEE" w:rsidRPr="00280566" w:rsidRDefault="00631BEE" w:rsidP="00542EE3">
            <w:pPr>
              <w:pStyle w:val="Header"/>
              <w:tabs>
                <w:tab w:val="clear" w:pos="4320"/>
                <w:tab w:val="clear" w:pos="8640"/>
              </w:tabs>
              <w:rPr>
                <w:rFonts w:ascii="Arial" w:hAnsi="Arial" w:cs="Arial"/>
                <w:sz w:val="22"/>
                <w:szCs w:val="22"/>
              </w:rPr>
            </w:pPr>
            <w:r w:rsidRPr="00280566">
              <w:rPr>
                <w:rFonts w:ascii="Arial" w:hAnsi="Arial" w:cs="Arial"/>
                <w:sz w:val="22"/>
                <w:szCs w:val="22"/>
              </w:rPr>
              <w:t>5. There is documentation of the district’s attempts to arrange a mutually-agreed-on time and place.</w:t>
            </w:r>
          </w:p>
        </w:tc>
        <w:tc>
          <w:tcPr>
            <w:tcW w:w="720" w:type="dxa"/>
          </w:tcPr>
          <w:p w14:paraId="10F1EAE5" w14:textId="77777777" w:rsidR="00631BEE" w:rsidRPr="00280566" w:rsidRDefault="00631BEE" w:rsidP="00542EE3">
            <w:pPr>
              <w:rPr>
                <w:rFonts w:ascii="Arial" w:hAnsi="Arial" w:cs="Arial"/>
                <w:sz w:val="28"/>
                <w:szCs w:val="28"/>
              </w:rPr>
            </w:pPr>
          </w:p>
        </w:tc>
        <w:tc>
          <w:tcPr>
            <w:tcW w:w="720" w:type="dxa"/>
          </w:tcPr>
          <w:p w14:paraId="10F1EAE6" w14:textId="77777777" w:rsidR="00631BEE" w:rsidRPr="00280566" w:rsidRDefault="00631BEE" w:rsidP="00542EE3">
            <w:pPr>
              <w:rPr>
                <w:rFonts w:ascii="Arial" w:hAnsi="Arial" w:cs="Arial"/>
                <w:sz w:val="28"/>
                <w:szCs w:val="28"/>
              </w:rPr>
            </w:pPr>
          </w:p>
        </w:tc>
        <w:tc>
          <w:tcPr>
            <w:tcW w:w="684" w:type="dxa"/>
          </w:tcPr>
          <w:p w14:paraId="10F1EAE7" w14:textId="77777777" w:rsidR="00631BEE" w:rsidRPr="00280566" w:rsidRDefault="00631BEE" w:rsidP="00542EE3">
            <w:pPr>
              <w:rPr>
                <w:rFonts w:ascii="Arial" w:hAnsi="Arial" w:cs="Arial"/>
                <w:sz w:val="28"/>
                <w:szCs w:val="28"/>
              </w:rPr>
            </w:pPr>
          </w:p>
        </w:tc>
      </w:tr>
    </w:tbl>
    <w:p w14:paraId="10F1EAE9" w14:textId="77777777" w:rsidR="00631BEE" w:rsidRPr="00280566" w:rsidRDefault="00631BEE" w:rsidP="00631BEE">
      <w:pPr>
        <w:tabs>
          <w:tab w:val="left" w:pos="360"/>
        </w:tabs>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AED" w14:textId="77777777" w:rsidTr="00542EE3">
        <w:tc>
          <w:tcPr>
            <w:tcW w:w="10152" w:type="dxa"/>
          </w:tcPr>
          <w:p w14:paraId="10F1EAEA"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AEB" w14:textId="77777777" w:rsidR="00631BEE" w:rsidRPr="00280566" w:rsidRDefault="00631BEE" w:rsidP="00542EE3">
            <w:pPr>
              <w:tabs>
                <w:tab w:val="left" w:pos="360"/>
              </w:tabs>
              <w:rPr>
                <w:rFonts w:ascii="Arial" w:hAnsi="Arial" w:cs="Arial"/>
                <w:sz w:val="22"/>
                <w:szCs w:val="22"/>
              </w:rPr>
            </w:pPr>
          </w:p>
          <w:p w14:paraId="10F1EAEC" w14:textId="77777777" w:rsidR="00631BEE" w:rsidRPr="00280566" w:rsidRDefault="00631BEE" w:rsidP="00542EE3">
            <w:pPr>
              <w:tabs>
                <w:tab w:val="left" w:pos="360"/>
              </w:tabs>
              <w:rPr>
                <w:rFonts w:ascii="Arial" w:hAnsi="Arial" w:cs="Arial"/>
                <w:sz w:val="22"/>
                <w:szCs w:val="22"/>
              </w:rPr>
            </w:pPr>
          </w:p>
        </w:tc>
      </w:tr>
    </w:tbl>
    <w:p w14:paraId="10F1EAEE" w14:textId="77777777" w:rsidR="00631BEE" w:rsidRPr="00280566" w:rsidRDefault="00631BEE" w:rsidP="00631BEE">
      <w:pPr>
        <w:pStyle w:val="Header"/>
        <w:tabs>
          <w:tab w:val="clear" w:pos="4320"/>
          <w:tab w:val="clear" w:pos="8640"/>
        </w:tabs>
        <w:rPr>
          <w:rFonts w:ascii="Arial" w:hAnsi="Arial" w:cs="Arial"/>
          <w:sz w:val="22"/>
          <w:szCs w:val="22"/>
        </w:rPr>
      </w:pPr>
    </w:p>
    <w:p w14:paraId="10F1EAEF"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Items 6-12</w:t>
      </w:r>
    </w:p>
    <w:p w14:paraId="10F1EAF0" w14:textId="77777777" w:rsidR="00631BEE" w:rsidRPr="00280566" w:rsidRDefault="00631BEE" w:rsidP="00631BEE">
      <w:pPr>
        <w:rPr>
          <w:rFonts w:ascii="Arial" w:hAnsi="Arial" w:cs="Arial"/>
          <w:sz w:val="22"/>
          <w:szCs w:val="22"/>
        </w:rPr>
      </w:pPr>
    </w:p>
    <w:p w14:paraId="10F1EAF1"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w:t>
      </w:r>
      <w:r w:rsidRPr="00280566">
        <w:rPr>
          <w:rFonts w:ascii="Arial" w:hAnsi="Arial" w:cs="Arial"/>
          <w:sz w:val="22"/>
          <w:szCs w:val="22"/>
        </w:rPr>
        <w:t xml:space="preserve">  Notice of Admissions and Release Committee Meeting form</w:t>
      </w:r>
    </w:p>
    <w:p w14:paraId="10F1EAF2" w14:textId="77777777" w:rsidR="00631BEE" w:rsidRPr="00280566" w:rsidRDefault="00631BEE" w:rsidP="00631BEE">
      <w:pPr>
        <w:rPr>
          <w:rFonts w:ascii="Arial" w:hAnsi="Arial" w:cs="Arial"/>
          <w:sz w:val="22"/>
          <w:szCs w:val="22"/>
        </w:rPr>
      </w:pPr>
    </w:p>
    <w:p w14:paraId="10F1EAF3" w14:textId="77777777" w:rsidR="00631BEE" w:rsidRPr="00280566" w:rsidRDefault="00631BEE" w:rsidP="00631BEE">
      <w:pPr>
        <w:pStyle w:val="Header"/>
        <w:tabs>
          <w:tab w:val="clear" w:pos="4320"/>
          <w:tab w:val="clear" w:pos="864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AF4" w14:textId="77777777" w:rsidR="00631BEE" w:rsidRPr="00280566" w:rsidRDefault="00631BEE" w:rsidP="00631BEE">
      <w:pPr>
        <w:pStyle w:val="Header"/>
        <w:numPr>
          <w:ilvl w:val="1"/>
          <w:numId w:val="7"/>
        </w:numPr>
        <w:tabs>
          <w:tab w:val="clear" w:pos="4320"/>
          <w:tab w:val="clear" w:pos="8640"/>
          <w:tab w:val="num" w:pos="720"/>
        </w:tabs>
        <w:ind w:left="720"/>
        <w:rPr>
          <w:rFonts w:ascii="Arial" w:hAnsi="Arial" w:cs="Arial"/>
          <w:sz w:val="22"/>
          <w:szCs w:val="22"/>
        </w:rPr>
      </w:pPr>
      <w:r w:rsidRPr="00280566">
        <w:rPr>
          <w:rFonts w:ascii="Arial" w:hAnsi="Arial" w:cs="Arial"/>
          <w:sz w:val="22"/>
          <w:szCs w:val="22"/>
        </w:rPr>
        <w:t xml:space="preserve">Mark “YES” if numbers 6-10 of the Notice of Admissions and Release Committee Meeting are completed.  </w:t>
      </w:r>
    </w:p>
    <w:p w14:paraId="10F1EAF5" w14:textId="77777777" w:rsidR="00631BEE" w:rsidRPr="00280566" w:rsidRDefault="00631BEE" w:rsidP="00631BEE">
      <w:pPr>
        <w:pStyle w:val="Header"/>
        <w:numPr>
          <w:ilvl w:val="1"/>
          <w:numId w:val="7"/>
        </w:numPr>
        <w:tabs>
          <w:tab w:val="clear" w:pos="4320"/>
          <w:tab w:val="clear" w:pos="8640"/>
          <w:tab w:val="num" w:pos="720"/>
        </w:tabs>
        <w:ind w:left="720"/>
        <w:rPr>
          <w:rFonts w:ascii="Arial" w:hAnsi="Arial" w:cs="Arial"/>
          <w:sz w:val="22"/>
          <w:szCs w:val="22"/>
        </w:rPr>
      </w:pPr>
      <w:r w:rsidRPr="00280566">
        <w:rPr>
          <w:rFonts w:ascii="Arial" w:hAnsi="Arial" w:cs="Arial"/>
          <w:sz w:val="22"/>
          <w:szCs w:val="22"/>
        </w:rPr>
        <w:t>Mark “YES” if number 11 is on the form or has been completed by the parent(s).</w:t>
      </w:r>
    </w:p>
    <w:p w14:paraId="10F1EAF6" w14:textId="77777777" w:rsidR="00631BEE" w:rsidRPr="00280566" w:rsidRDefault="00631BEE" w:rsidP="00631BEE">
      <w:pPr>
        <w:pStyle w:val="Header"/>
        <w:numPr>
          <w:ilvl w:val="1"/>
          <w:numId w:val="7"/>
        </w:numPr>
        <w:tabs>
          <w:tab w:val="clear" w:pos="4320"/>
          <w:tab w:val="clear" w:pos="8640"/>
          <w:tab w:val="num" w:pos="720"/>
        </w:tabs>
        <w:ind w:left="720"/>
        <w:rPr>
          <w:rFonts w:ascii="Arial" w:hAnsi="Arial" w:cs="Arial"/>
          <w:sz w:val="22"/>
          <w:szCs w:val="22"/>
        </w:rPr>
      </w:pPr>
      <w:r w:rsidRPr="00280566">
        <w:rPr>
          <w:rFonts w:ascii="Arial" w:hAnsi="Arial" w:cs="Arial"/>
          <w:sz w:val="22"/>
          <w:szCs w:val="22"/>
        </w:rPr>
        <w:t xml:space="preserve">Mark “YES” if number 12 is documented on the form. </w:t>
      </w:r>
    </w:p>
    <w:p w14:paraId="10F1EAF7" w14:textId="77777777" w:rsidR="00631BEE" w:rsidRPr="00280566" w:rsidRDefault="00631BEE" w:rsidP="00631BEE">
      <w:pPr>
        <w:pStyle w:val="Header"/>
        <w:numPr>
          <w:ilvl w:val="1"/>
          <w:numId w:val="7"/>
        </w:numPr>
        <w:tabs>
          <w:tab w:val="clear" w:pos="4320"/>
          <w:tab w:val="clear" w:pos="8640"/>
          <w:tab w:val="num" w:pos="720"/>
        </w:tabs>
        <w:ind w:left="720"/>
        <w:rPr>
          <w:rFonts w:ascii="Arial" w:hAnsi="Arial" w:cs="Arial"/>
          <w:sz w:val="22"/>
          <w:szCs w:val="22"/>
        </w:rPr>
      </w:pPr>
      <w:r w:rsidRPr="00280566">
        <w:rPr>
          <w:rFonts w:ascii="Arial" w:hAnsi="Arial" w:cs="Arial"/>
          <w:sz w:val="22"/>
          <w:szCs w:val="22"/>
        </w:rPr>
        <w:t>Mark 6b “NA” if the student is not yet in 8</w:t>
      </w:r>
      <w:r w:rsidRPr="00280566">
        <w:rPr>
          <w:rFonts w:ascii="Arial" w:hAnsi="Arial" w:cs="Arial"/>
          <w:sz w:val="22"/>
          <w:szCs w:val="22"/>
          <w:vertAlign w:val="superscript"/>
        </w:rPr>
        <w:t>th</w:t>
      </w:r>
      <w:r w:rsidRPr="00280566">
        <w:rPr>
          <w:rFonts w:ascii="Arial" w:hAnsi="Arial" w:cs="Arial"/>
          <w:sz w:val="22"/>
          <w:szCs w:val="22"/>
        </w:rPr>
        <w:t xml:space="preserve"> grade or age 14, whichever comes first, on the date of the ARC meeting.</w:t>
      </w:r>
    </w:p>
    <w:p w14:paraId="10F1EAF8" w14:textId="77777777" w:rsidR="00631BEE" w:rsidRPr="00280566" w:rsidRDefault="00631BEE" w:rsidP="00631BEE">
      <w:pPr>
        <w:pStyle w:val="Header"/>
        <w:tabs>
          <w:tab w:val="clear" w:pos="4320"/>
          <w:tab w:val="clear" w:pos="8640"/>
        </w:tabs>
        <w:rPr>
          <w:rFonts w:ascii="Arial" w:hAnsi="Arial" w:cs="Arial"/>
          <w:sz w:val="22"/>
          <w:szCs w:val="22"/>
        </w:rPr>
      </w:pPr>
    </w:p>
    <w:p w14:paraId="10F1EAF9" w14:textId="77777777" w:rsidR="00631BEE" w:rsidRPr="00280566" w:rsidRDefault="00631BEE" w:rsidP="00631BEE">
      <w:pPr>
        <w:pStyle w:val="Header"/>
        <w:tabs>
          <w:tab w:val="clear" w:pos="4320"/>
          <w:tab w:val="clear" w:pos="8640"/>
        </w:tabs>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xml:space="preserve">  The regulations specify that, if the child is in 8</w:t>
      </w:r>
      <w:r w:rsidRPr="00280566">
        <w:rPr>
          <w:rFonts w:ascii="Arial" w:hAnsi="Arial" w:cs="Arial"/>
          <w:sz w:val="22"/>
          <w:szCs w:val="22"/>
          <w:vertAlign w:val="superscript"/>
        </w:rPr>
        <w:t>th</w:t>
      </w:r>
      <w:r w:rsidRPr="00280566">
        <w:rPr>
          <w:rFonts w:ascii="Arial" w:hAnsi="Arial" w:cs="Arial"/>
          <w:sz w:val="22"/>
          <w:szCs w:val="22"/>
        </w:rPr>
        <w:t xml:space="preserve"> grade or age 14 or older, the invitation shall state that a purpose of the meeting will be the development of a statement for the need for transition services for the child and state that the child is invited.</w:t>
      </w:r>
    </w:p>
    <w:p w14:paraId="10F1EAFA" w14:textId="77777777" w:rsidR="00631BEE" w:rsidRPr="00280566" w:rsidRDefault="00631BEE" w:rsidP="00631BEE">
      <w:pPr>
        <w:pStyle w:val="Header"/>
        <w:tabs>
          <w:tab w:val="clear" w:pos="4320"/>
          <w:tab w:val="clear" w:pos="864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28"/>
        <w:gridCol w:w="720"/>
        <w:gridCol w:w="720"/>
        <w:gridCol w:w="684"/>
      </w:tblGrid>
      <w:tr w:rsidR="00631BEE" w:rsidRPr="00280566" w14:paraId="10F1EAFF" w14:textId="77777777" w:rsidTr="00542EE3">
        <w:tc>
          <w:tcPr>
            <w:tcW w:w="8028" w:type="dxa"/>
          </w:tcPr>
          <w:p w14:paraId="10F1EAFB" w14:textId="77777777" w:rsidR="00631BEE" w:rsidRPr="00280566" w:rsidRDefault="00631BEE" w:rsidP="00542EE3">
            <w:pPr>
              <w:rPr>
                <w:rFonts w:ascii="Arial" w:hAnsi="Arial" w:cs="Arial"/>
                <w:b/>
                <w:sz w:val="22"/>
                <w:szCs w:val="22"/>
              </w:rPr>
            </w:pPr>
          </w:p>
        </w:tc>
        <w:tc>
          <w:tcPr>
            <w:tcW w:w="720" w:type="dxa"/>
          </w:tcPr>
          <w:p w14:paraId="10F1EAF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AF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EAF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B04" w14:textId="77777777" w:rsidTr="00542EE3">
        <w:trPr>
          <w:trHeight w:val="197"/>
        </w:trPr>
        <w:tc>
          <w:tcPr>
            <w:tcW w:w="8028" w:type="dxa"/>
          </w:tcPr>
          <w:p w14:paraId="10F1EB00" w14:textId="77777777" w:rsidR="00631BEE" w:rsidRPr="00280566" w:rsidRDefault="00631BEE" w:rsidP="00542EE3">
            <w:pPr>
              <w:rPr>
                <w:rFonts w:ascii="Arial" w:hAnsi="Arial" w:cs="Arial"/>
                <w:sz w:val="22"/>
                <w:szCs w:val="22"/>
              </w:rPr>
            </w:pPr>
            <w:r w:rsidRPr="00280566">
              <w:rPr>
                <w:rFonts w:ascii="Arial" w:hAnsi="Arial" w:cs="Arial"/>
                <w:sz w:val="22"/>
                <w:szCs w:val="22"/>
              </w:rPr>
              <w:t>6a. The purpose of the meeting;</w:t>
            </w:r>
          </w:p>
        </w:tc>
        <w:tc>
          <w:tcPr>
            <w:tcW w:w="720" w:type="dxa"/>
          </w:tcPr>
          <w:p w14:paraId="10F1EB01" w14:textId="77777777" w:rsidR="00631BEE" w:rsidRPr="00280566" w:rsidRDefault="00631BEE" w:rsidP="00542EE3">
            <w:pPr>
              <w:rPr>
                <w:rFonts w:ascii="Arial" w:hAnsi="Arial" w:cs="Arial"/>
                <w:sz w:val="28"/>
                <w:szCs w:val="28"/>
              </w:rPr>
            </w:pPr>
          </w:p>
        </w:tc>
        <w:tc>
          <w:tcPr>
            <w:tcW w:w="720" w:type="dxa"/>
          </w:tcPr>
          <w:p w14:paraId="10F1EB02" w14:textId="77777777" w:rsidR="00631BEE" w:rsidRPr="00280566" w:rsidRDefault="00631BEE" w:rsidP="00542EE3">
            <w:pPr>
              <w:rPr>
                <w:rFonts w:ascii="Arial" w:hAnsi="Arial" w:cs="Arial"/>
                <w:sz w:val="28"/>
                <w:szCs w:val="28"/>
              </w:rPr>
            </w:pPr>
          </w:p>
        </w:tc>
        <w:tc>
          <w:tcPr>
            <w:tcW w:w="684" w:type="dxa"/>
            <w:shd w:val="solid" w:color="auto" w:fill="auto"/>
          </w:tcPr>
          <w:p w14:paraId="10F1EB03" w14:textId="77777777" w:rsidR="00631BEE" w:rsidRPr="00280566" w:rsidRDefault="00631BEE" w:rsidP="00542EE3">
            <w:pPr>
              <w:rPr>
                <w:rFonts w:ascii="Arial" w:hAnsi="Arial" w:cs="Arial"/>
                <w:sz w:val="28"/>
                <w:szCs w:val="28"/>
              </w:rPr>
            </w:pPr>
          </w:p>
        </w:tc>
      </w:tr>
      <w:tr w:rsidR="00631BEE" w:rsidRPr="00280566" w14:paraId="10F1EB09" w14:textId="77777777" w:rsidTr="00542EE3">
        <w:trPr>
          <w:trHeight w:val="445"/>
        </w:trPr>
        <w:tc>
          <w:tcPr>
            <w:tcW w:w="8028" w:type="dxa"/>
          </w:tcPr>
          <w:p w14:paraId="10F1EB05" w14:textId="77777777" w:rsidR="00631BEE" w:rsidRPr="00280566" w:rsidRDefault="00631BEE" w:rsidP="00542EE3">
            <w:pPr>
              <w:rPr>
                <w:rFonts w:ascii="Arial" w:hAnsi="Arial" w:cs="Arial"/>
                <w:sz w:val="22"/>
                <w:szCs w:val="22"/>
              </w:rPr>
            </w:pPr>
            <w:r w:rsidRPr="00280566">
              <w:rPr>
                <w:rFonts w:ascii="Arial" w:hAnsi="Arial" w:cs="Arial"/>
                <w:b/>
                <w:sz w:val="22"/>
                <w:szCs w:val="22"/>
              </w:rPr>
              <w:t>6b. For children who are in 8</w:t>
            </w:r>
            <w:r w:rsidRPr="00280566">
              <w:rPr>
                <w:rFonts w:ascii="Arial" w:hAnsi="Arial" w:cs="Arial"/>
                <w:b/>
                <w:sz w:val="22"/>
                <w:szCs w:val="22"/>
                <w:vertAlign w:val="superscript"/>
              </w:rPr>
              <w:t>th</w:t>
            </w:r>
            <w:r w:rsidRPr="00280566">
              <w:rPr>
                <w:rFonts w:ascii="Arial" w:hAnsi="Arial" w:cs="Arial"/>
                <w:b/>
                <w:sz w:val="22"/>
                <w:szCs w:val="22"/>
              </w:rPr>
              <w:t xml:space="preserve"> grade or age 14</w:t>
            </w:r>
            <w:r w:rsidRPr="00280566">
              <w:rPr>
                <w:rFonts w:ascii="Arial" w:hAnsi="Arial" w:cs="Arial"/>
                <w:sz w:val="22"/>
                <w:szCs w:val="22"/>
              </w:rPr>
              <w:t xml:space="preserve"> and older, the purpose of the meeting indicates the ARC discussion of postsecondary needs and/or services;</w:t>
            </w:r>
          </w:p>
        </w:tc>
        <w:tc>
          <w:tcPr>
            <w:tcW w:w="720" w:type="dxa"/>
          </w:tcPr>
          <w:p w14:paraId="10F1EB06" w14:textId="77777777" w:rsidR="00631BEE" w:rsidRPr="00280566" w:rsidRDefault="00631BEE" w:rsidP="00542EE3">
            <w:pPr>
              <w:rPr>
                <w:rFonts w:ascii="Arial" w:hAnsi="Arial" w:cs="Arial"/>
                <w:sz w:val="28"/>
                <w:szCs w:val="28"/>
              </w:rPr>
            </w:pPr>
          </w:p>
        </w:tc>
        <w:tc>
          <w:tcPr>
            <w:tcW w:w="720" w:type="dxa"/>
          </w:tcPr>
          <w:p w14:paraId="10F1EB07" w14:textId="77777777" w:rsidR="00631BEE" w:rsidRPr="00280566" w:rsidRDefault="00631BEE" w:rsidP="00542EE3">
            <w:pPr>
              <w:rPr>
                <w:rFonts w:ascii="Arial" w:hAnsi="Arial" w:cs="Arial"/>
                <w:sz w:val="28"/>
                <w:szCs w:val="28"/>
              </w:rPr>
            </w:pPr>
          </w:p>
        </w:tc>
        <w:tc>
          <w:tcPr>
            <w:tcW w:w="684" w:type="dxa"/>
            <w:tcBorders>
              <w:bottom w:val="single" w:sz="4" w:space="0" w:color="000000"/>
            </w:tcBorders>
          </w:tcPr>
          <w:p w14:paraId="10F1EB08" w14:textId="77777777" w:rsidR="00631BEE" w:rsidRPr="00280566" w:rsidRDefault="00631BEE" w:rsidP="00542EE3">
            <w:pPr>
              <w:rPr>
                <w:rFonts w:ascii="Arial" w:hAnsi="Arial" w:cs="Arial"/>
                <w:sz w:val="28"/>
                <w:szCs w:val="28"/>
              </w:rPr>
            </w:pPr>
          </w:p>
        </w:tc>
      </w:tr>
      <w:tr w:rsidR="00631BEE" w:rsidRPr="00280566" w14:paraId="10F1EB0E" w14:textId="77777777" w:rsidTr="00542EE3">
        <w:trPr>
          <w:trHeight w:val="242"/>
        </w:trPr>
        <w:tc>
          <w:tcPr>
            <w:tcW w:w="8028" w:type="dxa"/>
          </w:tcPr>
          <w:p w14:paraId="10F1EB0A" w14:textId="77777777" w:rsidR="00631BEE" w:rsidRPr="00280566" w:rsidRDefault="00631BEE" w:rsidP="00542EE3">
            <w:pPr>
              <w:rPr>
                <w:rFonts w:ascii="Arial" w:hAnsi="Arial" w:cs="Arial"/>
                <w:sz w:val="22"/>
                <w:szCs w:val="22"/>
              </w:rPr>
            </w:pPr>
            <w:r w:rsidRPr="00280566">
              <w:rPr>
                <w:rFonts w:ascii="Arial" w:hAnsi="Arial" w:cs="Arial"/>
                <w:sz w:val="22"/>
                <w:szCs w:val="22"/>
              </w:rPr>
              <w:t>7.  The time of the meeting;</w:t>
            </w:r>
          </w:p>
        </w:tc>
        <w:tc>
          <w:tcPr>
            <w:tcW w:w="720" w:type="dxa"/>
          </w:tcPr>
          <w:p w14:paraId="10F1EB0B" w14:textId="77777777" w:rsidR="00631BEE" w:rsidRPr="00280566" w:rsidRDefault="00631BEE" w:rsidP="00542EE3">
            <w:pPr>
              <w:rPr>
                <w:rFonts w:ascii="Arial" w:hAnsi="Arial" w:cs="Arial"/>
                <w:sz w:val="28"/>
                <w:szCs w:val="28"/>
              </w:rPr>
            </w:pPr>
          </w:p>
        </w:tc>
        <w:tc>
          <w:tcPr>
            <w:tcW w:w="720" w:type="dxa"/>
          </w:tcPr>
          <w:p w14:paraId="10F1EB0C" w14:textId="77777777" w:rsidR="00631BEE" w:rsidRPr="00280566" w:rsidRDefault="00631BEE" w:rsidP="00542EE3">
            <w:pPr>
              <w:rPr>
                <w:rFonts w:ascii="Arial" w:hAnsi="Arial" w:cs="Arial"/>
                <w:sz w:val="28"/>
                <w:szCs w:val="28"/>
              </w:rPr>
            </w:pPr>
          </w:p>
        </w:tc>
        <w:tc>
          <w:tcPr>
            <w:tcW w:w="684" w:type="dxa"/>
            <w:shd w:val="solid" w:color="auto" w:fill="auto"/>
          </w:tcPr>
          <w:p w14:paraId="10F1EB0D" w14:textId="77777777" w:rsidR="00631BEE" w:rsidRPr="00280566" w:rsidRDefault="00631BEE" w:rsidP="00542EE3">
            <w:pPr>
              <w:rPr>
                <w:rFonts w:ascii="Arial" w:hAnsi="Arial" w:cs="Arial"/>
                <w:sz w:val="28"/>
                <w:szCs w:val="28"/>
              </w:rPr>
            </w:pPr>
          </w:p>
        </w:tc>
      </w:tr>
      <w:tr w:rsidR="00631BEE" w:rsidRPr="00280566" w14:paraId="10F1EB13" w14:textId="77777777" w:rsidTr="00542EE3">
        <w:trPr>
          <w:trHeight w:val="278"/>
        </w:trPr>
        <w:tc>
          <w:tcPr>
            <w:tcW w:w="8028" w:type="dxa"/>
          </w:tcPr>
          <w:p w14:paraId="10F1EB0F" w14:textId="77777777" w:rsidR="00631BEE" w:rsidRPr="00280566" w:rsidRDefault="00631BEE" w:rsidP="00542EE3">
            <w:pPr>
              <w:pStyle w:val="Header"/>
              <w:tabs>
                <w:tab w:val="clear" w:pos="4320"/>
                <w:tab w:val="clear" w:pos="8640"/>
              </w:tabs>
              <w:rPr>
                <w:rFonts w:ascii="Arial" w:hAnsi="Arial" w:cs="Arial"/>
                <w:sz w:val="22"/>
                <w:szCs w:val="22"/>
              </w:rPr>
            </w:pPr>
            <w:r w:rsidRPr="00280566">
              <w:rPr>
                <w:rFonts w:ascii="Arial" w:hAnsi="Arial" w:cs="Arial"/>
                <w:sz w:val="22"/>
                <w:szCs w:val="22"/>
              </w:rPr>
              <w:t>8.  The date of the meeting;</w:t>
            </w:r>
          </w:p>
        </w:tc>
        <w:tc>
          <w:tcPr>
            <w:tcW w:w="720" w:type="dxa"/>
          </w:tcPr>
          <w:p w14:paraId="10F1EB10" w14:textId="77777777" w:rsidR="00631BEE" w:rsidRPr="00280566" w:rsidRDefault="00631BEE" w:rsidP="00542EE3">
            <w:pPr>
              <w:rPr>
                <w:rFonts w:ascii="Arial" w:hAnsi="Arial" w:cs="Arial"/>
                <w:sz w:val="28"/>
                <w:szCs w:val="28"/>
              </w:rPr>
            </w:pPr>
          </w:p>
        </w:tc>
        <w:tc>
          <w:tcPr>
            <w:tcW w:w="720" w:type="dxa"/>
          </w:tcPr>
          <w:p w14:paraId="10F1EB11" w14:textId="77777777" w:rsidR="00631BEE" w:rsidRPr="00280566" w:rsidRDefault="00631BEE" w:rsidP="00542EE3">
            <w:pPr>
              <w:rPr>
                <w:rFonts w:ascii="Arial" w:hAnsi="Arial" w:cs="Arial"/>
                <w:sz w:val="28"/>
                <w:szCs w:val="28"/>
              </w:rPr>
            </w:pPr>
          </w:p>
        </w:tc>
        <w:tc>
          <w:tcPr>
            <w:tcW w:w="684" w:type="dxa"/>
            <w:shd w:val="solid" w:color="auto" w:fill="auto"/>
          </w:tcPr>
          <w:p w14:paraId="10F1EB12" w14:textId="77777777" w:rsidR="00631BEE" w:rsidRPr="00280566" w:rsidRDefault="00631BEE" w:rsidP="00542EE3">
            <w:pPr>
              <w:rPr>
                <w:rFonts w:ascii="Arial" w:hAnsi="Arial" w:cs="Arial"/>
                <w:sz w:val="28"/>
                <w:szCs w:val="28"/>
              </w:rPr>
            </w:pPr>
          </w:p>
        </w:tc>
      </w:tr>
      <w:tr w:rsidR="00631BEE" w:rsidRPr="00280566" w14:paraId="10F1EB18" w14:textId="77777777" w:rsidTr="00542EE3">
        <w:trPr>
          <w:trHeight w:val="305"/>
        </w:trPr>
        <w:tc>
          <w:tcPr>
            <w:tcW w:w="8028" w:type="dxa"/>
          </w:tcPr>
          <w:p w14:paraId="10F1EB14" w14:textId="77777777" w:rsidR="00631BEE" w:rsidRPr="00280566" w:rsidRDefault="00631BEE" w:rsidP="00542EE3">
            <w:pPr>
              <w:pStyle w:val="Header"/>
              <w:tabs>
                <w:tab w:val="clear" w:pos="4320"/>
                <w:tab w:val="clear" w:pos="8640"/>
              </w:tabs>
              <w:rPr>
                <w:rFonts w:ascii="Arial" w:hAnsi="Arial" w:cs="Arial"/>
                <w:sz w:val="22"/>
                <w:szCs w:val="22"/>
              </w:rPr>
            </w:pPr>
            <w:r w:rsidRPr="00280566">
              <w:rPr>
                <w:rFonts w:ascii="Arial" w:hAnsi="Arial" w:cs="Arial"/>
                <w:sz w:val="22"/>
                <w:szCs w:val="22"/>
              </w:rPr>
              <w:t>9.  The location of the meeting;</w:t>
            </w:r>
          </w:p>
        </w:tc>
        <w:tc>
          <w:tcPr>
            <w:tcW w:w="720" w:type="dxa"/>
          </w:tcPr>
          <w:p w14:paraId="10F1EB15" w14:textId="77777777" w:rsidR="00631BEE" w:rsidRPr="00280566" w:rsidRDefault="00631BEE" w:rsidP="00542EE3">
            <w:pPr>
              <w:rPr>
                <w:rFonts w:ascii="Arial" w:hAnsi="Arial" w:cs="Arial"/>
                <w:sz w:val="28"/>
                <w:szCs w:val="28"/>
              </w:rPr>
            </w:pPr>
          </w:p>
        </w:tc>
        <w:tc>
          <w:tcPr>
            <w:tcW w:w="720" w:type="dxa"/>
          </w:tcPr>
          <w:p w14:paraId="10F1EB16" w14:textId="77777777" w:rsidR="00631BEE" w:rsidRPr="00280566" w:rsidRDefault="00631BEE" w:rsidP="00542EE3">
            <w:pPr>
              <w:rPr>
                <w:rFonts w:ascii="Arial" w:hAnsi="Arial" w:cs="Arial"/>
                <w:sz w:val="28"/>
                <w:szCs w:val="28"/>
              </w:rPr>
            </w:pPr>
          </w:p>
        </w:tc>
        <w:tc>
          <w:tcPr>
            <w:tcW w:w="684" w:type="dxa"/>
            <w:shd w:val="solid" w:color="auto" w:fill="auto"/>
          </w:tcPr>
          <w:p w14:paraId="10F1EB17" w14:textId="77777777" w:rsidR="00631BEE" w:rsidRPr="00280566" w:rsidRDefault="00631BEE" w:rsidP="00542EE3">
            <w:pPr>
              <w:rPr>
                <w:rFonts w:ascii="Arial" w:hAnsi="Arial" w:cs="Arial"/>
                <w:sz w:val="28"/>
                <w:szCs w:val="28"/>
              </w:rPr>
            </w:pPr>
          </w:p>
        </w:tc>
      </w:tr>
      <w:tr w:rsidR="00631BEE" w:rsidRPr="00280566" w14:paraId="10F1EB1D" w14:textId="77777777" w:rsidTr="00542EE3">
        <w:trPr>
          <w:trHeight w:val="332"/>
        </w:trPr>
        <w:tc>
          <w:tcPr>
            <w:tcW w:w="8028" w:type="dxa"/>
          </w:tcPr>
          <w:p w14:paraId="10F1EB19" w14:textId="77777777" w:rsidR="00631BEE" w:rsidRPr="00280566" w:rsidRDefault="00631BEE" w:rsidP="00542EE3">
            <w:pPr>
              <w:pStyle w:val="Header"/>
              <w:tabs>
                <w:tab w:val="clear" w:pos="4320"/>
                <w:tab w:val="clear" w:pos="8640"/>
              </w:tabs>
              <w:rPr>
                <w:rFonts w:ascii="Arial" w:hAnsi="Arial" w:cs="Arial"/>
                <w:sz w:val="22"/>
                <w:szCs w:val="22"/>
              </w:rPr>
            </w:pPr>
            <w:r w:rsidRPr="00280566">
              <w:rPr>
                <w:rFonts w:ascii="Arial" w:hAnsi="Arial" w:cs="Arial"/>
                <w:sz w:val="22"/>
                <w:szCs w:val="22"/>
              </w:rPr>
              <w:t>10.  The role of participants attending the meeting;</w:t>
            </w:r>
          </w:p>
        </w:tc>
        <w:tc>
          <w:tcPr>
            <w:tcW w:w="720" w:type="dxa"/>
          </w:tcPr>
          <w:p w14:paraId="10F1EB1A" w14:textId="77777777" w:rsidR="00631BEE" w:rsidRPr="00280566" w:rsidRDefault="00631BEE" w:rsidP="00542EE3">
            <w:pPr>
              <w:rPr>
                <w:rFonts w:ascii="Arial" w:hAnsi="Arial" w:cs="Arial"/>
                <w:sz w:val="28"/>
                <w:szCs w:val="28"/>
              </w:rPr>
            </w:pPr>
          </w:p>
        </w:tc>
        <w:tc>
          <w:tcPr>
            <w:tcW w:w="720" w:type="dxa"/>
          </w:tcPr>
          <w:p w14:paraId="10F1EB1B" w14:textId="77777777" w:rsidR="00631BEE" w:rsidRPr="00280566" w:rsidRDefault="00631BEE" w:rsidP="00542EE3">
            <w:pPr>
              <w:rPr>
                <w:rFonts w:ascii="Arial" w:hAnsi="Arial" w:cs="Arial"/>
                <w:sz w:val="28"/>
                <w:szCs w:val="28"/>
              </w:rPr>
            </w:pPr>
          </w:p>
        </w:tc>
        <w:tc>
          <w:tcPr>
            <w:tcW w:w="684" w:type="dxa"/>
            <w:shd w:val="solid" w:color="auto" w:fill="auto"/>
          </w:tcPr>
          <w:p w14:paraId="10F1EB1C" w14:textId="77777777" w:rsidR="00631BEE" w:rsidRPr="00280566" w:rsidRDefault="00631BEE" w:rsidP="00542EE3">
            <w:pPr>
              <w:rPr>
                <w:rFonts w:ascii="Arial" w:hAnsi="Arial" w:cs="Arial"/>
                <w:sz w:val="28"/>
                <w:szCs w:val="28"/>
              </w:rPr>
            </w:pPr>
          </w:p>
        </w:tc>
      </w:tr>
      <w:tr w:rsidR="00631BEE" w:rsidRPr="00280566" w14:paraId="10F1EB22" w14:textId="77777777" w:rsidTr="00542EE3">
        <w:trPr>
          <w:trHeight w:val="445"/>
        </w:trPr>
        <w:tc>
          <w:tcPr>
            <w:tcW w:w="8028" w:type="dxa"/>
          </w:tcPr>
          <w:p w14:paraId="10F1EB1E" w14:textId="77777777" w:rsidR="00631BEE" w:rsidRPr="00280566" w:rsidRDefault="00631BEE" w:rsidP="00542EE3">
            <w:pPr>
              <w:pStyle w:val="Header"/>
              <w:tabs>
                <w:tab w:val="clear" w:pos="4320"/>
                <w:tab w:val="clear" w:pos="8640"/>
              </w:tabs>
              <w:rPr>
                <w:rFonts w:ascii="Arial" w:hAnsi="Arial" w:cs="Arial"/>
                <w:sz w:val="22"/>
                <w:szCs w:val="22"/>
              </w:rPr>
            </w:pPr>
            <w:r w:rsidRPr="00280566">
              <w:rPr>
                <w:rFonts w:ascii="Arial" w:hAnsi="Arial" w:cs="Arial"/>
                <w:sz w:val="22"/>
                <w:szCs w:val="22"/>
              </w:rPr>
              <w:t>11.  An option for the parent(s) to note the need for alternative meeting times, dates, locations, and means of participation;</w:t>
            </w:r>
          </w:p>
        </w:tc>
        <w:tc>
          <w:tcPr>
            <w:tcW w:w="720" w:type="dxa"/>
          </w:tcPr>
          <w:p w14:paraId="10F1EB1F" w14:textId="77777777" w:rsidR="00631BEE" w:rsidRPr="00280566" w:rsidRDefault="00631BEE" w:rsidP="00542EE3">
            <w:pPr>
              <w:rPr>
                <w:rFonts w:ascii="Arial" w:hAnsi="Arial" w:cs="Arial"/>
                <w:sz w:val="28"/>
                <w:szCs w:val="28"/>
              </w:rPr>
            </w:pPr>
          </w:p>
        </w:tc>
        <w:tc>
          <w:tcPr>
            <w:tcW w:w="720" w:type="dxa"/>
          </w:tcPr>
          <w:p w14:paraId="10F1EB20" w14:textId="77777777" w:rsidR="00631BEE" w:rsidRPr="00280566" w:rsidRDefault="00631BEE" w:rsidP="00542EE3">
            <w:pPr>
              <w:rPr>
                <w:rFonts w:ascii="Arial" w:hAnsi="Arial" w:cs="Arial"/>
                <w:sz w:val="28"/>
                <w:szCs w:val="28"/>
              </w:rPr>
            </w:pPr>
          </w:p>
        </w:tc>
        <w:tc>
          <w:tcPr>
            <w:tcW w:w="684" w:type="dxa"/>
            <w:shd w:val="solid" w:color="auto" w:fill="auto"/>
          </w:tcPr>
          <w:p w14:paraId="10F1EB21" w14:textId="77777777" w:rsidR="00631BEE" w:rsidRPr="00280566" w:rsidRDefault="00631BEE" w:rsidP="00542EE3">
            <w:pPr>
              <w:rPr>
                <w:rFonts w:ascii="Arial" w:hAnsi="Arial" w:cs="Arial"/>
                <w:sz w:val="28"/>
                <w:szCs w:val="28"/>
              </w:rPr>
            </w:pPr>
          </w:p>
        </w:tc>
      </w:tr>
      <w:tr w:rsidR="00631BEE" w:rsidRPr="00280566" w14:paraId="10F1EB27" w14:textId="77777777" w:rsidTr="00542EE3">
        <w:trPr>
          <w:trHeight w:val="445"/>
        </w:trPr>
        <w:tc>
          <w:tcPr>
            <w:tcW w:w="8028" w:type="dxa"/>
          </w:tcPr>
          <w:p w14:paraId="10F1EB23" w14:textId="77777777" w:rsidR="00631BEE" w:rsidRPr="00280566" w:rsidRDefault="00631BEE" w:rsidP="00542EE3">
            <w:pPr>
              <w:rPr>
                <w:rFonts w:ascii="Arial" w:hAnsi="Arial" w:cs="Arial"/>
                <w:sz w:val="22"/>
                <w:szCs w:val="22"/>
              </w:rPr>
            </w:pPr>
            <w:r w:rsidRPr="00280566">
              <w:rPr>
                <w:rFonts w:ascii="Arial" w:hAnsi="Arial" w:cs="Arial"/>
                <w:sz w:val="22"/>
                <w:szCs w:val="22"/>
              </w:rPr>
              <w:t>12.  A statement informing the parent(s) they may bring persons to assist them in the meeting;</w:t>
            </w:r>
          </w:p>
        </w:tc>
        <w:tc>
          <w:tcPr>
            <w:tcW w:w="720" w:type="dxa"/>
          </w:tcPr>
          <w:p w14:paraId="10F1EB24" w14:textId="77777777" w:rsidR="00631BEE" w:rsidRPr="00280566" w:rsidRDefault="00631BEE" w:rsidP="00542EE3">
            <w:pPr>
              <w:rPr>
                <w:rFonts w:ascii="Arial" w:hAnsi="Arial" w:cs="Arial"/>
                <w:sz w:val="28"/>
                <w:szCs w:val="28"/>
              </w:rPr>
            </w:pPr>
          </w:p>
        </w:tc>
        <w:tc>
          <w:tcPr>
            <w:tcW w:w="720" w:type="dxa"/>
          </w:tcPr>
          <w:p w14:paraId="10F1EB25" w14:textId="77777777" w:rsidR="00631BEE" w:rsidRPr="00280566" w:rsidRDefault="00631BEE" w:rsidP="00542EE3">
            <w:pPr>
              <w:rPr>
                <w:rFonts w:ascii="Arial" w:hAnsi="Arial" w:cs="Arial"/>
                <w:sz w:val="28"/>
                <w:szCs w:val="28"/>
              </w:rPr>
            </w:pPr>
          </w:p>
        </w:tc>
        <w:tc>
          <w:tcPr>
            <w:tcW w:w="684" w:type="dxa"/>
            <w:shd w:val="solid" w:color="auto" w:fill="auto"/>
          </w:tcPr>
          <w:p w14:paraId="10F1EB26" w14:textId="77777777" w:rsidR="00631BEE" w:rsidRPr="00280566" w:rsidRDefault="00631BEE" w:rsidP="00542EE3">
            <w:pPr>
              <w:rPr>
                <w:rFonts w:ascii="Arial" w:hAnsi="Arial" w:cs="Arial"/>
                <w:sz w:val="28"/>
                <w:szCs w:val="28"/>
              </w:rPr>
            </w:pPr>
          </w:p>
        </w:tc>
      </w:tr>
    </w:tbl>
    <w:p w14:paraId="10F1EB28"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B2C" w14:textId="77777777" w:rsidTr="00542EE3">
        <w:tc>
          <w:tcPr>
            <w:tcW w:w="10152" w:type="dxa"/>
          </w:tcPr>
          <w:p w14:paraId="10F1EB29"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B2A" w14:textId="77777777" w:rsidR="00631BEE" w:rsidRPr="00280566" w:rsidRDefault="00631BEE" w:rsidP="00542EE3">
            <w:pPr>
              <w:tabs>
                <w:tab w:val="left" w:pos="360"/>
              </w:tabs>
              <w:rPr>
                <w:rFonts w:ascii="Arial" w:hAnsi="Arial" w:cs="Arial"/>
                <w:sz w:val="22"/>
                <w:szCs w:val="22"/>
              </w:rPr>
            </w:pPr>
          </w:p>
          <w:p w14:paraId="10F1EB2B" w14:textId="77777777" w:rsidR="00631BEE" w:rsidRPr="00280566" w:rsidRDefault="00631BEE" w:rsidP="00542EE3">
            <w:pPr>
              <w:tabs>
                <w:tab w:val="left" w:pos="360"/>
              </w:tabs>
              <w:rPr>
                <w:rFonts w:ascii="Arial" w:hAnsi="Arial" w:cs="Arial"/>
                <w:sz w:val="22"/>
                <w:szCs w:val="22"/>
              </w:rPr>
            </w:pPr>
          </w:p>
        </w:tc>
      </w:tr>
    </w:tbl>
    <w:p w14:paraId="10F1EB2D"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13</w:t>
      </w:r>
    </w:p>
    <w:p w14:paraId="10F1EB2E" w14:textId="77777777" w:rsidR="00631BEE" w:rsidRPr="00280566" w:rsidRDefault="00631BEE" w:rsidP="00631BEE">
      <w:pPr>
        <w:rPr>
          <w:rFonts w:ascii="Arial" w:hAnsi="Arial" w:cs="Arial"/>
          <w:sz w:val="22"/>
          <w:szCs w:val="22"/>
        </w:rPr>
      </w:pPr>
    </w:p>
    <w:p w14:paraId="10F1EB2F" w14:textId="77777777" w:rsidR="00631BEE" w:rsidRPr="00280566" w:rsidRDefault="00631BEE" w:rsidP="00631BEE">
      <w:pPr>
        <w:pStyle w:val="Header"/>
        <w:tabs>
          <w:tab w:val="clear" w:pos="4320"/>
          <w:tab w:val="clear" w:pos="8640"/>
        </w:tabs>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On Notice of Admissions and Release Committee form, the box “Other” is checked in the section, “Other people invited to the meeting include:”</w:t>
      </w:r>
    </w:p>
    <w:p w14:paraId="10F1EB30" w14:textId="77777777" w:rsidR="00631BEE" w:rsidRPr="00280566" w:rsidRDefault="00631BEE" w:rsidP="00631BEE">
      <w:pPr>
        <w:pStyle w:val="Header"/>
        <w:tabs>
          <w:tab w:val="clear" w:pos="4320"/>
          <w:tab w:val="clear" w:pos="8640"/>
        </w:tabs>
        <w:rPr>
          <w:rFonts w:ascii="Arial" w:hAnsi="Arial" w:cs="Arial"/>
          <w:sz w:val="22"/>
          <w:szCs w:val="22"/>
        </w:rPr>
      </w:pPr>
    </w:p>
    <w:p w14:paraId="10F1EB31" w14:textId="77777777" w:rsidR="00631BEE" w:rsidRPr="00280566" w:rsidRDefault="00631BEE" w:rsidP="00631BEE">
      <w:pPr>
        <w:pStyle w:val="Header"/>
        <w:tabs>
          <w:tab w:val="clear" w:pos="4320"/>
          <w:tab w:val="clear" w:pos="864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b/>
          <w:i/>
          <w:sz w:val="22"/>
          <w:szCs w:val="22"/>
        </w:rPr>
        <w:t xml:space="preserve">  </w:t>
      </w:r>
    </w:p>
    <w:p w14:paraId="10F1EB32" w14:textId="77777777" w:rsidR="00631BEE" w:rsidRPr="00280566" w:rsidRDefault="00631BEE" w:rsidP="00631BEE">
      <w:pPr>
        <w:pStyle w:val="Header"/>
        <w:numPr>
          <w:ilvl w:val="0"/>
          <w:numId w:val="49"/>
        </w:numPr>
        <w:tabs>
          <w:tab w:val="clear" w:pos="4320"/>
          <w:tab w:val="clear" w:pos="8640"/>
        </w:tabs>
        <w:rPr>
          <w:rFonts w:ascii="Arial" w:hAnsi="Arial" w:cs="Arial"/>
          <w:sz w:val="22"/>
          <w:szCs w:val="22"/>
        </w:rPr>
      </w:pPr>
      <w:r w:rsidRPr="00280566">
        <w:rPr>
          <w:rFonts w:ascii="Arial" w:hAnsi="Arial" w:cs="Arial"/>
          <w:sz w:val="22"/>
          <w:szCs w:val="22"/>
        </w:rPr>
        <w:t>Mark “YES” if the box is checked indicating the First Steps Primary Service Coordinator or other representative of the Part C system is invited to attend the first ARC Meeting.</w:t>
      </w:r>
    </w:p>
    <w:p w14:paraId="10F1EB33" w14:textId="77777777" w:rsidR="00631BEE" w:rsidRPr="00280566" w:rsidRDefault="00631BEE" w:rsidP="00631BEE">
      <w:pPr>
        <w:pStyle w:val="Header"/>
        <w:numPr>
          <w:ilvl w:val="0"/>
          <w:numId w:val="49"/>
        </w:numPr>
        <w:tabs>
          <w:tab w:val="clear" w:pos="4320"/>
          <w:tab w:val="clear" w:pos="8640"/>
        </w:tabs>
        <w:rPr>
          <w:rFonts w:ascii="Arial" w:hAnsi="Arial" w:cs="Arial"/>
          <w:sz w:val="22"/>
          <w:szCs w:val="22"/>
        </w:rPr>
      </w:pPr>
      <w:r w:rsidRPr="00280566">
        <w:rPr>
          <w:rFonts w:ascii="Arial" w:hAnsi="Arial" w:cs="Arial"/>
          <w:sz w:val="22"/>
          <w:szCs w:val="22"/>
        </w:rPr>
        <w:t>Mark “NA” if the child did not transition from First Steps.</w:t>
      </w:r>
    </w:p>
    <w:p w14:paraId="10F1EB34" w14:textId="77777777" w:rsidR="00631BEE" w:rsidRPr="00280566" w:rsidRDefault="00631BEE" w:rsidP="00631BEE">
      <w:pPr>
        <w:pStyle w:val="Header"/>
        <w:numPr>
          <w:ilvl w:val="0"/>
          <w:numId w:val="49"/>
        </w:numPr>
        <w:tabs>
          <w:tab w:val="clear" w:pos="4320"/>
          <w:tab w:val="clear" w:pos="8640"/>
        </w:tabs>
        <w:rPr>
          <w:rFonts w:ascii="Arial" w:hAnsi="Arial" w:cs="Arial"/>
          <w:sz w:val="22"/>
          <w:szCs w:val="22"/>
        </w:rPr>
      </w:pPr>
      <w:r w:rsidRPr="00280566">
        <w:rPr>
          <w:rFonts w:ascii="Arial" w:hAnsi="Arial" w:cs="Arial"/>
          <w:sz w:val="22"/>
          <w:szCs w:val="22"/>
        </w:rPr>
        <w:t>Mark “NA” if the parent did not request an invitation be sent to First Steps Coordinator or other representatives of the Part C system.</w:t>
      </w:r>
    </w:p>
    <w:p w14:paraId="10F1EB35" w14:textId="77777777" w:rsidR="00631BEE" w:rsidRPr="00280566" w:rsidRDefault="00631BEE" w:rsidP="00631BEE">
      <w:pPr>
        <w:pStyle w:val="Header"/>
        <w:tabs>
          <w:tab w:val="clear" w:pos="4320"/>
          <w:tab w:val="clear" w:pos="864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28"/>
        <w:gridCol w:w="720"/>
        <w:gridCol w:w="720"/>
        <w:gridCol w:w="684"/>
      </w:tblGrid>
      <w:tr w:rsidR="00631BEE" w:rsidRPr="00280566" w14:paraId="10F1EB3A" w14:textId="77777777" w:rsidTr="00542EE3">
        <w:tc>
          <w:tcPr>
            <w:tcW w:w="8028" w:type="dxa"/>
          </w:tcPr>
          <w:p w14:paraId="10F1EB36" w14:textId="77777777" w:rsidR="00631BEE" w:rsidRPr="00280566" w:rsidRDefault="00631BEE" w:rsidP="00542EE3">
            <w:pPr>
              <w:rPr>
                <w:rFonts w:ascii="Arial" w:hAnsi="Arial" w:cs="Arial"/>
                <w:b/>
                <w:sz w:val="22"/>
                <w:szCs w:val="22"/>
              </w:rPr>
            </w:pPr>
          </w:p>
        </w:tc>
        <w:tc>
          <w:tcPr>
            <w:tcW w:w="720" w:type="dxa"/>
          </w:tcPr>
          <w:p w14:paraId="10F1EB37"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B3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EB3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B3F" w14:textId="77777777" w:rsidTr="00542EE3">
        <w:trPr>
          <w:trHeight w:val="445"/>
        </w:trPr>
        <w:tc>
          <w:tcPr>
            <w:tcW w:w="8028" w:type="dxa"/>
          </w:tcPr>
          <w:p w14:paraId="10F1EB3B" w14:textId="77777777" w:rsidR="00631BEE" w:rsidRPr="00280566" w:rsidRDefault="00631BEE" w:rsidP="00542EE3">
            <w:pPr>
              <w:rPr>
                <w:rFonts w:ascii="Arial" w:hAnsi="Arial" w:cs="Arial"/>
                <w:sz w:val="22"/>
                <w:szCs w:val="22"/>
              </w:rPr>
            </w:pPr>
            <w:r w:rsidRPr="00280566">
              <w:rPr>
                <w:rFonts w:ascii="Arial" w:hAnsi="Arial" w:cs="Arial"/>
                <w:sz w:val="22"/>
                <w:szCs w:val="22"/>
              </w:rPr>
              <w:t>13.</w:t>
            </w:r>
            <w:r w:rsidRPr="00280566">
              <w:rPr>
                <w:rFonts w:ascii="Arial" w:hAnsi="Arial" w:cs="Arial"/>
                <w:b/>
                <w:sz w:val="22"/>
                <w:szCs w:val="22"/>
              </w:rPr>
              <w:t xml:space="preserve">  For children transitioning from First Steps</w:t>
            </w:r>
            <w:r w:rsidRPr="00280566">
              <w:rPr>
                <w:rFonts w:ascii="Arial" w:hAnsi="Arial" w:cs="Arial"/>
                <w:sz w:val="22"/>
                <w:szCs w:val="22"/>
              </w:rPr>
              <w:t>, an invitation to the initial ARC meeting is sent to the First Steps Service Coordinator or other representatives of the Part C system if the parent requests.</w:t>
            </w:r>
          </w:p>
        </w:tc>
        <w:tc>
          <w:tcPr>
            <w:tcW w:w="720" w:type="dxa"/>
          </w:tcPr>
          <w:p w14:paraId="10F1EB3C" w14:textId="77777777" w:rsidR="00631BEE" w:rsidRPr="00280566" w:rsidRDefault="00631BEE" w:rsidP="00542EE3">
            <w:pPr>
              <w:rPr>
                <w:rFonts w:ascii="Arial" w:hAnsi="Arial" w:cs="Arial"/>
                <w:sz w:val="28"/>
                <w:szCs w:val="28"/>
              </w:rPr>
            </w:pPr>
          </w:p>
        </w:tc>
        <w:tc>
          <w:tcPr>
            <w:tcW w:w="720" w:type="dxa"/>
          </w:tcPr>
          <w:p w14:paraId="10F1EB3D" w14:textId="77777777" w:rsidR="00631BEE" w:rsidRPr="00280566" w:rsidRDefault="00631BEE" w:rsidP="00542EE3">
            <w:pPr>
              <w:rPr>
                <w:rFonts w:ascii="Arial" w:hAnsi="Arial" w:cs="Arial"/>
                <w:sz w:val="28"/>
                <w:szCs w:val="28"/>
              </w:rPr>
            </w:pPr>
          </w:p>
        </w:tc>
        <w:tc>
          <w:tcPr>
            <w:tcW w:w="684" w:type="dxa"/>
          </w:tcPr>
          <w:p w14:paraId="10F1EB3E" w14:textId="77777777" w:rsidR="00631BEE" w:rsidRPr="00280566" w:rsidRDefault="00631BEE" w:rsidP="00542EE3">
            <w:pPr>
              <w:rPr>
                <w:rFonts w:ascii="Arial" w:hAnsi="Arial" w:cs="Arial"/>
                <w:sz w:val="28"/>
                <w:szCs w:val="28"/>
              </w:rPr>
            </w:pPr>
          </w:p>
        </w:tc>
      </w:tr>
    </w:tbl>
    <w:p w14:paraId="10F1EB40"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B45" w14:textId="77777777" w:rsidTr="00542EE3">
        <w:tc>
          <w:tcPr>
            <w:tcW w:w="10152" w:type="dxa"/>
          </w:tcPr>
          <w:p w14:paraId="10F1EB41"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B42" w14:textId="77777777" w:rsidR="00631BEE" w:rsidRPr="00280566" w:rsidRDefault="00631BEE" w:rsidP="00542EE3">
            <w:pPr>
              <w:tabs>
                <w:tab w:val="left" w:pos="360"/>
              </w:tabs>
              <w:rPr>
                <w:rFonts w:ascii="Arial" w:hAnsi="Arial" w:cs="Arial"/>
                <w:sz w:val="22"/>
                <w:szCs w:val="22"/>
              </w:rPr>
            </w:pPr>
          </w:p>
          <w:p w14:paraId="10F1EB43" w14:textId="77777777" w:rsidR="00631BEE" w:rsidRPr="00280566" w:rsidRDefault="00631BEE" w:rsidP="00542EE3">
            <w:pPr>
              <w:tabs>
                <w:tab w:val="left" w:pos="360"/>
              </w:tabs>
              <w:rPr>
                <w:rFonts w:ascii="Arial" w:hAnsi="Arial" w:cs="Arial"/>
                <w:sz w:val="22"/>
                <w:szCs w:val="22"/>
              </w:rPr>
            </w:pPr>
          </w:p>
          <w:p w14:paraId="10F1EB44" w14:textId="77777777" w:rsidR="00631BEE" w:rsidRPr="00280566" w:rsidRDefault="00631BEE" w:rsidP="00542EE3">
            <w:pPr>
              <w:tabs>
                <w:tab w:val="left" w:pos="360"/>
              </w:tabs>
              <w:rPr>
                <w:rFonts w:ascii="Arial" w:hAnsi="Arial" w:cs="Arial"/>
                <w:sz w:val="22"/>
                <w:szCs w:val="22"/>
              </w:rPr>
            </w:pPr>
          </w:p>
        </w:tc>
      </w:tr>
    </w:tbl>
    <w:p w14:paraId="10F1EB46" w14:textId="77777777" w:rsidR="00631BEE" w:rsidRPr="00280566" w:rsidRDefault="00631BEE" w:rsidP="00631BEE">
      <w:pPr>
        <w:rPr>
          <w:rFonts w:ascii="Arial" w:hAnsi="Arial" w:cs="Arial"/>
          <w:sz w:val="22"/>
          <w:szCs w:val="22"/>
        </w:rPr>
      </w:pPr>
    </w:p>
    <w:p w14:paraId="10F1EB47"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14</w:t>
      </w:r>
    </w:p>
    <w:p w14:paraId="10F1EB48" w14:textId="77777777" w:rsidR="00631BEE" w:rsidRPr="00280566" w:rsidRDefault="00631BEE" w:rsidP="00631BEE">
      <w:pPr>
        <w:rPr>
          <w:rFonts w:ascii="Arial" w:hAnsi="Arial" w:cs="Arial"/>
          <w:sz w:val="22"/>
          <w:szCs w:val="22"/>
        </w:rPr>
      </w:pPr>
    </w:p>
    <w:p w14:paraId="10F1EB4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w:t>
      </w:r>
      <w:r w:rsidRPr="00280566">
        <w:rPr>
          <w:rFonts w:ascii="Arial" w:hAnsi="Arial" w:cs="Arial"/>
          <w:sz w:val="22"/>
          <w:szCs w:val="22"/>
        </w:rPr>
        <w:t xml:space="preserve">  Notice of Admissions and Release Committee Meeting form</w:t>
      </w:r>
    </w:p>
    <w:p w14:paraId="10F1EB4A" w14:textId="77777777" w:rsidR="00631BEE" w:rsidRPr="00280566" w:rsidRDefault="00631BEE" w:rsidP="00631BEE">
      <w:pPr>
        <w:rPr>
          <w:rFonts w:ascii="Arial" w:hAnsi="Arial" w:cs="Arial"/>
          <w:sz w:val="22"/>
          <w:szCs w:val="22"/>
        </w:rPr>
      </w:pPr>
    </w:p>
    <w:p w14:paraId="10F1EB4B" w14:textId="77777777" w:rsidR="00631BEE" w:rsidRPr="00280566" w:rsidRDefault="00631BEE" w:rsidP="00631BEE">
      <w:pPr>
        <w:pStyle w:val="Header"/>
        <w:tabs>
          <w:tab w:val="clear" w:pos="4320"/>
          <w:tab w:val="clear" w:pos="864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B4C" w14:textId="77777777" w:rsidR="00631BEE" w:rsidRPr="00280566" w:rsidRDefault="00631BEE" w:rsidP="00631BEE">
      <w:pPr>
        <w:pStyle w:val="Header"/>
        <w:numPr>
          <w:ilvl w:val="0"/>
          <w:numId w:val="50"/>
        </w:numPr>
        <w:tabs>
          <w:tab w:val="clear" w:pos="4320"/>
          <w:tab w:val="clear" w:pos="8640"/>
        </w:tabs>
        <w:rPr>
          <w:rFonts w:ascii="Arial" w:hAnsi="Arial" w:cs="Arial"/>
          <w:sz w:val="22"/>
          <w:szCs w:val="22"/>
        </w:rPr>
      </w:pPr>
      <w:r w:rsidRPr="00280566">
        <w:rPr>
          <w:rFonts w:ascii="Arial" w:hAnsi="Arial" w:cs="Arial"/>
          <w:sz w:val="22"/>
          <w:szCs w:val="22"/>
        </w:rPr>
        <w:t xml:space="preserve">Mark “YES” if the child who is in eighth grade OR is age 14 (whichever comes first) and older, is invited to attend the meeting on the parent’s Notice of Admissions and Release Committee Meeting when the purpose of the meeting includes transition planning. </w:t>
      </w:r>
    </w:p>
    <w:p w14:paraId="10F1EB4D" w14:textId="77777777" w:rsidR="00631BEE" w:rsidRPr="00280566" w:rsidRDefault="00631BEE" w:rsidP="00631BEE">
      <w:pPr>
        <w:numPr>
          <w:ilvl w:val="0"/>
          <w:numId w:val="50"/>
        </w:numPr>
        <w:rPr>
          <w:rFonts w:ascii="Arial" w:hAnsi="Arial" w:cs="Arial"/>
          <w:sz w:val="22"/>
          <w:szCs w:val="22"/>
        </w:rPr>
      </w:pPr>
      <w:r w:rsidRPr="00280566">
        <w:rPr>
          <w:rFonts w:ascii="Arial" w:hAnsi="Arial" w:cs="Arial"/>
          <w:sz w:val="22"/>
          <w:szCs w:val="22"/>
        </w:rPr>
        <w:t>Mark “NA” if the child is not yet in eighth grade or reached the age of 14 on the date of the ARC meeting.</w:t>
      </w:r>
    </w:p>
    <w:p w14:paraId="10F1EB4E" w14:textId="77777777" w:rsidR="00631BEE" w:rsidRPr="00280566" w:rsidRDefault="00631BEE" w:rsidP="00631BEE">
      <w:pPr>
        <w:rPr>
          <w:rFonts w:ascii="Arial" w:hAnsi="Arial" w:cs="Arial"/>
          <w:sz w:val="22"/>
          <w:szCs w:val="22"/>
        </w:rPr>
      </w:pPr>
    </w:p>
    <w:p w14:paraId="10F1EB4F" w14:textId="77777777" w:rsidR="00631BEE" w:rsidRPr="00280566" w:rsidRDefault="00631BEE" w:rsidP="00631BEE">
      <w:pPr>
        <w:pStyle w:val="Header"/>
        <w:tabs>
          <w:tab w:val="clear" w:pos="4320"/>
          <w:tab w:val="clear" w:pos="8640"/>
        </w:tabs>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This requirement applies to a student who has reached the age of 14 and has not reached 8</w:t>
      </w:r>
      <w:r w:rsidRPr="00280566">
        <w:rPr>
          <w:rFonts w:ascii="Arial" w:hAnsi="Arial" w:cs="Arial"/>
          <w:sz w:val="22"/>
          <w:szCs w:val="22"/>
          <w:vertAlign w:val="superscript"/>
        </w:rPr>
        <w:t>th</w:t>
      </w:r>
      <w:r w:rsidRPr="00280566">
        <w:rPr>
          <w:rFonts w:ascii="Arial" w:hAnsi="Arial" w:cs="Arial"/>
          <w:sz w:val="22"/>
          <w:szCs w:val="22"/>
        </w:rPr>
        <w:t xml:space="preserve"> grade.</w:t>
      </w:r>
    </w:p>
    <w:p w14:paraId="10F1EB50" w14:textId="77777777" w:rsidR="00631BEE" w:rsidRPr="00280566" w:rsidRDefault="00631BEE" w:rsidP="00631BEE">
      <w:pPr>
        <w:pStyle w:val="Header"/>
        <w:tabs>
          <w:tab w:val="clear" w:pos="4320"/>
          <w:tab w:val="clear" w:pos="864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20"/>
        <w:gridCol w:w="720"/>
        <w:gridCol w:w="684"/>
      </w:tblGrid>
      <w:tr w:rsidR="00631BEE" w:rsidRPr="00280566" w14:paraId="10F1EB55" w14:textId="77777777" w:rsidTr="00542EE3">
        <w:tc>
          <w:tcPr>
            <w:tcW w:w="8028" w:type="dxa"/>
          </w:tcPr>
          <w:p w14:paraId="10F1EB51" w14:textId="77777777" w:rsidR="00631BEE" w:rsidRPr="00280566" w:rsidRDefault="00631BEE" w:rsidP="00542EE3">
            <w:pPr>
              <w:rPr>
                <w:rFonts w:ascii="Arial" w:hAnsi="Arial" w:cs="Arial"/>
                <w:b/>
                <w:sz w:val="22"/>
                <w:szCs w:val="22"/>
              </w:rPr>
            </w:pPr>
          </w:p>
        </w:tc>
        <w:tc>
          <w:tcPr>
            <w:tcW w:w="720" w:type="dxa"/>
          </w:tcPr>
          <w:p w14:paraId="10F1EB5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B5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EB5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B5A" w14:textId="77777777" w:rsidTr="00542EE3">
        <w:trPr>
          <w:trHeight w:val="445"/>
        </w:trPr>
        <w:tc>
          <w:tcPr>
            <w:tcW w:w="8028" w:type="dxa"/>
          </w:tcPr>
          <w:p w14:paraId="10F1EB56" w14:textId="77777777" w:rsidR="00631BEE" w:rsidRPr="00280566" w:rsidRDefault="00631BEE" w:rsidP="00542EE3">
            <w:pPr>
              <w:rPr>
                <w:rFonts w:ascii="Arial" w:hAnsi="Arial" w:cs="Arial"/>
                <w:sz w:val="22"/>
                <w:szCs w:val="22"/>
              </w:rPr>
            </w:pPr>
            <w:r w:rsidRPr="00280566">
              <w:rPr>
                <w:rFonts w:ascii="Arial" w:hAnsi="Arial" w:cs="Arial"/>
                <w:sz w:val="22"/>
                <w:szCs w:val="22"/>
              </w:rPr>
              <w:t>14.</w:t>
            </w:r>
            <w:r w:rsidRPr="00280566">
              <w:rPr>
                <w:rFonts w:ascii="Arial" w:hAnsi="Arial" w:cs="Arial"/>
                <w:b/>
                <w:sz w:val="22"/>
                <w:szCs w:val="22"/>
              </w:rPr>
              <w:t xml:space="preserve">  For children who are in 8</w:t>
            </w:r>
            <w:r w:rsidRPr="00280566">
              <w:rPr>
                <w:rFonts w:ascii="Arial" w:hAnsi="Arial" w:cs="Arial"/>
                <w:b/>
                <w:sz w:val="22"/>
                <w:szCs w:val="22"/>
                <w:vertAlign w:val="superscript"/>
              </w:rPr>
              <w:t>th</w:t>
            </w:r>
            <w:r w:rsidRPr="00280566">
              <w:rPr>
                <w:rFonts w:ascii="Arial" w:hAnsi="Arial" w:cs="Arial"/>
                <w:b/>
                <w:sz w:val="22"/>
                <w:szCs w:val="22"/>
              </w:rPr>
              <w:t xml:space="preserve"> grade or age 14 and older:</w:t>
            </w:r>
            <w:r w:rsidRPr="00280566">
              <w:rPr>
                <w:rFonts w:ascii="Arial" w:hAnsi="Arial" w:cs="Arial"/>
                <w:sz w:val="22"/>
                <w:szCs w:val="22"/>
              </w:rPr>
              <w:t xml:space="preserve"> the child is invited to the meeting.</w:t>
            </w:r>
          </w:p>
        </w:tc>
        <w:tc>
          <w:tcPr>
            <w:tcW w:w="720" w:type="dxa"/>
          </w:tcPr>
          <w:p w14:paraId="10F1EB57" w14:textId="77777777" w:rsidR="00631BEE" w:rsidRPr="00280566" w:rsidRDefault="00631BEE" w:rsidP="00542EE3">
            <w:pPr>
              <w:rPr>
                <w:rFonts w:ascii="Arial" w:hAnsi="Arial" w:cs="Arial"/>
                <w:sz w:val="28"/>
                <w:szCs w:val="28"/>
              </w:rPr>
            </w:pPr>
          </w:p>
        </w:tc>
        <w:tc>
          <w:tcPr>
            <w:tcW w:w="720" w:type="dxa"/>
          </w:tcPr>
          <w:p w14:paraId="10F1EB58" w14:textId="77777777" w:rsidR="00631BEE" w:rsidRPr="00280566" w:rsidRDefault="00631BEE" w:rsidP="00542EE3">
            <w:pPr>
              <w:rPr>
                <w:rFonts w:ascii="Arial" w:hAnsi="Arial" w:cs="Arial"/>
                <w:sz w:val="28"/>
                <w:szCs w:val="28"/>
              </w:rPr>
            </w:pPr>
          </w:p>
        </w:tc>
        <w:tc>
          <w:tcPr>
            <w:tcW w:w="684" w:type="dxa"/>
          </w:tcPr>
          <w:p w14:paraId="10F1EB59" w14:textId="77777777" w:rsidR="00631BEE" w:rsidRPr="00280566" w:rsidRDefault="00631BEE" w:rsidP="00542EE3">
            <w:pPr>
              <w:rPr>
                <w:rFonts w:ascii="Arial" w:hAnsi="Arial" w:cs="Arial"/>
                <w:sz w:val="28"/>
                <w:szCs w:val="28"/>
              </w:rPr>
            </w:pPr>
          </w:p>
        </w:tc>
      </w:tr>
    </w:tbl>
    <w:p w14:paraId="10F1EB5B"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B60" w14:textId="77777777" w:rsidTr="00542EE3">
        <w:tc>
          <w:tcPr>
            <w:tcW w:w="10152" w:type="dxa"/>
          </w:tcPr>
          <w:p w14:paraId="10F1EB5C"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B5D" w14:textId="77777777" w:rsidR="00631BEE" w:rsidRPr="00280566" w:rsidRDefault="00631BEE" w:rsidP="00542EE3">
            <w:pPr>
              <w:tabs>
                <w:tab w:val="left" w:pos="360"/>
              </w:tabs>
              <w:rPr>
                <w:rFonts w:ascii="Arial" w:hAnsi="Arial" w:cs="Arial"/>
                <w:sz w:val="22"/>
                <w:szCs w:val="22"/>
              </w:rPr>
            </w:pPr>
          </w:p>
          <w:p w14:paraId="10F1EB5E" w14:textId="77777777" w:rsidR="00631BEE" w:rsidRPr="00280566" w:rsidRDefault="00631BEE" w:rsidP="00542EE3">
            <w:pPr>
              <w:tabs>
                <w:tab w:val="left" w:pos="360"/>
              </w:tabs>
              <w:rPr>
                <w:rFonts w:ascii="Arial" w:hAnsi="Arial" w:cs="Arial"/>
                <w:sz w:val="22"/>
                <w:szCs w:val="22"/>
              </w:rPr>
            </w:pPr>
          </w:p>
          <w:p w14:paraId="10F1EB5F" w14:textId="77777777" w:rsidR="00631BEE" w:rsidRPr="00280566" w:rsidRDefault="00631BEE" w:rsidP="00542EE3">
            <w:pPr>
              <w:tabs>
                <w:tab w:val="left" w:pos="360"/>
              </w:tabs>
              <w:rPr>
                <w:rFonts w:ascii="Arial" w:hAnsi="Arial" w:cs="Arial"/>
                <w:sz w:val="22"/>
                <w:szCs w:val="22"/>
              </w:rPr>
            </w:pPr>
          </w:p>
        </w:tc>
      </w:tr>
    </w:tbl>
    <w:p w14:paraId="10F1EB61" w14:textId="77777777" w:rsidR="00631BEE" w:rsidRDefault="00631BEE" w:rsidP="00631BEE">
      <w:pPr>
        <w:rPr>
          <w:rFonts w:ascii="Arial" w:hAnsi="Arial" w:cs="Arial"/>
          <w:sz w:val="22"/>
          <w:szCs w:val="22"/>
        </w:rPr>
      </w:pPr>
    </w:p>
    <w:p w14:paraId="10F1EB62" w14:textId="77777777" w:rsidR="00CA17BB" w:rsidRDefault="00CA17BB" w:rsidP="00631BEE">
      <w:pPr>
        <w:rPr>
          <w:rFonts w:ascii="Arial" w:hAnsi="Arial" w:cs="Arial"/>
          <w:sz w:val="22"/>
          <w:szCs w:val="22"/>
        </w:rPr>
      </w:pPr>
    </w:p>
    <w:p w14:paraId="10F1EB63" w14:textId="77777777" w:rsidR="00CA17BB" w:rsidRDefault="00CA17BB" w:rsidP="00631BEE">
      <w:pPr>
        <w:rPr>
          <w:rFonts w:ascii="Arial" w:hAnsi="Arial" w:cs="Arial"/>
          <w:sz w:val="22"/>
          <w:szCs w:val="22"/>
        </w:rPr>
      </w:pPr>
    </w:p>
    <w:p w14:paraId="10F1EB64" w14:textId="77777777" w:rsidR="00CA17BB" w:rsidRDefault="00CA17BB" w:rsidP="00631BEE">
      <w:pPr>
        <w:rPr>
          <w:rFonts w:ascii="Arial" w:hAnsi="Arial" w:cs="Arial"/>
          <w:sz w:val="22"/>
          <w:szCs w:val="22"/>
        </w:rPr>
      </w:pPr>
    </w:p>
    <w:p w14:paraId="10F1EB65" w14:textId="77777777" w:rsidR="00CA17BB" w:rsidRPr="00280566" w:rsidRDefault="00CA17BB" w:rsidP="00631BEE">
      <w:pPr>
        <w:rPr>
          <w:rFonts w:ascii="Arial" w:hAnsi="Arial" w:cs="Arial"/>
          <w:sz w:val="22"/>
          <w:szCs w:val="22"/>
        </w:rPr>
      </w:pPr>
    </w:p>
    <w:p w14:paraId="10F1EB66" w14:textId="77777777" w:rsidR="00631BEE" w:rsidRPr="00280566" w:rsidRDefault="00631BEE" w:rsidP="00631BEE">
      <w:pPr>
        <w:jc w:val="center"/>
        <w:outlineLvl w:val="0"/>
        <w:rPr>
          <w:rFonts w:ascii="Arial" w:hAnsi="Arial" w:cs="Arial"/>
          <w:b/>
          <w:sz w:val="28"/>
          <w:szCs w:val="28"/>
        </w:rPr>
      </w:pPr>
      <w:bookmarkStart w:id="11" w:name="ARCMembership"/>
      <w:r w:rsidRPr="00280566">
        <w:rPr>
          <w:rFonts w:ascii="Arial" w:hAnsi="Arial" w:cs="Arial"/>
          <w:b/>
          <w:sz w:val="28"/>
          <w:szCs w:val="28"/>
        </w:rPr>
        <w:lastRenderedPageBreak/>
        <w:t xml:space="preserve">ARC Membership 707 KAR 1:320 Section </w:t>
      </w:r>
      <w:bookmarkEnd w:id="11"/>
      <w:r w:rsidRPr="00280566">
        <w:rPr>
          <w:rFonts w:ascii="Arial" w:hAnsi="Arial" w:cs="Arial"/>
          <w:b/>
          <w:sz w:val="28"/>
          <w:szCs w:val="28"/>
        </w:rPr>
        <w:t>3</w:t>
      </w:r>
    </w:p>
    <w:p w14:paraId="10F1EB67" w14:textId="77777777" w:rsidR="00631BEE" w:rsidRPr="00280566" w:rsidRDefault="00631BEE" w:rsidP="00631BEE">
      <w:pPr>
        <w:jc w:val="center"/>
        <w:rPr>
          <w:rFonts w:ascii="Arial" w:hAnsi="Arial" w:cs="Arial"/>
          <w:b/>
          <w:sz w:val="22"/>
          <w:szCs w:val="22"/>
        </w:rPr>
      </w:pPr>
    </w:p>
    <w:p w14:paraId="10F1EB68"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15</w:t>
      </w:r>
    </w:p>
    <w:p w14:paraId="10F1EB69" w14:textId="77777777" w:rsidR="00631BEE" w:rsidRPr="00280566" w:rsidRDefault="00631BEE" w:rsidP="00631BEE">
      <w:pPr>
        <w:rPr>
          <w:rFonts w:ascii="Arial" w:hAnsi="Arial" w:cs="Arial"/>
          <w:sz w:val="22"/>
          <w:szCs w:val="22"/>
        </w:rPr>
      </w:pPr>
    </w:p>
    <w:p w14:paraId="10F1EB6A"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Notice of Admissions and Release Committee Meeting; Conference Summary/Action Notice form, Admissions and Release Committee Members.  </w:t>
      </w:r>
    </w:p>
    <w:p w14:paraId="10F1EB6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B6C" w14:textId="77777777" w:rsidR="00631BEE" w:rsidRPr="00280566" w:rsidRDefault="00631BEE" w:rsidP="00631BEE">
      <w:pPr>
        <w:numPr>
          <w:ilvl w:val="0"/>
          <w:numId w:val="56"/>
        </w:numPr>
        <w:rPr>
          <w:rFonts w:ascii="Arial" w:hAnsi="Arial" w:cs="Arial"/>
          <w:sz w:val="22"/>
          <w:szCs w:val="22"/>
        </w:rPr>
      </w:pPr>
      <w:r w:rsidRPr="00280566">
        <w:rPr>
          <w:rFonts w:ascii="Arial" w:hAnsi="Arial" w:cs="Arial"/>
          <w:sz w:val="22"/>
          <w:szCs w:val="22"/>
        </w:rPr>
        <w:t>Mark “YES” if the Notice of Admissions and Release Committee Meeting was addressed to the parent(s) or emancipated student , AND,</w:t>
      </w:r>
    </w:p>
    <w:p w14:paraId="10F1EB6D"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The parent(s) or emancipated student signed the Conference Summary/Action Notice, OR</w:t>
      </w:r>
    </w:p>
    <w:p w14:paraId="10F1EB6E"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 xml:space="preserve">The parent(s) or emancipated student participated through alternate means and was sent a copy of the IEP and Conference Summary/Action Notice.  </w:t>
      </w:r>
    </w:p>
    <w:p w14:paraId="10F1EB6F" w14:textId="77777777" w:rsidR="00631BEE" w:rsidRPr="00280566" w:rsidRDefault="00631BEE" w:rsidP="00631BEE">
      <w:pPr>
        <w:rPr>
          <w:rFonts w:ascii="Arial" w:hAnsi="Arial" w:cs="Arial"/>
          <w:sz w:val="22"/>
          <w:szCs w:val="22"/>
        </w:rPr>
      </w:pPr>
    </w:p>
    <w:p w14:paraId="10F1EB70"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Attendees must sign the Conference Summary/Action Notice form.  Typed names are not acceptable.</w:t>
      </w:r>
    </w:p>
    <w:p w14:paraId="10F1EB71" w14:textId="77777777" w:rsidR="00631BEE" w:rsidRPr="00280566" w:rsidRDefault="00631BEE"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8"/>
        <w:gridCol w:w="720"/>
        <w:gridCol w:w="720"/>
      </w:tblGrid>
      <w:tr w:rsidR="00631BEE" w:rsidRPr="00280566" w14:paraId="10F1EB75" w14:textId="77777777" w:rsidTr="00542EE3">
        <w:tc>
          <w:tcPr>
            <w:tcW w:w="8748" w:type="dxa"/>
          </w:tcPr>
          <w:p w14:paraId="10F1EB72" w14:textId="77777777" w:rsidR="00631BEE" w:rsidRPr="00280566" w:rsidRDefault="00631BEE" w:rsidP="00542EE3">
            <w:pPr>
              <w:rPr>
                <w:rFonts w:ascii="Arial" w:hAnsi="Arial" w:cs="Arial"/>
                <w:b/>
                <w:sz w:val="22"/>
                <w:szCs w:val="22"/>
              </w:rPr>
            </w:pPr>
          </w:p>
        </w:tc>
        <w:tc>
          <w:tcPr>
            <w:tcW w:w="720" w:type="dxa"/>
          </w:tcPr>
          <w:p w14:paraId="10F1EB7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B7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B83" w14:textId="77777777" w:rsidTr="00542EE3">
        <w:trPr>
          <w:trHeight w:val="70"/>
        </w:trPr>
        <w:tc>
          <w:tcPr>
            <w:tcW w:w="8748" w:type="dxa"/>
          </w:tcPr>
          <w:p w14:paraId="10F1EB76" w14:textId="77777777" w:rsidR="00631BEE" w:rsidRPr="00280566" w:rsidRDefault="00631BEE" w:rsidP="00542EE3">
            <w:pPr>
              <w:rPr>
                <w:rFonts w:ascii="Arial" w:hAnsi="Arial" w:cs="Arial"/>
                <w:sz w:val="22"/>
                <w:szCs w:val="22"/>
              </w:rPr>
            </w:pPr>
            <w:r w:rsidRPr="00280566">
              <w:rPr>
                <w:rFonts w:ascii="Arial" w:hAnsi="Arial" w:cs="Arial"/>
                <w:sz w:val="22"/>
                <w:szCs w:val="22"/>
              </w:rPr>
              <w:t>15.  Parent (in attendance) OR</w:t>
            </w:r>
          </w:p>
          <w:p w14:paraId="10F1EB77" w14:textId="77777777" w:rsidR="00631BEE" w:rsidRPr="00280566" w:rsidRDefault="00631BEE" w:rsidP="00542EE3">
            <w:pPr>
              <w:rPr>
                <w:rFonts w:ascii="Arial" w:hAnsi="Arial" w:cs="Arial"/>
                <w:sz w:val="22"/>
                <w:szCs w:val="22"/>
              </w:rPr>
            </w:pPr>
          </w:p>
          <w:p w14:paraId="10F1EB78"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In cases where the parent did not attend, documentation shows that all of the following occurred:  </w:t>
            </w:r>
          </w:p>
          <w:p w14:paraId="10F1EB79" w14:textId="77777777" w:rsidR="00631BEE" w:rsidRPr="00280566" w:rsidRDefault="00631BEE" w:rsidP="00631BEE">
            <w:pPr>
              <w:numPr>
                <w:ilvl w:val="0"/>
                <w:numId w:val="40"/>
              </w:numPr>
              <w:rPr>
                <w:rFonts w:ascii="Arial" w:hAnsi="Arial" w:cs="Arial"/>
                <w:sz w:val="22"/>
                <w:szCs w:val="22"/>
              </w:rPr>
            </w:pPr>
            <w:r w:rsidRPr="00280566">
              <w:rPr>
                <w:rFonts w:ascii="Arial" w:hAnsi="Arial" w:cs="Arial"/>
                <w:sz w:val="22"/>
                <w:szCs w:val="22"/>
              </w:rPr>
              <w:t>parents received written notification of the meeting;</w:t>
            </w:r>
          </w:p>
          <w:p w14:paraId="10F1EB7A" w14:textId="77777777" w:rsidR="00631BEE" w:rsidRPr="00280566" w:rsidRDefault="00631BEE" w:rsidP="00542EE3">
            <w:pPr>
              <w:ind w:left="720"/>
              <w:rPr>
                <w:rFonts w:ascii="Arial" w:hAnsi="Arial" w:cs="Arial"/>
                <w:sz w:val="22"/>
                <w:szCs w:val="22"/>
              </w:rPr>
            </w:pPr>
            <w:r w:rsidRPr="00280566">
              <w:rPr>
                <w:rFonts w:ascii="Arial" w:hAnsi="Arial" w:cs="Arial"/>
                <w:sz w:val="22"/>
                <w:szCs w:val="22"/>
              </w:rPr>
              <w:t>_____  Yes      _____ No</w:t>
            </w:r>
          </w:p>
          <w:p w14:paraId="10F1EB7B" w14:textId="77777777" w:rsidR="00631BEE" w:rsidRPr="00280566" w:rsidRDefault="00631BEE" w:rsidP="00631BEE">
            <w:pPr>
              <w:numPr>
                <w:ilvl w:val="0"/>
                <w:numId w:val="40"/>
              </w:numPr>
              <w:rPr>
                <w:rFonts w:ascii="Arial" w:hAnsi="Arial" w:cs="Arial"/>
                <w:sz w:val="22"/>
                <w:szCs w:val="22"/>
              </w:rPr>
            </w:pPr>
            <w:r w:rsidRPr="00280566">
              <w:rPr>
                <w:rFonts w:ascii="Arial" w:hAnsi="Arial" w:cs="Arial"/>
                <w:sz w:val="22"/>
                <w:szCs w:val="22"/>
              </w:rPr>
              <w:t>parents were offered alternative meeting time and location;</w:t>
            </w:r>
          </w:p>
          <w:p w14:paraId="10F1EB7C" w14:textId="77777777" w:rsidR="00631BEE" w:rsidRPr="00280566" w:rsidRDefault="00631BEE" w:rsidP="00542EE3">
            <w:pPr>
              <w:ind w:left="720"/>
              <w:rPr>
                <w:rFonts w:ascii="Arial" w:hAnsi="Arial" w:cs="Arial"/>
                <w:sz w:val="22"/>
                <w:szCs w:val="22"/>
              </w:rPr>
            </w:pPr>
            <w:r w:rsidRPr="00280566">
              <w:rPr>
                <w:rFonts w:ascii="Arial" w:hAnsi="Arial" w:cs="Arial"/>
                <w:sz w:val="22"/>
                <w:szCs w:val="22"/>
              </w:rPr>
              <w:t>_____ Yes     ______ No</w:t>
            </w:r>
          </w:p>
          <w:p w14:paraId="10F1EB7D" w14:textId="77777777" w:rsidR="00631BEE" w:rsidRPr="00280566" w:rsidRDefault="00631BEE" w:rsidP="00631BEE">
            <w:pPr>
              <w:numPr>
                <w:ilvl w:val="0"/>
                <w:numId w:val="40"/>
              </w:numPr>
              <w:rPr>
                <w:rFonts w:ascii="Arial" w:hAnsi="Arial" w:cs="Arial"/>
                <w:sz w:val="22"/>
                <w:szCs w:val="22"/>
              </w:rPr>
            </w:pPr>
            <w:r w:rsidRPr="00280566">
              <w:rPr>
                <w:rFonts w:ascii="Arial" w:hAnsi="Arial" w:cs="Arial"/>
                <w:sz w:val="22"/>
                <w:szCs w:val="22"/>
              </w:rPr>
              <w:t>parents were given the opportunity for alternate means of participation (e.g., informal conference, phone conferencing, ARC conference call, e-mail, home visit, survey); and</w:t>
            </w:r>
          </w:p>
          <w:p w14:paraId="10F1EB7E" w14:textId="77777777" w:rsidR="00631BEE" w:rsidRPr="00280566" w:rsidRDefault="00631BEE" w:rsidP="00542EE3">
            <w:pPr>
              <w:ind w:left="720"/>
              <w:rPr>
                <w:rFonts w:ascii="Arial" w:hAnsi="Arial" w:cs="Arial"/>
                <w:sz w:val="22"/>
                <w:szCs w:val="22"/>
              </w:rPr>
            </w:pPr>
            <w:r w:rsidRPr="00280566">
              <w:rPr>
                <w:rFonts w:ascii="Arial" w:hAnsi="Arial" w:cs="Arial"/>
                <w:sz w:val="22"/>
                <w:szCs w:val="22"/>
              </w:rPr>
              <w:t>_____ Yes     ______ No</w:t>
            </w:r>
          </w:p>
          <w:p w14:paraId="10F1EB7F" w14:textId="77777777" w:rsidR="00631BEE" w:rsidRPr="00280566" w:rsidRDefault="00631BEE" w:rsidP="00631BEE">
            <w:pPr>
              <w:numPr>
                <w:ilvl w:val="0"/>
                <w:numId w:val="40"/>
              </w:numPr>
              <w:rPr>
                <w:rFonts w:ascii="Arial" w:hAnsi="Arial" w:cs="Arial"/>
                <w:i/>
                <w:sz w:val="22"/>
                <w:szCs w:val="22"/>
              </w:rPr>
            </w:pPr>
            <w:r w:rsidRPr="00280566">
              <w:rPr>
                <w:rFonts w:ascii="Arial" w:hAnsi="Arial" w:cs="Arial"/>
                <w:sz w:val="22"/>
                <w:szCs w:val="22"/>
              </w:rPr>
              <w:t xml:space="preserve">parents were sent a copy of the IEP and ARC Conference Summary (as indicated on ARC Conference Summary by </w:t>
            </w:r>
            <w:r w:rsidRPr="00280566">
              <w:rPr>
                <w:rFonts w:ascii="Arial" w:hAnsi="Arial" w:cs="Arial"/>
                <w:sz w:val="22"/>
                <w:szCs w:val="22"/>
                <w:u w:val="single"/>
              </w:rPr>
              <w:t>method and date</w:t>
            </w:r>
            <w:r w:rsidRPr="00280566">
              <w:rPr>
                <w:rFonts w:ascii="Arial" w:hAnsi="Arial" w:cs="Arial"/>
                <w:sz w:val="22"/>
                <w:szCs w:val="22"/>
              </w:rPr>
              <w:t>).</w:t>
            </w:r>
          </w:p>
          <w:p w14:paraId="10F1EB80" w14:textId="77777777" w:rsidR="00631BEE" w:rsidRPr="00280566" w:rsidRDefault="00631BEE" w:rsidP="00542EE3">
            <w:pPr>
              <w:ind w:left="720"/>
              <w:rPr>
                <w:rFonts w:ascii="Arial" w:hAnsi="Arial" w:cs="Arial"/>
                <w:sz w:val="22"/>
                <w:szCs w:val="22"/>
              </w:rPr>
            </w:pPr>
            <w:r w:rsidRPr="00280566">
              <w:rPr>
                <w:rFonts w:ascii="Arial" w:hAnsi="Arial" w:cs="Arial"/>
                <w:sz w:val="22"/>
                <w:szCs w:val="22"/>
              </w:rPr>
              <w:t>_____ Yes     ______ No</w:t>
            </w:r>
          </w:p>
        </w:tc>
        <w:tc>
          <w:tcPr>
            <w:tcW w:w="720" w:type="dxa"/>
          </w:tcPr>
          <w:p w14:paraId="10F1EB81" w14:textId="77777777" w:rsidR="00631BEE" w:rsidRPr="00280566" w:rsidRDefault="00631BEE" w:rsidP="00542EE3">
            <w:pPr>
              <w:rPr>
                <w:rFonts w:ascii="Arial" w:hAnsi="Arial" w:cs="Arial"/>
                <w:sz w:val="22"/>
                <w:szCs w:val="22"/>
              </w:rPr>
            </w:pPr>
          </w:p>
        </w:tc>
        <w:tc>
          <w:tcPr>
            <w:tcW w:w="720" w:type="dxa"/>
          </w:tcPr>
          <w:p w14:paraId="10F1EB82" w14:textId="77777777" w:rsidR="00631BEE" w:rsidRPr="00280566" w:rsidRDefault="00631BEE" w:rsidP="00542EE3">
            <w:pPr>
              <w:rPr>
                <w:rFonts w:ascii="Arial" w:hAnsi="Arial" w:cs="Arial"/>
                <w:sz w:val="22"/>
                <w:szCs w:val="22"/>
              </w:rPr>
            </w:pPr>
          </w:p>
        </w:tc>
      </w:tr>
    </w:tbl>
    <w:p w14:paraId="10F1EB84"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B89" w14:textId="77777777" w:rsidTr="00542EE3">
        <w:tc>
          <w:tcPr>
            <w:tcW w:w="10152" w:type="dxa"/>
          </w:tcPr>
          <w:p w14:paraId="10F1EB85"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B86" w14:textId="77777777" w:rsidR="00631BEE" w:rsidRPr="00280566" w:rsidRDefault="00631BEE" w:rsidP="00542EE3">
            <w:pPr>
              <w:tabs>
                <w:tab w:val="left" w:pos="360"/>
              </w:tabs>
              <w:rPr>
                <w:rFonts w:ascii="Arial" w:hAnsi="Arial" w:cs="Arial"/>
                <w:sz w:val="22"/>
                <w:szCs w:val="22"/>
              </w:rPr>
            </w:pPr>
          </w:p>
          <w:p w14:paraId="10F1EB87" w14:textId="77777777" w:rsidR="00631BEE" w:rsidRPr="00280566" w:rsidRDefault="00631BEE" w:rsidP="00542EE3">
            <w:pPr>
              <w:tabs>
                <w:tab w:val="left" w:pos="360"/>
              </w:tabs>
              <w:rPr>
                <w:rFonts w:ascii="Arial" w:hAnsi="Arial" w:cs="Arial"/>
                <w:sz w:val="22"/>
                <w:szCs w:val="22"/>
              </w:rPr>
            </w:pPr>
          </w:p>
          <w:p w14:paraId="10F1EB88" w14:textId="77777777" w:rsidR="00631BEE" w:rsidRPr="00280566" w:rsidRDefault="00631BEE" w:rsidP="00542EE3">
            <w:pPr>
              <w:tabs>
                <w:tab w:val="left" w:pos="360"/>
              </w:tabs>
              <w:rPr>
                <w:rFonts w:ascii="Arial" w:hAnsi="Arial" w:cs="Arial"/>
                <w:sz w:val="22"/>
                <w:szCs w:val="22"/>
              </w:rPr>
            </w:pPr>
          </w:p>
        </w:tc>
      </w:tr>
    </w:tbl>
    <w:p w14:paraId="10F1EB8A" w14:textId="77777777" w:rsidR="00631BEE" w:rsidRPr="00280566" w:rsidRDefault="00631BEE" w:rsidP="00631BEE">
      <w:pPr>
        <w:rPr>
          <w:rFonts w:ascii="Arial" w:hAnsi="Arial" w:cs="Arial"/>
          <w:sz w:val="22"/>
          <w:szCs w:val="22"/>
          <w:u w:val="single"/>
        </w:rPr>
      </w:pPr>
    </w:p>
    <w:p w14:paraId="10F1EB8B"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Items 16-18</w:t>
      </w:r>
    </w:p>
    <w:p w14:paraId="10F1EB8C" w14:textId="77777777" w:rsidR="00631BEE" w:rsidRPr="00280566" w:rsidRDefault="00631BEE" w:rsidP="00631BEE">
      <w:pPr>
        <w:rPr>
          <w:rFonts w:ascii="Arial" w:hAnsi="Arial" w:cs="Arial"/>
          <w:sz w:val="22"/>
          <w:szCs w:val="22"/>
        </w:rPr>
      </w:pPr>
    </w:p>
    <w:p w14:paraId="10F1EB8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Notice of Admissions and Release Committee Meeting; Conference Summary/Action Notice</w:t>
      </w:r>
    </w:p>
    <w:p w14:paraId="10F1EB8E" w14:textId="77777777" w:rsidR="00631BEE" w:rsidRPr="00280566" w:rsidRDefault="00631BEE" w:rsidP="00631BEE">
      <w:pPr>
        <w:rPr>
          <w:rFonts w:ascii="Arial" w:hAnsi="Arial" w:cs="Arial"/>
          <w:sz w:val="22"/>
          <w:szCs w:val="22"/>
        </w:rPr>
      </w:pPr>
    </w:p>
    <w:p w14:paraId="10F1EB8F"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B90"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Mark “YES” if the member(s) under 16, 17, and 18 was listed on the Notice of Admissions and Release Committee Meeting, AND,</w:t>
      </w:r>
    </w:p>
    <w:p w14:paraId="10F1EB91"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Signed the Conference Summary/Action Notice, OR</w:t>
      </w:r>
    </w:p>
    <w:p w14:paraId="10F1EB92"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Was excused prior to the ARC meeting (see requirements for #22 and #23 below).</w:t>
      </w:r>
    </w:p>
    <w:p w14:paraId="10F1EB93" w14:textId="77777777" w:rsidR="00631BEE" w:rsidRPr="00280566" w:rsidRDefault="00631BEE" w:rsidP="00631BEE">
      <w:pPr>
        <w:ind w:left="360"/>
        <w:rPr>
          <w:rFonts w:ascii="Arial" w:hAnsi="Arial" w:cs="Arial"/>
          <w:bCs/>
          <w:sz w:val="22"/>
          <w:szCs w:val="22"/>
        </w:rPr>
      </w:pPr>
    </w:p>
    <w:p w14:paraId="10F1EB94" w14:textId="77777777" w:rsidR="00631BEE" w:rsidRPr="00280566" w:rsidRDefault="00631BEE" w:rsidP="00631BEE">
      <w:pPr>
        <w:ind w:left="360"/>
        <w:rPr>
          <w:rFonts w:ascii="Arial" w:hAnsi="Arial" w:cs="Arial"/>
          <w:sz w:val="22"/>
          <w:szCs w:val="22"/>
        </w:rPr>
      </w:pPr>
      <w:r w:rsidRPr="00280566">
        <w:rPr>
          <w:rFonts w:ascii="Arial" w:hAnsi="Arial" w:cs="Arial"/>
          <w:bCs/>
          <w:sz w:val="22"/>
          <w:szCs w:val="22"/>
        </w:rPr>
        <w:t xml:space="preserve">For </w:t>
      </w:r>
      <w:r w:rsidRPr="00280566">
        <w:rPr>
          <w:rFonts w:ascii="Arial" w:hAnsi="Arial" w:cs="Arial"/>
          <w:sz w:val="22"/>
          <w:szCs w:val="22"/>
        </w:rPr>
        <w:t>regular education teacher:</w:t>
      </w:r>
    </w:p>
    <w:p w14:paraId="10F1EB95" w14:textId="77777777" w:rsidR="00631BEE" w:rsidRPr="00280566" w:rsidRDefault="00631BEE" w:rsidP="00631BEE">
      <w:pPr>
        <w:pStyle w:val="ListParagraph"/>
        <w:numPr>
          <w:ilvl w:val="0"/>
          <w:numId w:val="83"/>
        </w:numPr>
        <w:rPr>
          <w:rFonts w:ascii="Arial" w:hAnsi="Arial" w:cs="Arial"/>
          <w:bCs/>
          <w:sz w:val="22"/>
          <w:szCs w:val="22"/>
        </w:rPr>
      </w:pPr>
      <w:r w:rsidRPr="00280566">
        <w:rPr>
          <w:rFonts w:ascii="Arial" w:hAnsi="Arial" w:cs="Arial"/>
          <w:sz w:val="22"/>
          <w:szCs w:val="22"/>
        </w:rPr>
        <w:lastRenderedPageBreak/>
        <w:t xml:space="preserve">Mark “YES” for regular education teacher of the child </w:t>
      </w:r>
      <w:r w:rsidRPr="00280566">
        <w:rPr>
          <w:rFonts w:ascii="Arial" w:hAnsi="Arial" w:cs="Arial"/>
          <w:sz w:val="22"/>
          <w:szCs w:val="22"/>
          <w:highlight w:val="yellow"/>
        </w:rPr>
        <w:t>who provides information about the general curriculum for same age peers</w:t>
      </w:r>
      <w:r w:rsidRPr="00280566">
        <w:rPr>
          <w:rFonts w:ascii="Arial" w:hAnsi="Arial" w:cs="Arial"/>
          <w:sz w:val="22"/>
          <w:szCs w:val="22"/>
        </w:rPr>
        <w:t>; OR</w:t>
      </w:r>
    </w:p>
    <w:p w14:paraId="10F1EB96" w14:textId="77777777" w:rsidR="00631BEE" w:rsidRPr="00280566" w:rsidRDefault="00631BEE" w:rsidP="00631BEE">
      <w:pPr>
        <w:numPr>
          <w:ilvl w:val="0"/>
          <w:numId w:val="55"/>
        </w:numPr>
        <w:rPr>
          <w:rFonts w:ascii="Arial" w:hAnsi="Arial" w:cs="Arial"/>
          <w:bCs/>
          <w:sz w:val="22"/>
          <w:szCs w:val="22"/>
        </w:rPr>
      </w:pPr>
      <w:r w:rsidRPr="00280566">
        <w:rPr>
          <w:rFonts w:ascii="Arial" w:hAnsi="Arial" w:cs="Arial"/>
          <w:sz w:val="22"/>
          <w:szCs w:val="22"/>
        </w:rPr>
        <w:t>Mark “YES” for a regular education teacher who is knowledgeable of the grade level curriculum for the child if the child is not currently participating in regular education classes.</w:t>
      </w:r>
    </w:p>
    <w:p w14:paraId="10F1EB97" w14:textId="77777777" w:rsidR="00631BEE" w:rsidRPr="00280566" w:rsidRDefault="00631BEE" w:rsidP="00631BEE">
      <w:pPr>
        <w:rPr>
          <w:rFonts w:ascii="Arial" w:hAnsi="Arial" w:cs="Arial"/>
          <w:sz w:val="22"/>
          <w:szCs w:val="22"/>
        </w:rPr>
      </w:pPr>
    </w:p>
    <w:p w14:paraId="10F1EB98" w14:textId="77777777" w:rsidR="00631BEE" w:rsidRPr="00280566" w:rsidRDefault="00631BEE" w:rsidP="00631BEE">
      <w:pPr>
        <w:ind w:left="360"/>
        <w:rPr>
          <w:rFonts w:ascii="Arial" w:hAnsi="Arial" w:cs="Arial"/>
          <w:bCs/>
          <w:sz w:val="22"/>
          <w:szCs w:val="22"/>
        </w:rPr>
      </w:pPr>
      <w:r w:rsidRPr="00280566">
        <w:rPr>
          <w:rFonts w:ascii="Arial" w:hAnsi="Arial" w:cs="Arial"/>
          <w:bCs/>
          <w:sz w:val="22"/>
          <w:szCs w:val="22"/>
        </w:rPr>
        <w:t>For special education teacher:</w:t>
      </w:r>
    </w:p>
    <w:p w14:paraId="10F1EB99" w14:textId="77777777" w:rsidR="00631BEE" w:rsidRPr="00280566" w:rsidRDefault="00631BEE" w:rsidP="00631BEE">
      <w:pPr>
        <w:numPr>
          <w:ilvl w:val="0"/>
          <w:numId w:val="68"/>
        </w:numPr>
        <w:rPr>
          <w:rFonts w:ascii="Arial" w:hAnsi="Arial" w:cs="Arial"/>
          <w:bCs/>
          <w:sz w:val="22"/>
          <w:szCs w:val="22"/>
        </w:rPr>
      </w:pPr>
      <w:r w:rsidRPr="00280566">
        <w:rPr>
          <w:rFonts w:ascii="Arial" w:hAnsi="Arial" w:cs="Arial"/>
          <w:bCs/>
          <w:sz w:val="22"/>
          <w:szCs w:val="22"/>
        </w:rPr>
        <w:t>Mark “YES” for a special education teacher of the child who currently has an IEP; OR</w:t>
      </w:r>
    </w:p>
    <w:p w14:paraId="10F1EB9A" w14:textId="77777777" w:rsidR="00631BEE" w:rsidRPr="00280566" w:rsidRDefault="00631BEE" w:rsidP="00631BEE">
      <w:pPr>
        <w:numPr>
          <w:ilvl w:val="0"/>
          <w:numId w:val="68"/>
        </w:numPr>
        <w:rPr>
          <w:rFonts w:ascii="Arial" w:hAnsi="Arial" w:cs="Arial"/>
          <w:bCs/>
          <w:sz w:val="22"/>
          <w:szCs w:val="22"/>
        </w:rPr>
      </w:pPr>
      <w:r w:rsidRPr="00280566">
        <w:rPr>
          <w:rFonts w:ascii="Arial" w:hAnsi="Arial" w:cs="Arial"/>
          <w:bCs/>
          <w:sz w:val="22"/>
          <w:szCs w:val="22"/>
        </w:rPr>
        <w:t>Mark “YES” for a special education teacher knowledgeable of the child’s suspected disability, if the child is being referred for special education and has not been identified as a child with a disability under IDEA.</w:t>
      </w:r>
    </w:p>
    <w:p w14:paraId="10F1EB9B" w14:textId="77777777" w:rsidR="00631BEE" w:rsidRPr="00280566" w:rsidRDefault="00631BEE" w:rsidP="00631BEE">
      <w:pPr>
        <w:ind w:left="360"/>
        <w:rPr>
          <w:rFonts w:ascii="Arial" w:hAnsi="Arial" w:cs="Arial"/>
          <w:bCs/>
          <w:sz w:val="22"/>
          <w:szCs w:val="22"/>
        </w:rPr>
      </w:pPr>
    </w:p>
    <w:p w14:paraId="10F1EB9C" w14:textId="77777777" w:rsidR="00631BEE" w:rsidRPr="00280566" w:rsidRDefault="00631BEE" w:rsidP="00631BEE">
      <w:pPr>
        <w:rPr>
          <w:rFonts w:ascii="Arial" w:hAnsi="Arial" w:cs="Arial"/>
          <w:sz w:val="22"/>
          <w:szCs w:val="22"/>
          <w:highlight w:val="yellow"/>
        </w:rPr>
      </w:pPr>
      <w:r w:rsidRPr="00280566">
        <w:rPr>
          <w:rFonts w:ascii="Arial" w:hAnsi="Arial" w:cs="Arial"/>
          <w:b/>
          <w:sz w:val="22"/>
          <w:szCs w:val="22"/>
          <w:highlight w:val="yellow"/>
        </w:rPr>
        <w:t>Notes</w:t>
      </w:r>
      <w:r w:rsidRPr="00280566">
        <w:rPr>
          <w:rFonts w:ascii="Arial" w:hAnsi="Arial" w:cs="Arial"/>
          <w:sz w:val="22"/>
          <w:szCs w:val="22"/>
          <w:highlight w:val="yellow"/>
        </w:rPr>
        <w:t xml:space="preserve">:  </w:t>
      </w:r>
    </w:p>
    <w:p w14:paraId="10F1EB9D" w14:textId="77777777" w:rsidR="00631BEE" w:rsidRPr="00280566" w:rsidRDefault="00631BEE" w:rsidP="00631BEE">
      <w:pPr>
        <w:pStyle w:val="ListParagraph"/>
        <w:numPr>
          <w:ilvl w:val="0"/>
          <w:numId w:val="77"/>
        </w:numPr>
        <w:rPr>
          <w:rFonts w:ascii="Arial" w:hAnsi="Arial" w:cs="Arial"/>
          <w:bCs/>
          <w:sz w:val="22"/>
          <w:szCs w:val="22"/>
        </w:rPr>
      </w:pPr>
      <w:r w:rsidRPr="00280566">
        <w:rPr>
          <w:rFonts w:ascii="Arial" w:hAnsi="Arial" w:cs="Arial"/>
          <w:sz w:val="22"/>
          <w:szCs w:val="22"/>
          <w:highlight w:val="yellow"/>
        </w:rPr>
        <w:t xml:space="preserve">Dually certified personnel </w:t>
      </w:r>
      <w:ins w:id="12" w:author="Author">
        <w:r w:rsidRPr="00280566">
          <w:rPr>
            <w:rFonts w:ascii="Arial" w:hAnsi="Arial" w:cs="Arial"/>
            <w:sz w:val="22"/>
            <w:szCs w:val="22"/>
            <w:highlight w:val="yellow"/>
          </w:rPr>
          <w:t>in grade K-12</w:t>
        </w:r>
      </w:ins>
      <w:r w:rsidRPr="00280566">
        <w:rPr>
          <w:rFonts w:ascii="Arial" w:hAnsi="Arial" w:cs="Arial"/>
          <w:sz w:val="22"/>
          <w:szCs w:val="22"/>
          <w:highlight w:val="yellow"/>
        </w:rPr>
        <w:t xml:space="preserve"> may not serve in multiple roles.  For example, a special education teacher who is also certified in regular education cannot serve as the special education teacher and the regular education teacher (see below for preschool requirements).</w:t>
      </w:r>
    </w:p>
    <w:p w14:paraId="10F1EB9E" w14:textId="77777777" w:rsidR="00631BEE" w:rsidRPr="00280566" w:rsidRDefault="00631BEE" w:rsidP="00631BEE">
      <w:pPr>
        <w:pStyle w:val="ListParagraph"/>
        <w:numPr>
          <w:ilvl w:val="0"/>
          <w:numId w:val="77"/>
        </w:numPr>
        <w:rPr>
          <w:rFonts w:ascii="Arial" w:hAnsi="Arial" w:cs="Arial"/>
          <w:bCs/>
          <w:sz w:val="22"/>
          <w:szCs w:val="22"/>
          <w:highlight w:val="yellow"/>
        </w:rPr>
      </w:pPr>
      <w:r w:rsidRPr="00280566">
        <w:rPr>
          <w:rFonts w:ascii="Arial" w:hAnsi="Arial" w:cs="Arial"/>
          <w:sz w:val="22"/>
          <w:szCs w:val="22"/>
          <w:highlight w:val="yellow"/>
        </w:rPr>
        <w:t xml:space="preserve">ARCs of students who are </w:t>
      </w:r>
      <w:ins w:id="13" w:author="Author">
        <w:r w:rsidRPr="00280566">
          <w:rPr>
            <w:rFonts w:ascii="Arial" w:hAnsi="Arial" w:cs="Arial"/>
            <w:sz w:val="22"/>
            <w:szCs w:val="22"/>
            <w:highlight w:val="yellow"/>
          </w:rPr>
          <w:t xml:space="preserve">in </w:t>
        </w:r>
      </w:ins>
      <w:r w:rsidRPr="00280566">
        <w:rPr>
          <w:rFonts w:ascii="Arial" w:hAnsi="Arial" w:cs="Arial"/>
          <w:sz w:val="22"/>
          <w:szCs w:val="22"/>
          <w:highlight w:val="yellow"/>
        </w:rPr>
        <w:t>home/hospital placements must meet the same requirements under 707 KAR 1:320 Section 3 (this does not apply to students in private schools).</w:t>
      </w:r>
    </w:p>
    <w:p w14:paraId="10F1EB9F" w14:textId="77777777" w:rsidR="00631BEE" w:rsidRPr="00280566" w:rsidRDefault="00631BEE" w:rsidP="00631BEE">
      <w:pPr>
        <w:ind w:left="360"/>
        <w:rPr>
          <w:rFonts w:ascii="Arial" w:hAnsi="Arial" w:cs="Arial"/>
          <w:bCs/>
          <w:sz w:val="18"/>
          <w:szCs w:val="22"/>
        </w:rPr>
      </w:pPr>
    </w:p>
    <w:p w14:paraId="10F1EBA0" w14:textId="77777777" w:rsidR="00631BEE" w:rsidRPr="00280566" w:rsidRDefault="00631BEE" w:rsidP="00631BEE">
      <w:pPr>
        <w:ind w:left="360"/>
        <w:rPr>
          <w:rFonts w:ascii="Arial" w:hAnsi="Arial" w:cs="Arial"/>
          <w:bCs/>
          <w:sz w:val="22"/>
          <w:szCs w:val="22"/>
        </w:rPr>
      </w:pPr>
      <w:r w:rsidRPr="00280566">
        <w:rPr>
          <w:rFonts w:ascii="Arial" w:hAnsi="Arial" w:cs="Arial"/>
          <w:bCs/>
          <w:sz w:val="22"/>
          <w:szCs w:val="22"/>
        </w:rPr>
        <w:t xml:space="preserve">For preschool teacher: </w:t>
      </w:r>
    </w:p>
    <w:p w14:paraId="10F1EBA1" w14:textId="77777777" w:rsidR="00631BEE" w:rsidRPr="00280566" w:rsidRDefault="00631BEE" w:rsidP="00631BEE">
      <w:pPr>
        <w:numPr>
          <w:ilvl w:val="0"/>
          <w:numId w:val="13"/>
        </w:numPr>
        <w:rPr>
          <w:rFonts w:ascii="Arial" w:hAnsi="Arial" w:cs="Arial"/>
          <w:bCs/>
          <w:sz w:val="22"/>
          <w:szCs w:val="22"/>
        </w:rPr>
      </w:pPr>
      <w:r w:rsidRPr="00280566">
        <w:rPr>
          <w:rFonts w:ascii="Arial" w:hAnsi="Arial" w:cs="Arial"/>
          <w:bCs/>
          <w:sz w:val="22"/>
          <w:szCs w:val="22"/>
        </w:rPr>
        <w:t xml:space="preserve">Mark “YES” for regular and special education teacher if the Notice of Admissions and Release Committee Meeting includes a preschool teacher who is Interdisciplinary Early Childhood Education (IECE) certified AND, </w:t>
      </w:r>
    </w:p>
    <w:p w14:paraId="10F1EBA2" w14:textId="77777777" w:rsidR="00631BEE" w:rsidRPr="00280566" w:rsidRDefault="00631BEE" w:rsidP="00631BEE">
      <w:pPr>
        <w:numPr>
          <w:ilvl w:val="0"/>
          <w:numId w:val="13"/>
        </w:numPr>
        <w:rPr>
          <w:rFonts w:ascii="Arial" w:hAnsi="Arial" w:cs="Arial"/>
          <w:bCs/>
          <w:sz w:val="22"/>
          <w:szCs w:val="22"/>
        </w:rPr>
      </w:pPr>
      <w:r w:rsidRPr="00280566">
        <w:rPr>
          <w:rFonts w:ascii="Arial" w:hAnsi="Arial" w:cs="Arial"/>
          <w:bCs/>
          <w:sz w:val="22"/>
          <w:szCs w:val="22"/>
        </w:rPr>
        <w:t xml:space="preserve">The preschool teacher signs the Conference Summary/Action Notice and the ARC documents that the person served both roles by noting “IECE” after signature. </w:t>
      </w:r>
    </w:p>
    <w:p w14:paraId="10F1EBA3" w14:textId="77777777" w:rsidR="00631BEE" w:rsidRPr="00280566" w:rsidRDefault="00631BEE" w:rsidP="00631BEE">
      <w:pPr>
        <w:ind w:left="360"/>
        <w:rPr>
          <w:rFonts w:ascii="Arial" w:hAnsi="Arial" w:cs="Arial"/>
          <w:bCs/>
          <w:sz w:val="18"/>
          <w:szCs w:val="22"/>
        </w:rPr>
      </w:pPr>
    </w:p>
    <w:p w14:paraId="10F1EBA4" w14:textId="77777777" w:rsidR="00631BEE" w:rsidRPr="00280566" w:rsidRDefault="00631BEE" w:rsidP="00631BEE">
      <w:pPr>
        <w:ind w:left="360"/>
        <w:rPr>
          <w:rFonts w:ascii="Arial" w:hAnsi="Arial" w:cs="Arial"/>
          <w:bCs/>
          <w:sz w:val="22"/>
          <w:szCs w:val="22"/>
        </w:rPr>
      </w:pPr>
      <w:r w:rsidRPr="00280566">
        <w:rPr>
          <w:rFonts w:ascii="Arial" w:hAnsi="Arial" w:cs="Arial"/>
          <w:bCs/>
          <w:sz w:val="22"/>
          <w:szCs w:val="22"/>
        </w:rPr>
        <w:t xml:space="preserve">For students identified for Speech/Language services only: </w:t>
      </w:r>
    </w:p>
    <w:p w14:paraId="10F1EBA5" w14:textId="77777777" w:rsidR="00631BEE" w:rsidRPr="00280566" w:rsidRDefault="00631BEE" w:rsidP="00631BEE">
      <w:pPr>
        <w:numPr>
          <w:ilvl w:val="0"/>
          <w:numId w:val="13"/>
        </w:numPr>
        <w:rPr>
          <w:rFonts w:ascii="Arial" w:hAnsi="Arial" w:cs="Arial"/>
          <w:bCs/>
          <w:sz w:val="22"/>
          <w:szCs w:val="22"/>
        </w:rPr>
      </w:pPr>
      <w:r w:rsidRPr="00280566">
        <w:rPr>
          <w:rFonts w:ascii="Arial" w:hAnsi="Arial" w:cs="Arial"/>
          <w:bCs/>
          <w:sz w:val="22"/>
          <w:szCs w:val="22"/>
        </w:rPr>
        <w:t xml:space="preserve">Mark “YES” for special education teacher if the Notice of Admissions and Release Committee Meeting includes an SLP AND, </w:t>
      </w:r>
    </w:p>
    <w:p w14:paraId="10F1EBA6"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bCs/>
          <w:sz w:val="22"/>
          <w:szCs w:val="22"/>
        </w:rPr>
        <w:t>The SLP signs the Conference Summary/Action Notice.</w:t>
      </w:r>
    </w:p>
    <w:p w14:paraId="10F1EBA7" w14:textId="77777777" w:rsidR="00631BEE" w:rsidRPr="00280566" w:rsidRDefault="00631BEE" w:rsidP="00631BEE">
      <w:pPr>
        <w:rPr>
          <w:rFonts w:ascii="Arial" w:hAnsi="Arial" w:cs="Arial"/>
          <w:sz w:val="18"/>
          <w:szCs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8"/>
        <w:gridCol w:w="720"/>
        <w:gridCol w:w="684"/>
      </w:tblGrid>
      <w:tr w:rsidR="00631BEE" w:rsidRPr="00280566" w14:paraId="10F1EBAB" w14:textId="77777777" w:rsidTr="00542EE3">
        <w:tc>
          <w:tcPr>
            <w:tcW w:w="8748" w:type="dxa"/>
          </w:tcPr>
          <w:p w14:paraId="10F1EBA8" w14:textId="77777777" w:rsidR="00631BEE" w:rsidRPr="00280566" w:rsidRDefault="00631BEE" w:rsidP="00542EE3">
            <w:pPr>
              <w:rPr>
                <w:rFonts w:ascii="Arial" w:hAnsi="Arial" w:cs="Arial"/>
                <w:b/>
                <w:sz w:val="22"/>
                <w:szCs w:val="22"/>
              </w:rPr>
            </w:pPr>
          </w:p>
        </w:tc>
        <w:tc>
          <w:tcPr>
            <w:tcW w:w="720" w:type="dxa"/>
          </w:tcPr>
          <w:p w14:paraId="10F1EBA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84" w:type="dxa"/>
          </w:tcPr>
          <w:p w14:paraId="10F1EBA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BAF" w14:textId="77777777" w:rsidTr="00542EE3">
        <w:trPr>
          <w:trHeight w:val="233"/>
        </w:trPr>
        <w:tc>
          <w:tcPr>
            <w:tcW w:w="8748" w:type="dxa"/>
          </w:tcPr>
          <w:p w14:paraId="10F1EBAC" w14:textId="77777777" w:rsidR="00631BEE" w:rsidRPr="00280566" w:rsidRDefault="00631BEE" w:rsidP="00542EE3">
            <w:pPr>
              <w:rPr>
                <w:rFonts w:ascii="Arial" w:hAnsi="Arial" w:cs="Arial"/>
                <w:sz w:val="22"/>
                <w:szCs w:val="22"/>
              </w:rPr>
            </w:pPr>
            <w:r w:rsidRPr="00280566">
              <w:rPr>
                <w:rFonts w:ascii="Arial" w:hAnsi="Arial" w:cs="Arial"/>
                <w:sz w:val="22"/>
                <w:szCs w:val="22"/>
              </w:rPr>
              <w:t>16. A regular education teacher of the child;</w:t>
            </w:r>
          </w:p>
        </w:tc>
        <w:tc>
          <w:tcPr>
            <w:tcW w:w="720" w:type="dxa"/>
          </w:tcPr>
          <w:p w14:paraId="10F1EBAD" w14:textId="77777777" w:rsidR="00631BEE" w:rsidRPr="00280566" w:rsidRDefault="00631BEE" w:rsidP="00542EE3">
            <w:pPr>
              <w:ind w:left="-108"/>
              <w:rPr>
                <w:rFonts w:ascii="Arial" w:hAnsi="Arial" w:cs="Arial"/>
                <w:sz w:val="22"/>
                <w:szCs w:val="22"/>
              </w:rPr>
            </w:pPr>
          </w:p>
        </w:tc>
        <w:tc>
          <w:tcPr>
            <w:tcW w:w="684" w:type="dxa"/>
          </w:tcPr>
          <w:p w14:paraId="10F1EBAE" w14:textId="77777777" w:rsidR="00631BEE" w:rsidRPr="00280566" w:rsidRDefault="00631BEE" w:rsidP="00542EE3">
            <w:pPr>
              <w:rPr>
                <w:rFonts w:ascii="Arial" w:hAnsi="Arial" w:cs="Arial"/>
                <w:sz w:val="22"/>
                <w:szCs w:val="22"/>
              </w:rPr>
            </w:pPr>
          </w:p>
        </w:tc>
      </w:tr>
      <w:tr w:rsidR="00631BEE" w:rsidRPr="00280566" w14:paraId="10F1EBB3" w14:textId="77777777" w:rsidTr="00542EE3">
        <w:trPr>
          <w:trHeight w:val="445"/>
        </w:trPr>
        <w:tc>
          <w:tcPr>
            <w:tcW w:w="8748" w:type="dxa"/>
          </w:tcPr>
          <w:p w14:paraId="10F1EBB0" w14:textId="77777777" w:rsidR="00631BEE" w:rsidRPr="00280566" w:rsidRDefault="00631BEE" w:rsidP="00542EE3">
            <w:pPr>
              <w:rPr>
                <w:rFonts w:ascii="Arial" w:hAnsi="Arial" w:cs="Arial"/>
                <w:sz w:val="22"/>
                <w:szCs w:val="22"/>
              </w:rPr>
            </w:pPr>
            <w:r w:rsidRPr="00280566">
              <w:rPr>
                <w:rFonts w:ascii="Arial" w:hAnsi="Arial" w:cs="Arial"/>
                <w:sz w:val="22"/>
                <w:szCs w:val="22"/>
              </w:rPr>
              <w:t>17. A special education teacher of the child OR a special education teacher knowledgeable of the suspected disability;</w:t>
            </w:r>
          </w:p>
        </w:tc>
        <w:tc>
          <w:tcPr>
            <w:tcW w:w="720" w:type="dxa"/>
          </w:tcPr>
          <w:p w14:paraId="10F1EBB1" w14:textId="77777777" w:rsidR="00631BEE" w:rsidRPr="00280566" w:rsidRDefault="00631BEE" w:rsidP="00542EE3">
            <w:pPr>
              <w:rPr>
                <w:rFonts w:ascii="Arial" w:hAnsi="Arial" w:cs="Arial"/>
                <w:sz w:val="22"/>
                <w:szCs w:val="22"/>
              </w:rPr>
            </w:pPr>
          </w:p>
        </w:tc>
        <w:tc>
          <w:tcPr>
            <w:tcW w:w="684" w:type="dxa"/>
          </w:tcPr>
          <w:p w14:paraId="10F1EBB2" w14:textId="77777777" w:rsidR="00631BEE" w:rsidRPr="00280566" w:rsidRDefault="00631BEE" w:rsidP="00542EE3">
            <w:pPr>
              <w:rPr>
                <w:rFonts w:ascii="Arial" w:hAnsi="Arial" w:cs="Arial"/>
                <w:sz w:val="22"/>
                <w:szCs w:val="22"/>
              </w:rPr>
            </w:pPr>
          </w:p>
        </w:tc>
      </w:tr>
      <w:tr w:rsidR="00631BEE" w:rsidRPr="00280566" w14:paraId="10F1EBB7" w14:textId="77777777" w:rsidTr="00542EE3">
        <w:trPr>
          <w:trHeight w:val="445"/>
        </w:trPr>
        <w:tc>
          <w:tcPr>
            <w:tcW w:w="8748" w:type="dxa"/>
          </w:tcPr>
          <w:p w14:paraId="10F1EBB4" w14:textId="77777777" w:rsidR="00631BEE" w:rsidRPr="00280566" w:rsidRDefault="00631BEE" w:rsidP="00542EE3">
            <w:pPr>
              <w:rPr>
                <w:rFonts w:ascii="Arial" w:hAnsi="Arial" w:cs="Arial"/>
                <w:sz w:val="22"/>
                <w:szCs w:val="22"/>
              </w:rPr>
            </w:pPr>
            <w:r w:rsidRPr="00280566">
              <w:rPr>
                <w:rFonts w:ascii="Arial" w:hAnsi="Arial" w:cs="Arial"/>
                <w:sz w:val="22"/>
                <w:szCs w:val="22"/>
              </w:rPr>
              <w:t>18. A representative of the school district, qualified to provide, or supervise the provision of specially designed instruction, knowledgeable of the curriculum and district resources;</w:t>
            </w:r>
          </w:p>
        </w:tc>
        <w:tc>
          <w:tcPr>
            <w:tcW w:w="720" w:type="dxa"/>
          </w:tcPr>
          <w:p w14:paraId="10F1EBB5" w14:textId="77777777" w:rsidR="00631BEE" w:rsidRPr="00280566" w:rsidRDefault="00631BEE" w:rsidP="00542EE3">
            <w:pPr>
              <w:rPr>
                <w:rFonts w:ascii="Arial" w:hAnsi="Arial" w:cs="Arial"/>
                <w:sz w:val="22"/>
                <w:szCs w:val="22"/>
              </w:rPr>
            </w:pPr>
          </w:p>
        </w:tc>
        <w:tc>
          <w:tcPr>
            <w:tcW w:w="684" w:type="dxa"/>
          </w:tcPr>
          <w:p w14:paraId="10F1EBB6" w14:textId="77777777" w:rsidR="00631BEE" w:rsidRPr="00280566" w:rsidRDefault="00631BEE" w:rsidP="00542EE3">
            <w:pPr>
              <w:rPr>
                <w:rFonts w:ascii="Arial" w:hAnsi="Arial" w:cs="Arial"/>
                <w:sz w:val="22"/>
                <w:szCs w:val="22"/>
              </w:rPr>
            </w:pPr>
          </w:p>
        </w:tc>
      </w:tr>
    </w:tbl>
    <w:p w14:paraId="10F1EBB8" w14:textId="77777777" w:rsidR="00631BEE" w:rsidRPr="00280566" w:rsidRDefault="00631BEE" w:rsidP="00631BEE">
      <w:pPr>
        <w:rPr>
          <w:rFonts w:ascii="Arial" w:hAnsi="Arial" w:cs="Arial"/>
          <w:bCs/>
          <w:sz w:val="18"/>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BBC" w14:textId="77777777" w:rsidTr="00542EE3">
        <w:tc>
          <w:tcPr>
            <w:tcW w:w="10152" w:type="dxa"/>
          </w:tcPr>
          <w:p w14:paraId="10F1EBB9"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BBA" w14:textId="77777777" w:rsidR="00631BEE" w:rsidRPr="00280566" w:rsidRDefault="00631BEE" w:rsidP="00542EE3">
            <w:pPr>
              <w:tabs>
                <w:tab w:val="left" w:pos="360"/>
              </w:tabs>
              <w:rPr>
                <w:rFonts w:ascii="Arial" w:hAnsi="Arial" w:cs="Arial"/>
                <w:sz w:val="22"/>
                <w:szCs w:val="22"/>
              </w:rPr>
            </w:pPr>
          </w:p>
          <w:p w14:paraId="10F1EBBB" w14:textId="77777777" w:rsidR="00631BEE" w:rsidRPr="00280566" w:rsidRDefault="00631BEE" w:rsidP="00542EE3">
            <w:pPr>
              <w:tabs>
                <w:tab w:val="left" w:pos="360"/>
              </w:tabs>
              <w:rPr>
                <w:rFonts w:ascii="Arial" w:hAnsi="Arial" w:cs="Arial"/>
                <w:sz w:val="22"/>
                <w:szCs w:val="22"/>
              </w:rPr>
            </w:pPr>
          </w:p>
        </w:tc>
      </w:tr>
    </w:tbl>
    <w:p w14:paraId="10F1EBBD" w14:textId="77777777" w:rsidR="00631BEE" w:rsidRPr="00280566" w:rsidRDefault="00631BEE" w:rsidP="00631BEE">
      <w:pPr>
        <w:rPr>
          <w:rFonts w:ascii="Arial" w:hAnsi="Arial" w:cs="Arial"/>
          <w:bCs/>
          <w:sz w:val="18"/>
          <w:szCs w:val="22"/>
        </w:rPr>
      </w:pPr>
    </w:p>
    <w:p w14:paraId="10F1EBBE" w14:textId="77777777" w:rsidR="00631BEE" w:rsidRPr="00280566" w:rsidRDefault="00631BEE" w:rsidP="00631BEE">
      <w:pPr>
        <w:jc w:val="center"/>
        <w:rPr>
          <w:rFonts w:ascii="Arial" w:hAnsi="Arial" w:cs="Arial"/>
          <w:b/>
          <w:bCs/>
          <w:sz w:val="28"/>
          <w:szCs w:val="28"/>
        </w:rPr>
      </w:pPr>
      <w:r w:rsidRPr="00280566">
        <w:rPr>
          <w:rFonts w:ascii="Arial" w:hAnsi="Arial" w:cs="Arial"/>
          <w:b/>
          <w:bCs/>
          <w:sz w:val="28"/>
          <w:szCs w:val="28"/>
        </w:rPr>
        <w:t>Item 19</w:t>
      </w:r>
    </w:p>
    <w:p w14:paraId="10F1EBBF" w14:textId="77777777" w:rsidR="00631BEE" w:rsidRPr="00280566" w:rsidRDefault="00631BEE" w:rsidP="00631BEE">
      <w:pPr>
        <w:jc w:val="center"/>
        <w:rPr>
          <w:rFonts w:ascii="Arial" w:hAnsi="Arial" w:cs="Arial"/>
          <w:bCs/>
          <w:sz w:val="18"/>
          <w:szCs w:val="22"/>
        </w:rPr>
      </w:pPr>
    </w:p>
    <w:p w14:paraId="10F1EBC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Notice of Admissions and Release Committee Meeting; Conference Summary/Action Notice</w:t>
      </w:r>
    </w:p>
    <w:p w14:paraId="10F1EBC1" w14:textId="77777777" w:rsidR="00631BEE" w:rsidRPr="00280566" w:rsidRDefault="00631BEE" w:rsidP="00631BEE">
      <w:pPr>
        <w:rPr>
          <w:rFonts w:ascii="Arial" w:hAnsi="Arial" w:cs="Arial"/>
          <w:sz w:val="18"/>
          <w:szCs w:val="22"/>
          <w:u w:val="single"/>
        </w:rPr>
      </w:pPr>
    </w:p>
    <w:p w14:paraId="10F1EBC2"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Directions:</w:t>
      </w:r>
    </w:p>
    <w:p w14:paraId="10F1EBC3" w14:textId="77777777" w:rsidR="00631BEE" w:rsidRPr="00280566" w:rsidRDefault="00631BEE" w:rsidP="00631BEE">
      <w:pPr>
        <w:rPr>
          <w:rFonts w:ascii="Arial" w:hAnsi="Arial" w:cs="Arial"/>
          <w:sz w:val="22"/>
          <w:szCs w:val="22"/>
        </w:rPr>
      </w:pPr>
    </w:p>
    <w:p w14:paraId="10F1EBC4"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 xml:space="preserve">Mark “YES” if </w:t>
      </w:r>
    </w:p>
    <w:p w14:paraId="10F1EBC5" w14:textId="77777777" w:rsidR="00631BEE" w:rsidRPr="00280566" w:rsidRDefault="00631BEE" w:rsidP="00631BEE">
      <w:pPr>
        <w:numPr>
          <w:ilvl w:val="1"/>
          <w:numId w:val="13"/>
        </w:numPr>
        <w:rPr>
          <w:rFonts w:ascii="Arial" w:hAnsi="Arial" w:cs="Arial"/>
          <w:sz w:val="22"/>
          <w:szCs w:val="22"/>
        </w:rPr>
      </w:pPr>
      <w:r w:rsidRPr="00280566">
        <w:rPr>
          <w:rFonts w:ascii="Arial" w:hAnsi="Arial" w:cs="Arial"/>
          <w:sz w:val="22"/>
          <w:szCs w:val="22"/>
        </w:rPr>
        <w:t xml:space="preserve">An individual who can interpret the instructional implications of evaluation results was included on the Notice of Admissions and Release Committee Meeting, </w:t>
      </w:r>
    </w:p>
    <w:p w14:paraId="10F1EBC6" w14:textId="77777777" w:rsidR="00631BEE" w:rsidRPr="00280566" w:rsidRDefault="00631BEE" w:rsidP="00631BEE">
      <w:pPr>
        <w:numPr>
          <w:ilvl w:val="1"/>
          <w:numId w:val="13"/>
        </w:numPr>
        <w:rPr>
          <w:rFonts w:ascii="Arial" w:hAnsi="Arial" w:cs="Arial"/>
          <w:sz w:val="22"/>
          <w:szCs w:val="22"/>
        </w:rPr>
      </w:pPr>
      <w:r w:rsidRPr="00280566">
        <w:rPr>
          <w:rFonts w:ascii="Arial" w:hAnsi="Arial" w:cs="Arial"/>
          <w:sz w:val="22"/>
          <w:szCs w:val="22"/>
        </w:rPr>
        <w:lastRenderedPageBreak/>
        <w:t xml:space="preserve">The purpose of the meeting listed on the Notice of Admissions and Release Committee Meeting was to discuss the results of an individual evaluation/reevaluation; </w:t>
      </w:r>
    </w:p>
    <w:p w14:paraId="10F1EBC7" w14:textId="77777777" w:rsidR="00631BEE" w:rsidRPr="00280566" w:rsidRDefault="00631BEE" w:rsidP="00631BEE">
      <w:pPr>
        <w:numPr>
          <w:ilvl w:val="1"/>
          <w:numId w:val="13"/>
        </w:numPr>
        <w:rPr>
          <w:rFonts w:ascii="Arial" w:hAnsi="Arial" w:cs="Arial"/>
          <w:sz w:val="22"/>
          <w:szCs w:val="22"/>
        </w:rPr>
      </w:pPr>
      <w:r w:rsidRPr="00280566">
        <w:rPr>
          <w:rFonts w:ascii="Arial" w:hAnsi="Arial" w:cs="Arial"/>
          <w:sz w:val="22"/>
          <w:szCs w:val="22"/>
        </w:rPr>
        <w:t xml:space="preserve">The individual(s) signed the Conference Summary/Action Notice; AND </w:t>
      </w:r>
    </w:p>
    <w:p w14:paraId="10F1EBC8" w14:textId="77777777" w:rsidR="00631BEE" w:rsidRPr="00280566" w:rsidRDefault="00631BEE" w:rsidP="00631BEE">
      <w:pPr>
        <w:numPr>
          <w:ilvl w:val="1"/>
          <w:numId w:val="13"/>
        </w:numPr>
        <w:rPr>
          <w:rFonts w:ascii="Arial" w:hAnsi="Arial" w:cs="Arial"/>
          <w:sz w:val="22"/>
          <w:szCs w:val="22"/>
        </w:rPr>
      </w:pPr>
      <w:r w:rsidRPr="00280566">
        <w:rPr>
          <w:rFonts w:ascii="Arial" w:hAnsi="Arial" w:cs="Arial"/>
          <w:sz w:val="22"/>
          <w:szCs w:val="22"/>
        </w:rPr>
        <w:t>The Conference Summary/Action Notice documents who interpreted the results.</w:t>
      </w:r>
    </w:p>
    <w:p w14:paraId="10F1EBC9"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Mark “NA” if review of evaluation/reevaluation results was not the purpose of the meeting.</w:t>
      </w:r>
    </w:p>
    <w:p w14:paraId="10F1EBCA" w14:textId="77777777" w:rsidR="00631BEE" w:rsidRPr="00280566" w:rsidRDefault="00631BEE" w:rsidP="00631BEE">
      <w:pPr>
        <w:ind w:left="720"/>
        <w:rPr>
          <w:rFonts w:ascii="Arial" w:hAnsi="Arial" w:cs="Arial"/>
          <w:sz w:val="18"/>
          <w:szCs w:val="22"/>
        </w:rPr>
      </w:pPr>
    </w:p>
    <w:p w14:paraId="10F1EBCB"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The individual may be a Speech/Language Pathologist, a Diagnostician, a Psychologist, or a teacher or administrator who can interpret test results.</w:t>
      </w:r>
    </w:p>
    <w:p w14:paraId="10F1EBCC"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8"/>
        <w:gridCol w:w="720"/>
        <w:gridCol w:w="720"/>
        <w:gridCol w:w="864"/>
      </w:tblGrid>
      <w:tr w:rsidR="00631BEE" w:rsidRPr="00280566" w14:paraId="10F1EBD1" w14:textId="77777777" w:rsidTr="00542EE3">
        <w:tc>
          <w:tcPr>
            <w:tcW w:w="7848" w:type="dxa"/>
          </w:tcPr>
          <w:p w14:paraId="10F1EBCD" w14:textId="77777777" w:rsidR="00631BEE" w:rsidRPr="00280566" w:rsidRDefault="00631BEE" w:rsidP="00542EE3">
            <w:pPr>
              <w:rPr>
                <w:rFonts w:ascii="Arial" w:hAnsi="Arial" w:cs="Arial"/>
                <w:b/>
                <w:sz w:val="22"/>
                <w:szCs w:val="22"/>
              </w:rPr>
            </w:pPr>
          </w:p>
        </w:tc>
        <w:tc>
          <w:tcPr>
            <w:tcW w:w="720" w:type="dxa"/>
          </w:tcPr>
          <w:p w14:paraId="10F1EBC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BC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EBD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BD6" w14:textId="77777777" w:rsidTr="00542EE3">
        <w:trPr>
          <w:trHeight w:val="445"/>
        </w:trPr>
        <w:tc>
          <w:tcPr>
            <w:tcW w:w="7848" w:type="dxa"/>
          </w:tcPr>
          <w:p w14:paraId="10F1EBD2" w14:textId="77777777" w:rsidR="00631BEE" w:rsidRPr="00280566" w:rsidRDefault="00631BEE" w:rsidP="00542EE3">
            <w:pPr>
              <w:rPr>
                <w:rFonts w:ascii="Arial" w:hAnsi="Arial" w:cs="Arial"/>
                <w:sz w:val="22"/>
                <w:szCs w:val="22"/>
              </w:rPr>
            </w:pPr>
            <w:r w:rsidRPr="00280566">
              <w:rPr>
                <w:rFonts w:ascii="Arial" w:hAnsi="Arial" w:cs="Arial"/>
                <w:sz w:val="22"/>
                <w:szCs w:val="22"/>
              </w:rPr>
              <w:t>19. An individual who can interpret the instructional implications of evaluation results who may be a member of the team described in 16-18;</w:t>
            </w:r>
          </w:p>
        </w:tc>
        <w:tc>
          <w:tcPr>
            <w:tcW w:w="720" w:type="dxa"/>
          </w:tcPr>
          <w:p w14:paraId="10F1EBD3" w14:textId="77777777" w:rsidR="00631BEE" w:rsidRPr="00280566" w:rsidRDefault="00631BEE" w:rsidP="00542EE3">
            <w:pPr>
              <w:rPr>
                <w:rFonts w:ascii="Arial" w:hAnsi="Arial" w:cs="Arial"/>
                <w:sz w:val="28"/>
                <w:szCs w:val="28"/>
              </w:rPr>
            </w:pPr>
          </w:p>
        </w:tc>
        <w:tc>
          <w:tcPr>
            <w:tcW w:w="720" w:type="dxa"/>
          </w:tcPr>
          <w:p w14:paraId="10F1EBD4" w14:textId="77777777" w:rsidR="00631BEE" w:rsidRPr="00280566" w:rsidRDefault="00631BEE" w:rsidP="00542EE3">
            <w:pPr>
              <w:rPr>
                <w:rFonts w:ascii="Arial" w:hAnsi="Arial" w:cs="Arial"/>
                <w:sz w:val="28"/>
                <w:szCs w:val="28"/>
              </w:rPr>
            </w:pPr>
          </w:p>
        </w:tc>
        <w:tc>
          <w:tcPr>
            <w:tcW w:w="864" w:type="dxa"/>
          </w:tcPr>
          <w:p w14:paraId="10F1EBD5" w14:textId="77777777" w:rsidR="00631BEE" w:rsidRPr="00280566" w:rsidRDefault="00631BEE" w:rsidP="00542EE3">
            <w:pPr>
              <w:rPr>
                <w:rFonts w:ascii="Arial" w:hAnsi="Arial" w:cs="Arial"/>
                <w:sz w:val="28"/>
                <w:szCs w:val="28"/>
              </w:rPr>
            </w:pPr>
          </w:p>
        </w:tc>
      </w:tr>
    </w:tbl>
    <w:p w14:paraId="10F1EBD7" w14:textId="77777777" w:rsidR="00631BEE" w:rsidRPr="00280566" w:rsidRDefault="00631BEE" w:rsidP="00631BEE">
      <w:pPr>
        <w:tabs>
          <w:tab w:val="left" w:pos="360"/>
        </w:tabs>
        <w:jc w:val="both"/>
        <w:rPr>
          <w:rFonts w:ascii="Arial" w:hAnsi="Arial" w:cs="Arial"/>
          <w:sz w:val="18"/>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BDC" w14:textId="77777777" w:rsidTr="00542EE3">
        <w:tc>
          <w:tcPr>
            <w:tcW w:w="10152" w:type="dxa"/>
          </w:tcPr>
          <w:p w14:paraId="10F1EBD8"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BD9" w14:textId="77777777" w:rsidR="00631BEE" w:rsidRPr="00280566" w:rsidRDefault="00631BEE" w:rsidP="00542EE3">
            <w:pPr>
              <w:tabs>
                <w:tab w:val="left" w:pos="360"/>
              </w:tabs>
              <w:rPr>
                <w:rFonts w:ascii="Arial" w:hAnsi="Arial" w:cs="Arial"/>
                <w:sz w:val="22"/>
                <w:szCs w:val="22"/>
              </w:rPr>
            </w:pPr>
          </w:p>
          <w:p w14:paraId="10F1EBDA" w14:textId="77777777" w:rsidR="00631BEE" w:rsidRPr="00280566" w:rsidRDefault="00631BEE" w:rsidP="00542EE3">
            <w:pPr>
              <w:tabs>
                <w:tab w:val="left" w:pos="360"/>
              </w:tabs>
              <w:rPr>
                <w:rFonts w:ascii="Arial" w:hAnsi="Arial" w:cs="Arial"/>
                <w:sz w:val="22"/>
                <w:szCs w:val="22"/>
              </w:rPr>
            </w:pPr>
          </w:p>
          <w:p w14:paraId="10F1EBDB" w14:textId="77777777" w:rsidR="00631BEE" w:rsidRPr="00280566" w:rsidRDefault="00631BEE" w:rsidP="00542EE3">
            <w:pPr>
              <w:tabs>
                <w:tab w:val="left" w:pos="360"/>
              </w:tabs>
              <w:rPr>
                <w:rFonts w:ascii="Arial" w:hAnsi="Arial" w:cs="Arial"/>
                <w:sz w:val="22"/>
                <w:szCs w:val="22"/>
              </w:rPr>
            </w:pPr>
          </w:p>
        </w:tc>
      </w:tr>
    </w:tbl>
    <w:p w14:paraId="10F1EBDD" w14:textId="77777777" w:rsidR="00631BEE" w:rsidRPr="00280566" w:rsidRDefault="00631BEE" w:rsidP="00631BEE">
      <w:pPr>
        <w:jc w:val="center"/>
        <w:rPr>
          <w:rFonts w:ascii="Arial" w:hAnsi="Arial" w:cs="Arial"/>
          <w:b/>
          <w:sz w:val="28"/>
          <w:szCs w:val="28"/>
        </w:rPr>
      </w:pPr>
    </w:p>
    <w:p w14:paraId="10F1EBDE"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20</w:t>
      </w:r>
    </w:p>
    <w:p w14:paraId="10F1EBDF" w14:textId="77777777" w:rsidR="00631BEE" w:rsidRPr="00280566" w:rsidRDefault="00631BEE" w:rsidP="00631BEE">
      <w:pPr>
        <w:rPr>
          <w:rFonts w:ascii="Arial" w:hAnsi="Arial" w:cs="Arial"/>
          <w:sz w:val="22"/>
          <w:szCs w:val="22"/>
        </w:rPr>
      </w:pPr>
    </w:p>
    <w:p w14:paraId="10F1EBE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Notice of Admissions and Release Committee Meeting; Conference Summary/Action Notice</w:t>
      </w:r>
    </w:p>
    <w:p w14:paraId="10F1EBE1" w14:textId="77777777" w:rsidR="00631BEE" w:rsidRPr="00280566" w:rsidRDefault="00631BEE" w:rsidP="00631BEE">
      <w:pPr>
        <w:rPr>
          <w:rFonts w:ascii="Arial" w:hAnsi="Arial" w:cs="Arial"/>
          <w:sz w:val="22"/>
          <w:szCs w:val="22"/>
          <w:u w:val="single"/>
        </w:rPr>
      </w:pPr>
    </w:p>
    <w:p w14:paraId="10F1EBE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BE3"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Mark “YES” if the member(s) were listed on the Notice of Admissions and Release Committee Meeting, AND,</w:t>
      </w:r>
    </w:p>
    <w:p w14:paraId="10F1EBE4"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Signed the Conference Summary/Action Notice, OR</w:t>
      </w:r>
    </w:p>
    <w:p w14:paraId="10F1EBE5" w14:textId="77777777" w:rsidR="00631BEE" w:rsidRPr="00280566" w:rsidRDefault="00631BEE" w:rsidP="00631BEE">
      <w:pPr>
        <w:numPr>
          <w:ilvl w:val="0"/>
          <w:numId w:val="13"/>
        </w:numPr>
        <w:rPr>
          <w:rFonts w:ascii="Arial" w:hAnsi="Arial" w:cs="Arial"/>
          <w:sz w:val="22"/>
          <w:szCs w:val="22"/>
        </w:rPr>
      </w:pPr>
      <w:r w:rsidRPr="00280566">
        <w:rPr>
          <w:rFonts w:ascii="Arial" w:hAnsi="Arial" w:cs="Arial"/>
          <w:sz w:val="22"/>
          <w:szCs w:val="22"/>
        </w:rPr>
        <w:t>Was excused prior to the ARC meeting (see requirements for #22 and #23 below).</w:t>
      </w:r>
    </w:p>
    <w:p w14:paraId="10F1EBE6"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8"/>
        <w:gridCol w:w="720"/>
        <w:gridCol w:w="720"/>
        <w:gridCol w:w="864"/>
      </w:tblGrid>
      <w:tr w:rsidR="00631BEE" w:rsidRPr="00280566" w14:paraId="10F1EBEB" w14:textId="77777777" w:rsidTr="00542EE3">
        <w:tc>
          <w:tcPr>
            <w:tcW w:w="7848" w:type="dxa"/>
          </w:tcPr>
          <w:p w14:paraId="10F1EBE7" w14:textId="77777777" w:rsidR="00631BEE" w:rsidRPr="00280566" w:rsidRDefault="00631BEE" w:rsidP="00542EE3">
            <w:pPr>
              <w:rPr>
                <w:rFonts w:ascii="Arial" w:hAnsi="Arial" w:cs="Arial"/>
                <w:b/>
                <w:sz w:val="22"/>
                <w:szCs w:val="22"/>
              </w:rPr>
            </w:pPr>
          </w:p>
        </w:tc>
        <w:tc>
          <w:tcPr>
            <w:tcW w:w="720" w:type="dxa"/>
          </w:tcPr>
          <w:p w14:paraId="10F1EBE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BE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EBE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BF0" w14:textId="77777777" w:rsidTr="00542EE3">
        <w:trPr>
          <w:trHeight w:val="287"/>
        </w:trPr>
        <w:tc>
          <w:tcPr>
            <w:tcW w:w="7848" w:type="dxa"/>
          </w:tcPr>
          <w:p w14:paraId="10F1EBEC" w14:textId="77777777" w:rsidR="00631BEE" w:rsidRPr="00280566" w:rsidRDefault="00631BEE" w:rsidP="00542EE3">
            <w:pPr>
              <w:rPr>
                <w:rFonts w:ascii="Arial" w:hAnsi="Arial" w:cs="Arial"/>
                <w:sz w:val="22"/>
                <w:szCs w:val="22"/>
              </w:rPr>
            </w:pPr>
            <w:r w:rsidRPr="00280566">
              <w:rPr>
                <w:rFonts w:ascii="Arial" w:hAnsi="Arial" w:cs="Arial"/>
                <w:sz w:val="22"/>
                <w:szCs w:val="22"/>
              </w:rPr>
              <w:t>20.  Related services personnel, as appropriate;</w:t>
            </w:r>
          </w:p>
        </w:tc>
        <w:tc>
          <w:tcPr>
            <w:tcW w:w="720" w:type="dxa"/>
          </w:tcPr>
          <w:p w14:paraId="10F1EBED" w14:textId="77777777" w:rsidR="00631BEE" w:rsidRPr="00280566" w:rsidRDefault="00631BEE" w:rsidP="00542EE3">
            <w:pPr>
              <w:rPr>
                <w:rFonts w:ascii="Arial" w:hAnsi="Arial" w:cs="Arial"/>
                <w:sz w:val="28"/>
                <w:szCs w:val="28"/>
              </w:rPr>
            </w:pPr>
          </w:p>
        </w:tc>
        <w:tc>
          <w:tcPr>
            <w:tcW w:w="720" w:type="dxa"/>
          </w:tcPr>
          <w:p w14:paraId="10F1EBEE" w14:textId="77777777" w:rsidR="00631BEE" w:rsidRPr="00280566" w:rsidRDefault="00631BEE" w:rsidP="00542EE3">
            <w:pPr>
              <w:rPr>
                <w:rFonts w:ascii="Arial" w:hAnsi="Arial" w:cs="Arial"/>
                <w:sz w:val="28"/>
                <w:szCs w:val="28"/>
              </w:rPr>
            </w:pPr>
          </w:p>
        </w:tc>
        <w:tc>
          <w:tcPr>
            <w:tcW w:w="864" w:type="dxa"/>
          </w:tcPr>
          <w:p w14:paraId="10F1EBEF" w14:textId="77777777" w:rsidR="00631BEE" w:rsidRPr="00280566" w:rsidRDefault="00631BEE" w:rsidP="00542EE3">
            <w:pPr>
              <w:rPr>
                <w:rFonts w:ascii="Arial" w:hAnsi="Arial" w:cs="Arial"/>
                <w:sz w:val="28"/>
                <w:szCs w:val="28"/>
              </w:rPr>
            </w:pPr>
          </w:p>
        </w:tc>
      </w:tr>
    </w:tbl>
    <w:p w14:paraId="10F1EBF1"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BF6" w14:textId="77777777" w:rsidTr="00542EE3">
        <w:tc>
          <w:tcPr>
            <w:tcW w:w="10152" w:type="dxa"/>
          </w:tcPr>
          <w:p w14:paraId="10F1EBF2"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BF3" w14:textId="77777777" w:rsidR="00631BEE" w:rsidRPr="00280566" w:rsidRDefault="00631BEE" w:rsidP="00542EE3">
            <w:pPr>
              <w:tabs>
                <w:tab w:val="left" w:pos="360"/>
              </w:tabs>
              <w:rPr>
                <w:rFonts w:ascii="Arial" w:hAnsi="Arial" w:cs="Arial"/>
                <w:sz w:val="22"/>
                <w:szCs w:val="22"/>
              </w:rPr>
            </w:pPr>
          </w:p>
          <w:p w14:paraId="10F1EBF4" w14:textId="77777777" w:rsidR="00631BEE" w:rsidRPr="00280566" w:rsidRDefault="00631BEE" w:rsidP="00542EE3">
            <w:pPr>
              <w:tabs>
                <w:tab w:val="left" w:pos="360"/>
              </w:tabs>
              <w:rPr>
                <w:rFonts w:ascii="Arial" w:hAnsi="Arial" w:cs="Arial"/>
                <w:sz w:val="22"/>
                <w:szCs w:val="22"/>
              </w:rPr>
            </w:pPr>
          </w:p>
          <w:p w14:paraId="10F1EBF5" w14:textId="77777777" w:rsidR="00631BEE" w:rsidRPr="00280566" w:rsidRDefault="00631BEE" w:rsidP="00542EE3">
            <w:pPr>
              <w:tabs>
                <w:tab w:val="left" w:pos="360"/>
              </w:tabs>
              <w:rPr>
                <w:rFonts w:ascii="Arial" w:hAnsi="Arial" w:cs="Arial"/>
                <w:sz w:val="22"/>
                <w:szCs w:val="22"/>
              </w:rPr>
            </w:pPr>
          </w:p>
        </w:tc>
      </w:tr>
    </w:tbl>
    <w:p w14:paraId="10F1EBF7" w14:textId="77777777" w:rsidR="00631BEE" w:rsidRPr="00280566" w:rsidRDefault="00631BEE" w:rsidP="00631BEE">
      <w:pPr>
        <w:rPr>
          <w:rFonts w:ascii="Arial" w:hAnsi="Arial" w:cs="Arial"/>
          <w:sz w:val="22"/>
          <w:szCs w:val="22"/>
        </w:rPr>
      </w:pPr>
    </w:p>
    <w:p w14:paraId="10F1EBF8"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21</w:t>
      </w:r>
    </w:p>
    <w:p w14:paraId="10F1EBF9" w14:textId="77777777" w:rsidR="00631BEE" w:rsidRPr="00280566" w:rsidRDefault="00631BEE" w:rsidP="00631BEE">
      <w:pPr>
        <w:rPr>
          <w:rFonts w:ascii="Arial" w:hAnsi="Arial" w:cs="Arial"/>
          <w:sz w:val="22"/>
          <w:szCs w:val="22"/>
        </w:rPr>
      </w:pPr>
    </w:p>
    <w:p w14:paraId="10F1EBFA" w14:textId="77777777" w:rsidR="00631BEE" w:rsidRPr="00280566" w:rsidRDefault="00631BEE" w:rsidP="00631BEE">
      <w:pPr>
        <w:pStyle w:val="ListBullet"/>
        <w:numPr>
          <w:ilvl w:val="0"/>
          <w:numId w:val="0"/>
        </w:numPr>
        <w:ind w:left="360" w:hanging="360"/>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Notice of Admissions and Release Committee Meeting; Conference Summary/Action Notice</w:t>
      </w:r>
    </w:p>
    <w:p w14:paraId="10F1EBFB" w14:textId="77777777" w:rsidR="00631BEE" w:rsidRPr="00280566" w:rsidRDefault="00631BEE" w:rsidP="00631BEE">
      <w:pPr>
        <w:rPr>
          <w:rFonts w:ascii="Arial" w:hAnsi="Arial" w:cs="Arial"/>
          <w:sz w:val="22"/>
          <w:szCs w:val="22"/>
          <w:u w:val="single"/>
        </w:rPr>
      </w:pPr>
    </w:p>
    <w:p w14:paraId="10F1EBFC"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BFD" w14:textId="77777777" w:rsidR="00631BEE" w:rsidRPr="00280566" w:rsidRDefault="00631BEE" w:rsidP="00631BEE">
      <w:pPr>
        <w:numPr>
          <w:ilvl w:val="0"/>
          <w:numId w:val="22"/>
        </w:numPr>
        <w:ind w:left="720"/>
        <w:rPr>
          <w:rFonts w:ascii="Arial" w:hAnsi="Arial" w:cs="Arial"/>
          <w:sz w:val="22"/>
          <w:szCs w:val="22"/>
        </w:rPr>
      </w:pPr>
      <w:r w:rsidRPr="00280566">
        <w:rPr>
          <w:rFonts w:ascii="Arial" w:hAnsi="Arial" w:cs="Arial"/>
          <w:sz w:val="22"/>
          <w:szCs w:val="22"/>
        </w:rPr>
        <w:t xml:space="preserve">Mark “YES” if the child was included on the Notice of Admissions and Release Committee Meeting, AND, </w:t>
      </w:r>
    </w:p>
    <w:p w14:paraId="10F1EBFE" w14:textId="77777777" w:rsidR="00631BEE" w:rsidRPr="00280566" w:rsidRDefault="00631BEE" w:rsidP="00631BEE">
      <w:pPr>
        <w:numPr>
          <w:ilvl w:val="0"/>
          <w:numId w:val="22"/>
        </w:numPr>
        <w:ind w:left="720"/>
        <w:rPr>
          <w:rFonts w:ascii="Arial" w:hAnsi="Arial" w:cs="Arial"/>
          <w:strike/>
          <w:sz w:val="22"/>
          <w:szCs w:val="22"/>
        </w:rPr>
      </w:pPr>
      <w:r w:rsidRPr="00280566">
        <w:rPr>
          <w:rFonts w:ascii="Arial" w:hAnsi="Arial" w:cs="Arial"/>
          <w:sz w:val="22"/>
          <w:szCs w:val="22"/>
        </w:rPr>
        <w:t>The child signed the Conference Summary/Action Notice,</w:t>
      </w:r>
    </w:p>
    <w:p w14:paraId="10F1EBFF" w14:textId="77777777" w:rsidR="00631BEE" w:rsidRPr="00280566" w:rsidRDefault="00631BEE" w:rsidP="00631BEE">
      <w:pPr>
        <w:numPr>
          <w:ilvl w:val="0"/>
          <w:numId w:val="22"/>
        </w:numPr>
        <w:ind w:left="720"/>
        <w:rPr>
          <w:rFonts w:ascii="Arial" w:hAnsi="Arial" w:cs="Arial"/>
          <w:sz w:val="22"/>
          <w:szCs w:val="22"/>
          <w:u w:val="single"/>
        </w:rPr>
      </w:pPr>
      <w:r w:rsidRPr="00280566">
        <w:rPr>
          <w:rFonts w:ascii="Arial" w:hAnsi="Arial" w:cs="Arial"/>
          <w:sz w:val="22"/>
          <w:szCs w:val="22"/>
        </w:rPr>
        <w:t>Mark “NA” if child is not yet in 8</w:t>
      </w:r>
      <w:r w:rsidRPr="00280566">
        <w:rPr>
          <w:rFonts w:ascii="Arial" w:hAnsi="Arial" w:cs="Arial"/>
          <w:sz w:val="22"/>
          <w:szCs w:val="22"/>
          <w:vertAlign w:val="superscript"/>
        </w:rPr>
        <w:t>th</w:t>
      </w:r>
      <w:r w:rsidRPr="00280566">
        <w:rPr>
          <w:rFonts w:ascii="Arial" w:hAnsi="Arial" w:cs="Arial"/>
          <w:sz w:val="22"/>
          <w:szCs w:val="22"/>
        </w:rPr>
        <w:t xml:space="preserve"> grade or age 14 whichever comes first, </w:t>
      </w:r>
      <w:r w:rsidRPr="00280566">
        <w:rPr>
          <w:rFonts w:ascii="Arial" w:hAnsi="Arial" w:cs="Arial"/>
          <w:sz w:val="22"/>
          <w:szCs w:val="22"/>
          <w:u w:val="single"/>
        </w:rPr>
        <w:t>on the date of the ARC meeting.</w:t>
      </w:r>
    </w:p>
    <w:p w14:paraId="10F1EC00" w14:textId="77777777" w:rsidR="00631BEE" w:rsidRPr="00280566" w:rsidRDefault="00631BEE" w:rsidP="00631BEE">
      <w:pPr>
        <w:ind w:left="720"/>
        <w:rPr>
          <w:rFonts w:ascii="Arial" w:hAnsi="Arial" w:cs="Arial"/>
          <w:sz w:val="22"/>
          <w:szCs w:val="22"/>
          <w:u w:val="single"/>
        </w:rPr>
      </w:pPr>
    </w:p>
    <w:p w14:paraId="10F1EC01" w14:textId="77777777" w:rsidR="00631BEE" w:rsidRPr="00280566" w:rsidRDefault="00631BEE" w:rsidP="00631BEE">
      <w:pPr>
        <w:ind w:left="720"/>
        <w:rPr>
          <w:rFonts w:ascii="Arial" w:hAnsi="Arial" w:cs="Arial"/>
          <w:sz w:val="22"/>
          <w:szCs w:val="22"/>
          <w:u w:val="single"/>
        </w:rPr>
      </w:pPr>
    </w:p>
    <w:p w14:paraId="10F1EC02" w14:textId="77777777" w:rsidR="00631BEE" w:rsidRPr="00280566" w:rsidRDefault="00631BEE" w:rsidP="00631BEE">
      <w:pPr>
        <w:ind w:left="720"/>
        <w:rPr>
          <w:rFonts w:ascii="Arial" w:hAnsi="Arial" w:cs="Arial"/>
          <w:sz w:val="22"/>
          <w:szCs w:val="22"/>
          <w:u w:val="single"/>
        </w:rPr>
      </w:pPr>
    </w:p>
    <w:p w14:paraId="10F1EC03" w14:textId="77777777" w:rsidR="00631BEE" w:rsidRPr="00280566" w:rsidRDefault="00631BEE" w:rsidP="00CA17BB">
      <w:pPr>
        <w:rPr>
          <w:rFonts w:ascii="Arial" w:hAnsi="Arial" w:cs="Arial"/>
          <w:sz w:val="22"/>
          <w:szCs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8"/>
        <w:gridCol w:w="720"/>
        <w:gridCol w:w="720"/>
        <w:gridCol w:w="864"/>
      </w:tblGrid>
      <w:tr w:rsidR="00631BEE" w:rsidRPr="00280566" w14:paraId="10F1EC08" w14:textId="77777777" w:rsidTr="00542EE3">
        <w:tc>
          <w:tcPr>
            <w:tcW w:w="7848" w:type="dxa"/>
          </w:tcPr>
          <w:p w14:paraId="10F1EC04" w14:textId="77777777" w:rsidR="00631BEE" w:rsidRPr="00280566" w:rsidRDefault="00631BEE" w:rsidP="00542EE3">
            <w:pPr>
              <w:rPr>
                <w:rFonts w:ascii="Arial" w:hAnsi="Arial" w:cs="Arial"/>
                <w:b/>
                <w:sz w:val="22"/>
                <w:szCs w:val="22"/>
              </w:rPr>
            </w:pPr>
          </w:p>
        </w:tc>
        <w:tc>
          <w:tcPr>
            <w:tcW w:w="720" w:type="dxa"/>
          </w:tcPr>
          <w:p w14:paraId="10F1EC0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C06"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EC07"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C13" w14:textId="77777777" w:rsidTr="00542EE3">
        <w:trPr>
          <w:trHeight w:val="2530"/>
        </w:trPr>
        <w:tc>
          <w:tcPr>
            <w:tcW w:w="7848" w:type="dxa"/>
          </w:tcPr>
          <w:p w14:paraId="10F1EC09" w14:textId="77777777" w:rsidR="00631BEE" w:rsidRPr="00280566" w:rsidRDefault="00631BEE" w:rsidP="00631BEE">
            <w:pPr>
              <w:numPr>
                <w:ilvl w:val="0"/>
                <w:numId w:val="41"/>
              </w:numPr>
              <w:rPr>
                <w:rFonts w:ascii="Arial" w:hAnsi="Arial" w:cs="Arial"/>
                <w:sz w:val="22"/>
                <w:szCs w:val="22"/>
              </w:rPr>
            </w:pPr>
            <w:r w:rsidRPr="00280566">
              <w:rPr>
                <w:rFonts w:ascii="Arial" w:hAnsi="Arial" w:cs="Arial"/>
                <w:b/>
                <w:sz w:val="22"/>
                <w:szCs w:val="22"/>
              </w:rPr>
              <w:t xml:space="preserve">For children who are in 8th grade or age 14 and older, </w:t>
            </w:r>
            <w:r w:rsidRPr="00280566">
              <w:rPr>
                <w:rFonts w:ascii="Arial" w:hAnsi="Arial" w:cs="Arial"/>
                <w:sz w:val="22"/>
                <w:szCs w:val="22"/>
              </w:rPr>
              <w:t>the child is involved in the ARC process relative to transition planning.</w:t>
            </w:r>
            <w:r w:rsidRPr="00280566">
              <w:rPr>
                <w:rFonts w:ascii="Arial" w:hAnsi="Arial" w:cs="Arial"/>
                <w:b/>
                <w:sz w:val="22"/>
                <w:szCs w:val="22"/>
              </w:rPr>
              <w:t xml:space="preserve"> </w:t>
            </w:r>
          </w:p>
          <w:p w14:paraId="10F1EC0A" w14:textId="77777777" w:rsidR="00631BEE" w:rsidRPr="00280566" w:rsidRDefault="00631BEE" w:rsidP="00542EE3">
            <w:pPr>
              <w:ind w:left="360"/>
              <w:rPr>
                <w:rFonts w:ascii="Arial" w:hAnsi="Arial" w:cs="Arial"/>
                <w:sz w:val="22"/>
                <w:szCs w:val="22"/>
              </w:rPr>
            </w:pPr>
            <w:r w:rsidRPr="00280566">
              <w:rPr>
                <w:rFonts w:ascii="Arial" w:hAnsi="Arial" w:cs="Arial"/>
                <w:sz w:val="22"/>
                <w:szCs w:val="22"/>
              </w:rPr>
              <w:t>OR</w:t>
            </w:r>
          </w:p>
          <w:p w14:paraId="10F1EC0B" w14:textId="77777777" w:rsidR="00631BEE" w:rsidRPr="00280566" w:rsidRDefault="00631BEE" w:rsidP="00542EE3">
            <w:pPr>
              <w:rPr>
                <w:rFonts w:ascii="Arial" w:hAnsi="Arial" w:cs="Arial"/>
                <w:sz w:val="22"/>
                <w:szCs w:val="22"/>
              </w:rPr>
            </w:pPr>
            <w:r w:rsidRPr="00280566">
              <w:rPr>
                <w:rFonts w:ascii="Arial" w:hAnsi="Arial" w:cs="Arial"/>
                <w:sz w:val="22"/>
                <w:szCs w:val="22"/>
              </w:rPr>
              <w:t>In cases where the child did not attend, documentation shows that all of the following occurred:</w:t>
            </w:r>
          </w:p>
          <w:p w14:paraId="10F1EC0C" w14:textId="77777777" w:rsidR="00631BEE" w:rsidRPr="00280566" w:rsidRDefault="00631BEE" w:rsidP="00631BEE">
            <w:pPr>
              <w:numPr>
                <w:ilvl w:val="0"/>
                <w:numId w:val="42"/>
              </w:numPr>
              <w:rPr>
                <w:rFonts w:ascii="Arial" w:hAnsi="Arial" w:cs="Arial"/>
                <w:sz w:val="22"/>
                <w:szCs w:val="22"/>
              </w:rPr>
            </w:pPr>
            <w:r w:rsidRPr="00280566">
              <w:rPr>
                <w:rFonts w:ascii="Arial" w:hAnsi="Arial" w:cs="Arial"/>
                <w:sz w:val="22"/>
                <w:szCs w:val="22"/>
              </w:rPr>
              <w:t xml:space="preserve">the child was invited to the meeting; </w:t>
            </w:r>
          </w:p>
          <w:p w14:paraId="10F1EC0D" w14:textId="77777777" w:rsidR="00631BEE" w:rsidRPr="00280566" w:rsidRDefault="00631BEE" w:rsidP="00542EE3">
            <w:pPr>
              <w:ind w:left="720"/>
              <w:rPr>
                <w:rFonts w:ascii="Arial" w:hAnsi="Arial" w:cs="Arial"/>
                <w:sz w:val="22"/>
                <w:szCs w:val="22"/>
              </w:rPr>
            </w:pPr>
            <w:r w:rsidRPr="00280566">
              <w:rPr>
                <w:rFonts w:ascii="Arial" w:hAnsi="Arial" w:cs="Arial"/>
                <w:sz w:val="22"/>
                <w:szCs w:val="22"/>
              </w:rPr>
              <w:t>_____ Yes     ______ No      AND</w:t>
            </w:r>
          </w:p>
          <w:p w14:paraId="10F1EC0E" w14:textId="77777777" w:rsidR="00631BEE" w:rsidRPr="00280566" w:rsidRDefault="00631BEE" w:rsidP="00631BEE">
            <w:pPr>
              <w:numPr>
                <w:ilvl w:val="0"/>
                <w:numId w:val="42"/>
              </w:numPr>
              <w:rPr>
                <w:rFonts w:ascii="Arial" w:hAnsi="Arial" w:cs="Arial"/>
                <w:sz w:val="22"/>
                <w:szCs w:val="22"/>
              </w:rPr>
            </w:pPr>
            <w:r w:rsidRPr="00280566">
              <w:rPr>
                <w:rFonts w:ascii="Arial" w:hAnsi="Arial" w:cs="Arial"/>
                <w:sz w:val="22"/>
                <w:szCs w:val="22"/>
              </w:rPr>
              <w:t>other steps are taken to ensure that the child’s preferences and interests are considered.</w:t>
            </w:r>
          </w:p>
          <w:p w14:paraId="10F1EC0F" w14:textId="77777777" w:rsidR="00631BEE" w:rsidRPr="00280566" w:rsidRDefault="00631BEE" w:rsidP="00542EE3">
            <w:pPr>
              <w:ind w:left="720"/>
              <w:rPr>
                <w:rFonts w:ascii="Arial" w:hAnsi="Arial" w:cs="Arial"/>
                <w:sz w:val="20"/>
              </w:rPr>
            </w:pPr>
            <w:r w:rsidRPr="00280566">
              <w:rPr>
                <w:rFonts w:ascii="Arial" w:hAnsi="Arial" w:cs="Arial"/>
                <w:sz w:val="22"/>
                <w:szCs w:val="22"/>
              </w:rPr>
              <w:t>_____ Yes     ______ No</w:t>
            </w:r>
          </w:p>
        </w:tc>
        <w:tc>
          <w:tcPr>
            <w:tcW w:w="720" w:type="dxa"/>
          </w:tcPr>
          <w:p w14:paraId="10F1EC10" w14:textId="77777777" w:rsidR="00631BEE" w:rsidRPr="00280566" w:rsidRDefault="00631BEE" w:rsidP="00542EE3">
            <w:pPr>
              <w:rPr>
                <w:rFonts w:ascii="Arial" w:hAnsi="Arial" w:cs="Arial"/>
                <w:sz w:val="28"/>
                <w:szCs w:val="28"/>
              </w:rPr>
            </w:pPr>
          </w:p>
        </w:tc>
        <w:tc>
          <w:tcPr>
            <w:tcW w:w="720" w:type="dxa"/>
          </w:tcPr>
          <w:p w14:paraId="10F1EC11" w14:textId="77777777" w:rsidR="00631BEE" w:rsidRPr="00280566" w:rsidRDefault="00631BEE" w:rsidP="00542EE3">
            <w:pPr>
              <w:rPr>
                <w:rFonts w:ascii="Arial" w:hAnsi="Arial" w:cs="Arial"/>
                <w:sz w:val="28"/>
                <w:szCs w:val="28"/>
              </w:rPr>
            </w:pPr>
          </w:p>
        </w:tc>
        <w:tc>
          <w:tcPr>
            <w:tcW w:w="864" w:type="dxa"/>
          </w:tcPr>
          <w:p w14:paraId="10F1EC12" w14:textId="77777777" w:rsidR="00631BEE" w:rsidRPr="00280566" w:rsidRDefault="00631BEE" w:rsidP="00542EE3">
            <w:pPr>
              <w:rPr>
                <w:rFonts w:ascii="Arial" w:hAnsi="Arial" w:cs="Arial"/>
                <w:sz w:val="28"/>
                <w:szCs w:val="28"/>
              </w:rPr>
            </w:pPr>
          </w:p>
        </w:tc>
      </w:tr>
    </w:tbl>
    <w:p w14:paraId="10F1EC14"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19" w14:textId="77777777" w:rsidTr="00542EE3">
        <w:tc>
          <w:tcPr>
            <w:tcW w:w="10152" w:type="dxa"/>
          </w:tcPr>
          <w:p w14:paraId="10F1EC15"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16" w14:textId="77777777" w:rsidR="00631BEE" w:rsidRPr="00280566" w:rsidRDefault="00631BEE" w:rsidP="00542EE3">
            <w:pPr>
              <w:tabs>
                <w:tab w:val="left" w:pos="360"/>
              </w:tabs>
              <w:rPr>
                <w:rFonts w:ascii="Arial" w:hAnsi="Arial" w:cs="Arial"/>
                <w:sz w:val="22"/>
                <w:szCs w:val="22"/>
              </w:rPr>
            </w:pPr>
          </w:p>
          <w:p w14:paraId="10F1EC17" w14:textId="77777777" w:rsidR="00631BEE" w:rsidRPr="00280566" w:rsidRDefault="00631BEE" w:rsidP="00542EE3">
            <w:pPr>
              <w:tabs>
                <w:tab w:val="left" w:pos="360"/>
              </w:tabs>
              <w:rPr>
                <w:rFonts w:ascii="Arial" w:hAnsi="Arial" w:cs="Arial"/>
                <w:sz w:val="22"/>
                <w:szCs w:val="22"/>
              </w:rPr>
            </w:pPr>
          </w:p>
          <w:p w14:paraId="10F1EC18" w14:textId="77777777" w:rsidR="00631BEE" w:rsidRPr="00280566" w:rsidRDefault="00631BEE" w:rsidP="00542EE3">
            <w:pPr>
              <w:tabs>
                <w:tab w:val="left" w:pos="360"/>
              </w:tabs>
              <w:rPr>
                <w:rFonts w:ascii="Arial" w:hAnsi="Arial" w:cs="Arial"/>
                <w:sz w:val="22"/>
                <w:szCs w:val="22"/>
              </w:rPr>
            </w:pPr>
          </w:p>
        </w:tc>
      </w:tr>
    </w:tbl>
    <w:p w14:paraId="10F1EC1A" w14:textId="77777777" w:rsidR="00631BEE" w:rsidRPr="00280566" w:rsidRDefault="00631BEE" w:rsidP="00631BEE">
      <w:pPr>
        <w:rPr>
          <w:rFonts w:ascii="Arial" w:hAnsi="Arial" w:cs="Arial"/>
          <w:sz w:val="22"/>
          <w:szCs w:val="22"/>
          <w:u w:val="single"/>
        </w:rPr>
      </w:pPr>
    </w:p>
    <w:p w14:paraId="10F1EC1B"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22</w:t>
      </w:r>
    </w:p>
    <w:p w14:paraId="10F1EC1C" w14:textId="77777777" w:rsidR="00631BEE" w:rsidRPr="00280566" w:rsidRDefault="00631BEE" w:rsidP="00631BEE">
      <w:pPr>
        <w:rPr>
          <w:rFonts w:ascii="Arial" w:hAnsi="Arial" w:cs="Arial"/>
          <w:sz w:val="22"/>
          <w:szCs w:val="22"/>
        </w:rPr>
      </w:pPr>
    </w:p>
    <w:p w14:paraId="10F1EC1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A statement dated prior to the ARC meeting and signed by the parent(s) and district representative.  </w:t>
      </w:r>
    </w:p>
    <w:p w14:paraId="10F1EC1E" w14:textId="77777777" w:rsidR="00631BEE" w:rsidRPr="00280566" w:rsidRDefault="00631BEE" w:rsidP="00631BEE">
      <w:pPr>
        <w:rPr>
          <w:rFonts w:ascii="Arial" w:hAnsi="Arial" w:cs="Arial"/>
          <w:sz w:val="22"/>
          <w:szCs w:val="22"/>
        </w:rPr>
      </w:pPr>
    </w:p>
    <w:p w14:paraId="10F1EC1F" w14:textId="77777777" w:rsidR="00631BEE" w:rsidRPr="00280566" w:rsidRDefault="00631BEE" w:rsidP="00631BEE">
      <w:pPr>
        <w:rPr>
          <w:rFonts w:ascii="Arial" w:hAnsi="Arial" w:cs="Arial"/>
          <w:b/>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EC20" w14:textId="77777777" w:rsidR="00631BEE" w:rsidRPr="00280566" w:rsidRDefault="00631BEE" w:rsidP="00631BEE">
      <w:pPr>
        <w:numPr>
          <w:ilvl w:val="0"/>
          <w:numId w:val="23"/>
        </w:numPr>
        <w:rPr>
          <w:rFonts w:ascii="Arial" w:hAnsi="Arial" w:cs="Arial"/>
          <w:sz w:val="22"/>
          <w:szCs w:val="22"/>
        </w:rPr>
      </w:pPr>
      <w:r w:rsidRPr="00280566">
        <w:rPr>
          <w:rFonts w:ascii="Arial" w:hAnsi="Arial" w:cs="Arial"/>
          <w:sz w:val="22"/>
          <w:szCs w:val="22"/>
        </w:rPr>
        <w:t>Mark “YES” if the statement was dated and signed prior to the ARC meeting.</w:t>
      </w:r>
    </w:p>
    <w:p w14:paraId="10F1EC21" w14:textId="77777777" w:rsidR="00631BEE" w:rsidRPr="00280566" w:rsidRDefault="00631BEE" w:rsidP="00631BEE">
      <w:pPr>
        <w:numPr>
          <w:ilvl w:val="0"/>
          <w:numId w:val="23"/>
        </w:numPr>
        <w:rPr>
          <w:rFonts w:ascii="Arial" w:hAnsi="Arial" w:cs="Arial"/>
          <w:sz w:val="22"/>
          <w:szCs w:val="22"/>
        </w:rPr>
      </w:pPr>
      <w:r w:rsidRPr="00280566">
        <w:rPr>
          <w:rFonts w:ascii="Arial" w:hAnsi="Arial" w:cs="Arial"/>
          <w:sz w:val="22"/>
          <w:szCs w:val="22"/>
        </w:rPr>
        <w:t>Mark “NA” if no ARC member that was invited to the meeting was excused from attending.</w:t>
      </w:r>
    </w:p>
    <w:p w14:paraId="10F1EC22" w14:textId="77777777" w:rsidR="00631BEE" w:rsidRPr="00280566" w:rsidRDefault="00631BEE" w:rsidP="00631BEE">
      <w:pPr>
        <w:rPr>
          <w:rFonts w:ascii="Arial" w:hAnsi="Arial" w:cs="Arial"/>
          <w:sz w:val="22"/>
          <w:szCs w:val="22"/>
        </w:rPr>
      </w:pPr>
    </w:p>
    <w:p w14:paraId="10F1EC23" w14:textId="77777777" w:rsidR="00631BEE" w:rsidRPr="00280566" w:rsidRDefault="00631BEE" w:rsidP="00631BEE">
      <w:pPr>
        <w:rPr>
          <w:rFonts w:ascii="Arial" w:hAnsi="Arial" w:cs="Arial"/>
          <w:b/>
          <w:sz w:val="22"/>
          <w:szCs w:val="22"/>
        </w:rPr>
      </w:pPr>
      <w:r w:rsidRPr="00280566">
        <w:rPr>
          <w:rFonts w:ascii="Arial" w:hAnsi="Arial" w:cs="Arial"/>
          <w:b/>
          <w:sz w:val="22"/>
          <w:szCs w:val="22"/>
        </w:rPr>
        <w:t xml:space="preserve">Notes: </w:t>
      </w:r>
    </w:p>
    <w:p w14:paraId="10F1EC24" w14:textId="77777777" w:rsidR="00631BEE" w:rsidRPr="00280566" w:rsidRDefault="00631BEE" w:rsidP="00631BEE">
      <w:pPr>
        <w:pStyle w:val="ListParagraph"/>
        <w:numPr>
          <w:ilvl w:val="0"/>
          <w:numId w:val="84"/>
        </w:numPr>
        <w:rPr>
          <w:rFonts w:ascii="Arial" w:hAnsi="Arial" w:cs="Arial"/>
          <w:sz w:val="22"/>
          <w:szCs w:val="22"/>
        </w:rPr>
      </w:pPr>
      <w:r w:rsidRPr="00280566">
        <w:rPr>
          <w:rFonts w:ascii="Arial" w:hAnsi="Arial" w:cs="Arial"/>
          <w:sz w:val="22"/>
          <w:szCs w:val="22"/>
        </w:rPr>
        <w:t>This may be a separate form.</w:t>
      </w:r>
    </w:p>
    <w:p w14:paraId="10F1EC25" w14:textId="77777777" w:rsidR="00631BEE" w:rsidRPr="00280566" w:rsidRDefault="00631BEE" w:rsidP="00631BEE">
      <w:pPr>
        <w:pStyle w:val="ListParagraph"/>
        <w:numPr>
          <w:ilvl w:val="0"/>
          <w:numId w:val="84"/>
        </w:numPr>
        <w:rPr>
          <w:rFonts w:ascii="Arial" w:hAnsi="Arial" w:cs="Arial"/>
          <w:sz w:val="22"/>
          <w:szCs w:val="22"/>
          <w:highlight w:val="yellow"/>
        </w:rPr>
      </w:pPr>
      <w:r w:rsidRPr="00280566">
        <w:rPr>
          <w:rFonts w:ascii="Arial" w:hAnsi="Arial" w:cs="Arial"/>
          <w:sz w:val="22"/>
          <w:szCs w:val="22"/>
          <w:highlight w:val="yellow"/>
        </w:rPr>
        <w:t>“OSEP expects excusal decisions to be made on an individualized, case-by-case basis, and would consider a public agency to be in noncompliance with the IDEA if it were to routinely or unilaterally excuse a required IEP Team member from attending an IEP Team meeting without obtaining parental consent or agreement, as required by the excusal provisions in</w:t>
      </w:r>
      <w:ins w:id="14" w:author="Author">
        <w:r w:rsidRPr="00280566">
          <w:rPr>
            <w:rFonts w:ascii="Arial" w:hAnsi="Arial" w:cs="Arial"/>
            <w:sz w:val="22"/>
            <w:szCs w:val="22"/>
            <w:highlight w:val="yellow"/>
          </w:rPr>
          <w:t xml:space="preserve"> [34 C.F.R.] </w:t>
        </w:r>
      </w:ins>
      <w:r w:rsidRPr="00280566">
        <w:rPr>
          <w:rFonts w:ascii="Arial" w:hAnsi="Arial" w:cs="Arial"/>
          <w:sz w:val="22"/>
          <w:szCs w:val="22"/>
          <w:highlight w:val="yellow"/>
        </w:rPr>
        <w:t xml:space="preserve"> §300.321(e).  OSEP believes that it is critically important to the provision of FAPE that the public agency require individuals to attend IEP Team meetings who are in the best position to address the educational program for and the unique needs of, each child with a disability.” (OSEP policy letter,  April 25, 2011 to Center for Education Advocacy, Inc. Director Lilly Rangel-Diaz</w:t>
      </w:r>
    </w:p>
    <w:p w14:paraId="10F1EC26" w14:textId="77777777" w:rsidR="00631BEE" w:rsidRPr="00280566" w:rsidRDefault="001D616E" w:rsidP="00631BEE">
      <w:pPr>
        <w:pStyle w:val="ListParagraph"/>
        <w:rPr>
          <w:rFonts w:ascii="Arial" w:hAnsi="Arial" w:cs="Arial"/>
          <w:b/>
          <w:sz w:val="22"/>
          <w:szCs w:val="22"/>
          <w:highlight w:val="yellow"/>
        </w:rPr>
      </w:pPr>
      <w:hyperlink r:id="rId13" w:history="1">
        <w:r w:rsidR="00631BEE" w:rsidRPr="00280566">
          <w:rPr>
            <w:rStyle w:val="Hyperlink"/>
            <w:rFonts w:ascii="Arial" w:hAnsi="Arial" w:cs="Arial"/>
            <w:sz w:val="22"/>
            <w:szCs w:val="22"/>
            <w:highlight w:val="yellow"/>
          </w:rPr>
          <w:t>http://www2.ed.gov/policy/speced/guid/idea/letters/2011-2/rangel-diaz042511iepteam2q2011.pdf</w:t>
        </w:r>
      </w:hyperlink>
      <w:r w:rsidR="00631BEE" w:rsidRPr="00280566">
        <w:rPr>
          <w:rFonts w:ascii="Arial" w:hAnsi="Arial" w:cs="Arial"/>
          <w:sz w:val="22"/>
          <w:szCs w:val="22"/>
          <w:highlight w:val="yellow"/>
        </w:rPr>
        <w:t>)</w:t>
      </w:r>
    </w:p>
    <w:p w14:paraId="10F1EC27" w14:textId="77777777" w:rsidR="00631BEE" w:rsidRPr="00280566" w:rsidRDefault="00631BEE" w:rsidP="00631BEE">
      <w:pPr>
        <w:rPr>
          <w:rFonts w:ascii="Arial" w:hAnsi="Arial" w:cs="Arial"/>
          <w:b/>
          <w:sz w:val="22"/>
          <w:szCs w:val="22"/>
          <w:highlight w:val="yellow"/>
        </w:rPr>
      </w:pPr>
    </w:p>
    <w:p w14:paraId="10F1EC28" w14:textId="77777777" w:rsidR="00631BEE" w:rsidRPr="00280566" w:rsidRDefault="00631BEE" w:rsidP="00631BEE">
      <w:pPr>
        <w:rPr>
          <w:rFonts w:ascii="Arial" w:hAnsi="Arial" w:cs="Arial"/>
          <w:sz w:val="22"/>
          <w:szCs w:val="22"/>
        </w:rPr>
      </w:pP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8"/>
        <w:gridCol w:w="730"/>
        <w:gridCol w:w="720"/>
        <w:gridCol w:w="664"/>
      </w:tblGrid>
      <w:tr w:rsidR="00631BEE" w:rsidRPr="00280566" w14:paraId="10F1EC2D" w14:textId="77777777" w:rsidTr="00542EE3">
        <w:tc>
          <w:tcPr>
            <w:tcW w:w="7848" w:type="dxa"/>
          </w:tcPr>
          <w:p w14:paraId="10F1EC29" w14:textId="77777777" w:rsidR="00631BEE" w:rsidRPr="00280566" w:rsidRDefault="00631BEE" w:rsidP="00542EE3">
            <w:pPr>
              <w:rPr>
                <w:rFonts w:ascii="Arial" w:hAnsi="Arial" w:cs="Arial"/>
                <w:b/>
                <w:sz w:val="22"/>
                <w:szCs w:val="22"/>
              </w:rPr>
            </w:pPr>
          </w:p>
        </w:tc>
        <w:tc>
          <w:tcPr>
            <w:tcW w:w="730" w:type="dxa"/>
          </w:tcPr>
          <w:p w14:paraId="10F1EC2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EC2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64" w:type="dxa"/>
          </w:tcPr>
          <w:p w14:paraId="10F1EC2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C32" w14:textId="77777777" w:rsidTr="00542EE3">
        <w:trPr>
          <w:trHeight w:val="445"/>
        </w:trPr>
        <w:tc>
          <w:tcPr>
            <w:tcW w:w="7848" w:type="dxa"/>
          </w:tcPr>
          <w:p w14:paraId="10F1EC2E" w14:textId="77777777" w:rsidR="00631BEE" w:rsidRPr="00280566" w:rsidRDefault="00631BEE" w:rsidP="00631BEE">
            <w:pPr>
              <w:numPr>
                <w:ilvl w:val="0"/>
                <w:numId w:val="41"/>
              </w:numPr>
              <w:rPr>
                <w:rFonts w:ascii="Arial" w:hAnsi="Arial" w:cs="Arial"/>
                <w:sz w:val="22"/>
                <w:szCs w:val="22"/>
              </w:rPr>
            </w:pPr>
            <w:r w:rsidRPr="00280566">
              <w:rPr>
                <w:rFonts w:ascii="Arial" w:hAnsi="Arial" w:cs="Arial"/>
                <w:sz w:val="22"/>
                <w:szCs w:val="22"/>
              </w:rPr>
              <w:t xml:space="preserve"> If a member of the ARC is excused from attending the ARC meeting in whole or in part, the parent and the district agree to the excusal in writing prior to the meeting.</w:t>
            </w:r>
          </w:p>
        </w:tc>
        <w:tc>
          <w:tcPr>
            <w:tcW w:w="730" w:type="dxa"/>
          </w:tcPr>
          <w:p w14:paraId="10F1EC2F" w14:textId="77777777" w:rsidR="00631BEE" w:rsidRPr="00280566" w:rsidRDefault="00631BEE" w:rsidP="00542EE3">
            <w:pPr>
              <w:rPr>
                <w:rFonts w:ascii="Arial" w:hAnsi="Arial" w:cs="Arial"/>
                <w:sz w:val="22"/>
                <w:szCs w:val="22"/>
              </w:rPr>
            </w:pPr>
          </w:p>
        </w:tc>
        <w:tc>
          <w:tcPr>
            <w:tcW w:w="720" w:type="dxa"/>
          </w:tcPr>
          <w:p w14:paraId="10F1EC30" w14:textId="77777777" w:rsidR="00631BEE" w:rsidRPr="00280566" w:rsidRDefault="00631BEE" w:rsidP="00542EE3">
            <w:pPr>
              <w:rPr>
                <w:rFonts w:ascii="Arial" w:hAnsi="Arial" w:cs="Arial"/>
                <w:sz w:val="22"/>
                <w:szCs w:val="22"/>
              </w:rPr>
            </w:pPr>
          </w:p>
        </w:tc>
        <w:tc>
          <w:tcPr>
            <w:tcW w:w="664" w:type="dxa"/>
          </w:tcPr>
          <w:p w14:paraId="10F1EC31" w14:textId="77777777" w:rsidR="00631BEE" w:rsidRPr="00280566" w:rsidRDefault="00631BEE" w:rsidP="00542EE3">
            <w:pPr>
              <w:rPr>
                <w:rFonts w:ascii="Arial" w:hAnsi="Arial" w:cs="Arial"/>
                <w:sz w:val="22"/>
                <w:szCs w:val="22"/>
              </w:rPr>
            </w:pPr>
          </w:p>
        </w:tc>
      </w:tr>
    </w:tbl>
    <w:p w14:paraId="10F1EC33"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38" w14:textId="77777777" w:rsidTr="00542EE3">
        <w:tc>
          <w:tcPr>
            <w:tcW w:w="10152" w:type="dxa"/>
          </w:tcPr>
          <w:p w14:paraId="10F1EC34"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35" w14:textId="77777777" w:rsidR="00631BEE" w:rsidRPr="00280566" w:rsidRDefault="00631BEE" w:rsidP="00542EE3">
            <w:pPr>
              <w:tabs>
                <w:tab w:val="left" w:pos="360"/>
              </w:tabs>
              <w:rPr>
                <w:rFonts w:ascii="Arial" w:hAnsi="Arial" w:cs="Arial"/>
                <w:sz w:val="22"/>
                <w:szCs w:val="22"/>
              </w:rPr>
            </w:pPr>
          </w:p>
          <w:p w14:paraId="10F1EC36" w14:textId="77777777" w:rsidR="00631BEE" w:rsidRPr="00280566" w:rsidRDefault="00631BEE" w:rsidP="00542EE3">
            <w:pPr>
              <w:tabs>
                <w:tab w:val="left" w:pos="360"/>
              </w:tabs>
              <w:rPr>
                <w:rFonts w:ascii="Arial" w:hAnsi="Arial" w:cs="Arial"/>
                <w:sz w:val="22"/>
                <w:szCs w:val="22"/>
              </w:rPr>
            </w:pPr>
          </w:p>
          <w:p w14:paraId="10F1EC37" w14:textId="77777777" w:rsidR="00631BEE" w:rsidRPr="00280566" w:rsidRDefault="00631BEE" w:rsidP="00542EE3">
            <w:pPr>
              <w:tabs>
                <w:tab w:val="left" w:pos="360"/>
              </w:tabs>
              <w:rPr>
                <w:rFonts w:ascii="Arial" w:hAnsi="Arial" w:cs="Arial"/>
                <w:sz w:val="22"/>
                <w:szCs w:val="22"/>
              </w:rPr>
            </w:pPr>
          </w:p>
        </w:tc>
      </w:tr>
    </w:tbl>
    <w:p w14:paraId="10F1EC39"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23</w:t>
      </w:r>
    </w:p>
    <w:p w14:paraId="10F1EC3A" w14:textId="77777777" w:rsidR="00631BEE" w:rsidRPr="00280566" w:rsidRDefault="00631BEE" w:rsidP="00631BEE">
      <w:pPr>
        <w:jc w:val="center"/>
        <w:rPr>
          <w:rFonts w:ascii="Arial" w:hAnsi="Arial" w:cs="Arial"/>
          <w:sz w:val="16"/>
          <w:szCs w:val="22"/>
        </w:rPr>
      </w:pPr>
    </w:p>
    <w:p w14:paraId="10F1EC3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Document, written and dated prior to the meeting, with the required input from the excused member.</w:t>
      </w:r>
    </w:p>
    <w:p w14:paraId="10F1EC3C" w14:textId="77777777" w:rsidR="00631BEE" w:rsidRPr="00280566" w:rsidRDefault="00631BEE" w:rsidP="00631BEE">
      <w:pPr>
        <w:rPr>
          <w:rFonts w:ascii="Arial" w:hAnsi="Arial" w:cs="Arial"/>
          <w:sz w:val="22"/>
          <w:szCs w:val="22"/>
          <w:u w:val="single"/>
        </w:rPr>
      </w:pPr>
    </w:p>
    <w:p w14:paraId="10F1EC3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C3E" w14:textId="77777777" w:rsidR="00631BEE" w:rsidRPr="00280566" w:rsidRDefault="00631BEE" w:rsidP="00631BEE">
      <w:pPr>
        <w:numPr>
          <w:ilvl w:val="0"/>
          <w:numId w:val="24"/>
        </w:numPr>
        <w:rPr>
          <w:rFonts w:ascii="Arial" w:hAnsi="Arial" w:cs="Arial"/>
          <w:sz w:val="22"/>
          <w:szCs w:val="22"/>
        </w:rPr>
      </w:pPr>
      <w:r w:rsidRPr="00280566">
        <w:rPr>
          <w:rFonts w:ascii="Arial" w:hAnsi="Arial" w:cs="Arial"/>
          <w:sz w:val="22"/>
          <w:szCs w:val="22"/>
        </w:rPr>
        <w:t>Mark “YES” if the document providing input is written and submitted to the parent(s) and to the district representative prior to the ARC meeting.</w:t>
      </w:r>
    </w:p>
    <w:p w14:paraId="10F1EC3F" w14:textId="77777777" w:rsidR="00631BEE" w:rsidRPr="00280566" w:rsidRDefault="00631BEE" w:rsidP="00631BEE">
      <w:pPr>
        <w:numPr>
          <w:ilvl w:val="0"/>
          <w:numId w:val="24"/>
        </w:numPr>
        <w:rPr>
          <w:rFonts w:ascii="Arial" w:hAnsi="Arial" w:cs="Arial"/>
          <w:sz w:val="22"/>
          <w:szCs w:val="22"/>
        </w:rPr>
      </w:pPr>
      <w:r w:rsidRPr="00280566">
        <w:rPr>
          <w:rFonts w:ascii="Arial" w:hAnsi="Arial" w:cs="Arial"/>
          <w:sz w:val="22"/>
          <w:szCs w:val="22"/>
        </w:rPr>
        <w:t>Mark “NA” if no ARC member that was invited to the meeting was excused from attending and was required to submit a report.</w:t>
      </w:r>
    </w:p>
    <w:p w14:paraId="10F1EC40" w14:textId="77777777" w:rsidR="00631BEE" w:rsidRPr="00280566" w:rsidRDefault="00631BEE" w:rsidP="00631BEE">
      <w:pPr>
        <w:rPr>
          <w:rFonts w:ascii="Arial" w:hAnsi="Arial" w:cs="Arial"/>
          <w:sz w:val="22"/>
          <w:szCs w:val="22"/>
        </w:rPr>
      </w:pPr>
    </w:p>
    <w:tbl>
      <w:tblPr>
        <w:tblpPr w:leftFromText="180" w:rightFromText="180" w:vertAnchor="text" w:tblpY="1"/>
        <w:tblOverlap w:val="neve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9"/>
        <w:gridCol w:w="730"/>
        <w:gridCol w:w="632"/>
        <w:gridCol w:w="687"/>
      </w:tblGrid>
      <w:tr w:rsidR="00631BEE" w:rsidRPr="00280566" w14:paraId="10F1EC45" w14:textId="77777777" w:rsidTr="00542EE3">
        <w:tc>
          <w:tcPr>
            <w:tcW w:w="7959" w:type="dxa"/>
          </w:tcPr>
          <w:p w14:paraId="10F1EC41" w14:textId="77777777" w:rsidR="00631BEE" w:rsidRPr="00280566" w:rsidRDefault="00631BEE" w:rsidP="00542EE3">
            <w:pPr>
              <w:rPr>
                <w:rFonts w:ascii="Arial" w:hAnsi="Arial" w:cs="Arial"/>
                <w:b/>
                <w:sz w:val="22"/>
                <w:szCs w:val="22"/>
              </w:rPr>
            </w:pPr>
          </w:p>
        </w:tc>
        <w:tc>
          <w:tcPr>
            <w:tcW w:w="730" w:type="dxa"/>
          </w:tcPr>
          <w:p w14:paraId="10F1EC4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32" w:type="dxa"/>
          </w:tcPr>
          <w:p w14:paraId="10F1EC4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7" w:type="dxa"/>
          </w:tcPr>
          <w:p w14:paraId="10F1EC4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C4A" w14:textId="77777777" w:rsidTr="00542EE3">
        <w:trPr>
          <w:trHeight w:val="445"/>
        </w:trPr>
        <w:tc>
          <w:tcPr>
            <w:tcW w:w="7959" w:type="dxa"/>
          </w:tcPr>
          <w:p w14:paraId="10F1EC46" w14:textId="77777777" w:rsidR="00631BEE" w:rsidRPr="00280566" w:rsidRDefault="00631BEE" w:rsidP="00631BEE">
            <w:pPr>
              <w:numPr>
                <w:ilvl w:val="0"/>
                <w:numId w:val="41"/>
              </w:numPr>
              <w:rPr>
                <w:rFonts w:ascii="Arial" w:hAnsi="Arial" w:cs="Arial"/>
                <w:sz w:val="22"/>
                <w:szCs w:val="22"/>
              </w:rPr>
            </w:pPr>
            <w:r w:rsidRPr="00280566">
              <w:rPr>
                <w:rFonts w:ascii="Arial" w:hAnsi="Arial" w:cs="Arial"/>
                <w:sz w:val="22"/>
                <w:szCs w:val="22"/>
              </w:rPr>
              <w:t xml:space="preserve">If a member of the ARC is excused, the member must submit input into the development of the IEP in writing to the parent(s) and the ARC, if the member’s area of curriculum or related service is to be modified or discussed in the meeting.  Input must be submitted </w:t>
            </w:r>
            <w:r w:rsidRPr="00280566">
              <w:rPr>
                <w:rFonts w:ascii="Arial" w:hAnsi="Arial" w:cs="Arial"/>
                <w:b/>
                <w:sz w:val="22"/>
                <w:szCs w:val="22"/>
                <w:u w:val="single"/>
              </w:rPr>
              <w:t>prior to the meeting</w:t>
            </w:r>
            <w:r w:rsidRPr="00280566">
              <w:rPr>
                <w:rFonts w:ascii="Arial" w:hAnsi="Arial" w:cs="Arial"/>
                <w:sz w:val="22"/>
                <w:szCs w:val="22"/>
              </w:rPr>
              <w:t>.</w:t>
            </w:r>
          </w:p>
        </w:tc>
        <w:tc>
          <w:tcPr>
            <w:tcW w:w="730" w:type="dxa"/>
          </w:tcPr>
          <w:p w14:paraId="10F1EC47" w14:textId="77777777" w:rsidR="00631BEE" w:rsidRPr="00280566" w:rsidRDefault="00631BEE" w:rsidP="00542EE3">
            <w:pPr>
              <w:rPr>
                <w:rFonts w:ascii="Arial" w:hAnsi="Arial" w:cs="Arial"/>
                <w:sz w:val="28"/>
                <w:szCs w:val="28"/>
              </w:rPr>
            </w:pPr>
          </w:p>
        </w:tc>
        <w:tc>
          <w:tcPr>
            <w:tcW w:w="632" w:type="dxa"/>
          </w:tcPr>
          <w:p w14:paraId="10F1EC48" w14:textId="77777777" w:rsidR="00631BEE" w:rsidRPr="00280566" w:rsidRDefault="00631BEE" w:rsidP="00542EE3">
            <w:pPr>
              <w:rPr>
                <w:rFonts w:ascii="Arial" w:hAnsi="Arial" w:cs="Arial"/>
                <w:sz w:val="28"/>
                <w:szCs w:val="28"/>
              </w:rPr>
            </w:pPr>
          </w:p>
        </w:tc>
        <w:tc>
          <w:tcPr>
            <w:tcW w:w="687" w:type="dxa"/>
          </w:tcPr>
          <w:p w14:paraId="10F1EC49" w14:textId="77777777" w:rsidR="00631BEE" w:rsidRPr="00280566" w:rsidRDefault="00631BEE" w:rsidP="00542EE3">
            <w:pPr>
              <w:rPr>
                <w:rFonts w:ascii="Arial" w:hAnsi="Arial" w:cs="Arial"/>
                <w:sz w:val="28"/>
                <w:szCs w:val="28"/>
              </w:rPr>
            </w:pPr>
          </w:p>
        </w:tc>
      </w:tr>
    </w:tbl>
    <w:p w14:paraId="10F1EC4B"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50" w14:textId="77777777" w:rsidTr="00542EE3">
        <w:tc>
          <w:tcPr>
            <w:tcW w:w="10152" w:type="dxa"/>
          </w:tcPr>
          <w:p w14:paraId="10F1EC4C"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4D" w14:textId="77777777" w:rsidR="00631BEE" w:rsidRDefault="00631BEE" w:rsidP="00542EE3">
            <w:pPr>
              <w:tabs>
                <w:tab w:val="left" w:pos="360"/>
              </w:tabs>
              <w:rPr>
                <w:rFonts w:ascii="Arial" w:hAnsi="Arial" w:cs="Arial"/>
                <w:sz w:val="22"/>
                <w:szCs w:val="22"/>
              </w:rPr>
            </w:pPr>
          </w:p>
          <w:p w14:paraId="10F1EC4E" w14:textId="77777777" w:rsidR="00CA17BB" w:rsidRPr="00280566" w:rsidRDefault="00CA17BB" w:rsidP="00542EE3">
            <w:pPr>
              <w:tabs>
                <w:tab w:val="left" w:pos="360"/>
              </w:tabs>
              <w:rPr>
                <w:rFonts w:ascii="Arial" w:hAnsi="Arial" w:cs="Arial"/>
                <w:sz w:val="22"/>
                <w:szCs w:val="22"/>
              </w:rPr>
            </w:pPr>
          </w:p>
          <w:p w14:paraId="10F1EC4F" w14:textId="77777777" w:rsidR="00631BEE" w:rsidRPr="00280566" w:rsidRDefault="00631BEE" w:rsidP="00542EE3">
            <w:pPr>
              <w:tabs>
                <w:tab w:val="left" w:pos="360"/>
              </w:tabs>
              <w:rPr>
                <w:rFonts w:ascii="Arial" w:hAnsi="Arial" w:cs="Arial"/>
                <w:sz w:val="22"/>
                <w:szCs w:val="22"/>
              </w:rPr>
            </w:pPr>
          </w:p>
        </w:tc>
      </w:tr>
    </w:tbl>
    <w:p w14:paraId="10F1EC51" w14:textId="77777777" w:rsidR="00631BEE" w:rsidRPr="00280566" w:rsidRDefault="00631BEE" w:rsidP="00631BEE">
      <w:pPr>
        <w:jc w:val="center"/>
        <w:rPr>
          <w:rFonts w:ascii="Arial" w:hAnsi="Arial" w:cs="Arial"/>
          <w:b/>
          <w:sz w:val="28"/>
          <w:szCs w:val="28"/>
        </w:rPr>
      </w:pPr>
    </w:p>
    <w:p w14:paraId="10F1EC52" w14:textId="77777777" w:rsidR="00631BEE" w:rsidRPr="00280566" w:rsidRDefault="00631BEE" w:rsidP="00631BEE">
      <w:pPr>
        <w:jc w:val="center"/>
        <w:rPr>
          <w:rFonts w:ascii="Arial" w:hAnsi="Arial" w:cs="Arial"/>
          <w:b/>
          <w:sz w:val="28"/>
          <w:szCs w:val="28"/>
        </w:rPr>
      </w:pPr>
      <w:bookmarkStart w:id="15" w:name="noticeToParents"/>
      <w:r w:rsidRPr="00280566">
        <w:rPr>
          <w:rFonts w:ascii="Arial" w:hAnsi="Arial" w:cs="Arial"/>
          <w:b/>
          <w:sz w:val="28"/>
          <w:szCs w:val="28"/>
        </w:rPr>
        <w:t>Notice</w:t>
      </w:r>
      <w:bookmarkEnd w:id="15"/>
      <w:r w:rsidRPr="00280566">
        <w:rPr>
          <w:rFonts w:ascii="Arial" w:hAnsi="Arial" w:cs="Arial"/>
          <w:b/>
          <w:sz w:val="28"/>
          <w:szCs w:val="28"/>
        </w:rPr>
        <w:t xml:space="preserve"> to Parent(s) (Conference Summary/Action Notice)</w:t>
      </w:r>
    </w:p>
    <w:p w14:paraId="10F1EC53"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707 KAR 1:340, Section 3</w:t>
      </w:r>
    </w:p>
    <w:p w14:paraId="10F1EC54" w14:textId="77777777" w:rsidR="00631BEE" w:rsidRPr="00280566" w:rsidRDefault="00631BEE" w:rsidP="00631BEE">
      <w:pPr>
        <w:rPr>
          <w:rFonts w:ascii="Arial" w:hAnsi="Arial" w:cs="Arial"/>
          <w:sz w:val="22"/>
          <w:szCs w:val="22"/>
        </w:rPr>
      </w:pPr>
    </w:p>
    <w:p w14:paraId="10F1EC55" w14:textId="77777777" w:rsidR="00631BEE" w:rsidRPr="00280566" w:rsidRDefault="00631BEE" w:rsidP="00631BEE">
      <w:pPr>
        <w:rPr>
          <w:rFonts w:ascii="Arial" w:hAnsi="Arial" w:cs="Arial"/>
          <w:sz w:val="22"/>
          <w:szCs w:val="22"/>
        </w:rPr>
      </w:pPr>
      <w:r w:rsidRPr="00280566">
        <w:rPr>
          <w:rFonts w:ascii="Arial" w:hAnsi="Arial" w:cs="Arial"/>
          <w:b/>
          <w:sz w:val="22"/>
          <w:szCs w:val="22"/>
        </w:rPr>
        <w:t>Note for items 24 – 28:</w:t>
      </w:r>
      <w:r w:rsidRPr="00280566">
        <w:rPr>
          <w:rFonts w:ascii="Arial" w:hAnsi="Arial" w:cs="Arial"/>
          <w:sz w:val="22"/>
          <w:szCs w:val="22"/>
        </w:rPr>
        <w:t xml:space="preserve">  If relevant discussion occurs in the ARC meeting that is not reflected on the Conference Summary/Action Notice form, the discussion must be documented in the Conference Summary minutes.</w:t>
      </w:r>
    </w:p>
    <w:p w14:paraId="10F1EC56" w14:textId="77777777" w:rsidR="00631BEE" w:rsidRPr="00280566" w:rsidRDefault="00631BEE" w:rsidP="00631BEE">
      <w:pPr>
        <w:rPr>
          <w:rFonts w:ascii="Arial" w:hAnsi="Arial" w:cs="Arial"/>
          <w:sz w:val="22"/>
          <w:szCs w:val="22"/>
        </w:rPr>
      </w:pPr>
    </w:p>
    <w:p w14:paraId="10F1EC57"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24</w:t>
      </w:r>
    </w:p>
    <w:p w14:paraId="10F1EC58" w14:textId="77777777" w:rsidR="00631BEE" w:rsidRPr="00280566" w:rsidRDefault="00631BEE" w:rsidP="00631BEE">
      <w:pPr>
        <w:rPr>
          <w:rFonts w:ascii="Arial" w:hAnsi="Arial" w:cs="Arial"/>
          <w:sz w:val="22"/>
          <w:szCs w:val="22"/>
        </w:rPr>
      </w:pPr>
    </w:p>
    <w:p w14:paraId="10F1EC59" w14:textId="77777777" w:rsidR="00631BEE" w:rsidRPr="00280566" w:rsidRDefault="00631BEE" w:rsidP="00631BEE">
      <w:pPr>
        <w:rPr>
          <w:rFonts w:ascii="Arial" w:hAnsi="Arial" w:cs="Arial"/>
          <w:sz w:val="22"/>
          <w:szCs w:val="22"/>
          <w:u w:val="single"/>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EC5A" w14:textId="77777777" w:rsidR="00631BEE" w:rsidRPr="00280566" w:rsidRDefault="00631BEE" w:rsidP="00631BEE">
      <w:pPr>
        <w:rPr>
          <w:rFonts w:ascii="Arial" w:hAnsi="Arial" w:cs="Arial"/>
          <w:sz w:val="22"/>
          <w:szCs w:val="22"/>
          <w:u w:val="single"/>
        </w:rPr>
      </w:pPr>
    </w:p>
    <w:p w14:paraId="10F1EC5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i/>
          <w:sz w:val="22"/>
          <w:szCs w:val="22"/>
        </w:rPr>
        <w:t xml:space="preserve">: </w:t>
      </w:r>
    </w:p>
    <w:p w14:paraId="10F1EC5C" w14:textId="77777777" w:rsidR="00631BEE" w:rsidRPr="00280566" w:rsidRDefault="00631BEE" w:rsidP="00631BEE">
      <w:pPr>
        <w:numPr>
          <w:ilvl w:val="0"/>
          <w:numId w:val="14"/>
        </w:numPr>
        <w:rPr>
          <w:rFonts w:ascii="Arial" w:hAnsi="Arial" w:cs="Arial"/>
          <w:sz w:val="22"/>
          <w:szCs w:val="22"/>
        </w:rPr>
      </w:pPr>
      <w:r w:rsidRPr="00280566">
        <w:rPr>
          <w:rFonts w:ascii="Arial" w:hAnsi="Arial" w:cs="Arial"/>
          <w:sz w:val="22"/>
          <w:szCs w:val="22"/>
        </w:rPr>
        <w:t xml:space="preserve">Mark “YES” if </w:t>
      </w:r>
      <w:r w:rsidRPr="00280566">
        <w:rPr>
          <w:rFonts w:ascii="Arial" w:hAnsi="Arial" w:cs="Arial"/>
          <w:sz w:val="22"/>
          <w:szCs w:val="22"/>
          <w:u w:val="single"/>
        </w:rPr>
        <w:t>appropriate</w:t>
      </w:r>
      <w:r w:rsidRPr="00280566">
        <w:rPr>
          <w:rFonts w:ascii="Arial" w:hAnsi="Arial" w:cs="Arial"/>
          <w:sz w:val="22"/>
          <w:szCs w:val="22"/>
        </w:rPr>
        <w:t xml:space="preserve"> boxes are checked as a basis for the proposed or refused action (corresponds with Section I of Conference Summary/Action Notice); AND  </w:t>
      </w:r>
    </w:p>
    <w:p w14:paraId="10F1EC5D" w14:textId="77777777" w:rsidR="00631BEE" w:rsidRPr="00280566" w:rsidRDefault="00631BEE" w:rsidP="00631BEE">
      <w:pPr>
        <w:numPr>
          <w:ilvl w:val="0"/>
          <w:numId w:val="14"/>
        </w:numPr>
        <w:rPr>
          <w:rFonts w:ascii="Arial" w:hAnsi="Arial" w:cs="Arial"/>
          <w:sz w:val="22"/>
          <w:szCs w:val="22"/>
        </w:rPr>
      </w:pPr>
      <w:r w:rsidRPr="00280566">
        <w:rPr>
          <w:rFonts w:ascii="Arial" w:hAnsi="Arial" w:cs="Arial"/>
          <w:sz w:val="22"/>
          <w:szCs w:val="22"/>
        </w:rPr>
        <w:t xml:space="preserve">There is a </w:t>
      </w:r>
      <w:r w:rsidRPr="00280566">
        <w:rPr>
          <w:rFonts w:ascii="Arial" w:hAnsi="Arial" w:cs="Arial"/>
          <w:b/>
          <w:sz w:val="22"/>
          <w:szCs w:val="22"/>
        </w:rPr>
        <w:t>description</w:t>
      </w:r>
      <w:r w:rsidRPr="00280566">
        <w:rPr>
          <w:rFonts w:ascii="Arial" w:hAnsi="Arial" w:cs="Arial"/>
          <w:sz w:val="22"/>
          <w:szCs w:val="22"/>
        </w:rPr>
        <w:t xml:space="preserve"> of assessment instruments and procedures attached (Copy of “Evaluations, Tests, Records, or Reports” description page).</w:t>
      </w:r>
    </w:p>
    <w:p w14:paraId="10F1EC5E" w14:textId="77777777" w:rsidR="00631BEE" w:rsidRPr="00280566" w:rsidRDefault="00631BEE" w:rsidP="00631BEE">
      <w:pPr>
        <w:rPr>
          <w:rFonts w:ascii="Arial" w:hAnsi="Arial" w:cs="Arial"/>
          <w:sz w:val="22"/>
          <w:szCs w:val="22"/>
        </w:rPr>
      </w:pPr>
    </w:p>
    <w:p w14:paraId="10F1EC5F"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 xml:space="preserve">Notes:  </w:t>
      </w:r>
    </w:p>
    <w:p w14:paraId="10F1EC60" w14:textId="77777777" w:rsidR="00631BEE" w:rsidRPr="00280566" w:rsidRDefault="00631BEE" w:rsidP="00631BEE">
      <w:pPr>
        <w:numPr>
          <w:ilvl w:val="0"/>
          <w:numId w:val="43"/>
        </w:numPr>
        <w:rPr>
          <w:rFonts w:ascii="Arial" w:hAnsi="Arial" w:cs="Arial"/>
          <w:sz w:val="22"/>
          <w:szCs w:val="22"/>
        </w:rPr>
      </w:pPr>
      <w:r w:rsidRPr="00280566">
        <w:rPr>
          <w:rFonts w:ascii="Arial" w:hAnsi="Arial" w:cs="Arial"/>
          <w:sz w:val="22"/>
          <w:szCs w:val="22"/>
        </w:rPr>
        <w:t xml:space="preserve">Information used that is not included on the evaluation list should be listed as “Other.”  </w:t>
      </w:r>
    </w:p>
    <w:p w14:paraId="10F1EC61" w14:textId="77777777" w:rsidR="00631BEE" w:rsidRPr="00280566" w:rsidRDefault="00631BEE" w:rsidP="00631BEE">
      <w:pPr>
        <w:numPr>
          <w:ilvl w:val="0"/>
          <w:numId w:val="43"/>
        </w:numPr>
        <w:rPr>
          <w:rFonts w:ascii="Arial" w:hAnsi="Arial" w:cs="Arial"/>
          <w:sz w:val="22"/>
          <w:szCs w:val="22"/>
        </w:rPr>
      </w:pPr>
      <w:r w:rsidRPr="00280566">
        <w:rPr>
          <w:rFonts w:ascii="Arial" w:hAnsi="Arial" w:cs="Arial"/>
          <w:sz w:val="22"/>
          <w:szCs w:val="22"/>
        </w:rPr>
        <w:t xml:space="preserve">If an evaluation or reevaluation was conducted, the relevant descriptions must be marked. </w:t>
      </w:r>
    </w:p>
    <w:p w14:paraId="10F1EC62" w14:textId="77777777" w:rsidR="00631BEE" w:rsidRPr="00280566" w:rsidRDefault="00631BEE" w:rsidP="00631BEE">
      <w:pPr>
        <w:numPr>
          <w:ilvl w:val="0"/>
          <w:numId w:val="43"/>
        </w:numPr>
        <w:rPr>
          <w:rFonts w:ascii="Arial" w:hAnsi="Arial" w:cs="Arial"/>
          <w:sz w:val="22"/>
          <w:szCs w:val="22"/>
        </w:rPr>
      </w:pPr>
      <w:r w:rsidRPr="00280566">
        <w:rPr>
          <w:rFonts w:ascii="Arial" w:hAnsi="Arial" w:cs="Arial"/>
          <w:sz w:val="22"/>
          <w:szCs w:val="22"/>
        </w:rPr>
        <w:t>For any annual review meeting, “Student Progress in Achieving IEP Goals,” must be a basis for the action.</w:t>
      </w:r>
    </w:p>
    <w:p w14:paraId="10F1EC63" w14:textId="77777777" w:rsidR="00631BEE" w:rsidRDefault="00631BEE" w:rsidP="00631BEE">
      <w:pPr>
        <w:rPr>
          <w:rFonts w:ascii="Arial" w:hAnsi="Arial" w:cs="Arial"/>
          <w:b/>
          <w:sz w:val="22"/>
          <w:szCs w:val="22"/>
          <w:u w:val="single"/>
        </w:rPr>
      </w:pPr>
    </w:p>
    <w:p w14:paraId="10F1EC64" w14:textId="77777777" w:rsidR="00CA17BB" w:rsidRDefault="00CA17BB" w:rsidP="00631BEE">
      <w:pPr>
        <w:rPr>
          <w:rFonts w:ascii="Arial" w:hAnsi="Arial" w:cs="Arial"/>
          <w:b/>
          <w:sz w:val="22"/>
          <w:szCs w:val="22"/>
          <w:u w:val="single"/>
        </w:rPr>
      </w:pPr>
    </w:p>
    <w:p w14:paraId="10F1EC65" w14:textId="77777777" w:rsidR="00CA17BB" w:rsidRDefault="00CA17BB" w:rsidP="00631BEE">
      <w:pPr>
        <w:rPr>
          <w:rFonts w:ascii="Arial" w:hAnsi="Arial" w:cs="Arial"/>
          <w:b/>
          <w:sz w:val="22"/>
          <w:szCs w:val="22"/>
          <w:u w:val="single"/>
        </w:rPr>
      </w:pPr>
    </w:p>
    <w:p w14:paraId="10F1EC66" w14:textId="77777777" w:rsidR="00CA17BB" w:rsidRDefault="00CA17BB" w:rsidP="00631BEE">
      <w:pPr>
        <w:rPr>
          <w:rFonts w:ascii="Arial" w:hAnsi="Arial" w:cs="Arial"/>
          <w:b/>
          <w:sz w:val="22"/>
          <w:szCs w:val="22"/>
          <w:u w:val="single"/>
        </w:rPr>
      </w:pPr>
    </w:p>
    <w:p w14:paraId="10F1EC67" w14:textId="77777777" w:rsidR="00CA17BB" w:rsidRPr="00280566" w:rsidRDefault="00CA17BB" w:rsidP="00631BEE">
      <w:pPr>
        <w:rPr>
          <w:rFonts w:ascii="Arial" w:hAnsi="Arial" w:cs="Arial"/>
          <w:b/>
          <w:sz w:val="22"/>
          <w:szCs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7"/>
        <w:gridCol w:w="721"/>
        <w:gridCol w:w="730"/>
      </w:tblGrid>
      <w:tr w:rsidR="00631BEE" w:rsidRPr="00280566" w14:paraId="10F1EC6B" w14:textId="77777777" w:rsidTr="00542EE3">
        <w:tc>
          <w:tcPr>
            <w:tcW w:w="8567" w:type="dxa"/>
          </w:tcPr>
          <w:p w14:paraId="10F1EC68" w14:textId="77777777" w:rsidR="00631BEE" w:rsidRPr="00280566" w:rsidRDefault="00631BEE" w:rsidP="00542EE3">
            <w:pPr>
              <w:rPr>
                <w:rFonts w:ascii="Arial" w:hAnsi="Arial" w:cs="Arial"/>
                <w:b/>
                <w:sz w:val="22"/>
                <w:szCs w:val="22"/>
              </w:rPr>
            </w:pPr>
            <w:r w:rsidRPr="00280566">
              <w:rPr>
                <w:rFonts w:ascii="Arial" w:hAnsi="Arial" w:cs="Arial"/>
                <w:sz w:val="22"/>
                <w:szCs w:val="22"/>
              </w:rPr>
              <w:lastRenderedPageBreak/>
              <w:t>The Notice to Parent(s) (Conference Summary/ Notice of Action) includes documentation of:</w:t>
            </w:r>
          </w:p>
        </w:tc>
        <w:tc>
          <w:tcPr>
            <w:tcW w:w="721" w:type="dxa"/>
          </w:tcPr>
          <w:p w14:paraId="10F1EC69" w14:textId="77777777" w:rsidR="00631BEE" w:rsidRPr="00280566" w:rsidRDefault="00631BEE" w:rsidP="00542EE3">
            <w:pPr>
              <w:tabs>
                <w:tab w:val="center" w:pos="252"/>
              </w:tabs>
              <w:rPr>
                <w:rFonts w:ascii="Arial" w:hAnsi="Arial" w:cs="Arial"/>
                <w:b/>
                <w:sz w:val="22"/>
                <w:szCs w:val="22"/>
              </w:rPr>
            </w:pPr>
            <w:r w:rsidRPr="00280566">
              <w:rPr>
                <w:rFonts w:ascii="Arial" w:hAnsi="Arial" w:cs="Arial"/>
                <w:b/>
                <w:sz w:val="22"/>
                <w:szCs w:val="22"/>
              </w:rPr>
              <w:t>Yes</w:t>
            </w:r>
          </w:p>
        </w:tc>
        <w:tc>
          <w:tcPr>
            <w:tcW w:w="730" w:type="dxa"/>
          </w:tcPr>
          <w:p w14:paraId="10F1EC6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C74" w14:textId="77777777" w:rsidTr="00542EE3">
        <w:trPr>
          <w:trHeight w:val="445"/>
        </w:trPr>
        <w:tc>
          <w:tcPr>
            <w:tcW w:w="8567" w:type="dxa"/>
          </w:tcPr>
          <w:p w14:paraId="10F1EC6C"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24.  A </w:t>
            </w:r>
            <w:r w:rsidRPr="00280566">
              <w:rPr>
                <w:rFonts w:ascii="Arial" w:hAnsi="Arial" w:cs="Arial"/>
                <w:sz w:val="22"/>
                <w:szCs w:val="22"/>
                <w:u w:val="single"/>
              </w:rPr>
              <w:t>description</w:t>
            </w:r>
            <w:r w:rsidRPr="00280566">
              <w:rPr>
                <w:rFonts w:ascii="Arial" w:hAnsi="Arial" w:cs="Arial"/>
                <w:sz w:val="22"/>
                <w:szCs w:val="22"/>
              </w:rPr>
              <w:t xml:space="preserve"> of each evaluation procedure test, record, or report used as a basis for proposed or refused action;</w:t>
            </w:r>
          </w:p>
          <w:p w14:paraId="10F1EC6D" w14:textId="77777777" w:rsidR="00631BEE" w:rsidRPr="00280566" w:rsidRDefault="00631BEE" w:rsidP="00631BEE">
            <w:pPr>
              <w:numPr>
                <w:ilvl w:val="0"/>
                <w:numId w:val="47"/>
              </w:numPr>
              <w:rPr>
                <w:rFonts w:ascii="Arial" w:hAnsi="Arial" w:cs="Arial"/>
                <w:sz w:val="22"/>
                <w:szCs w:val="22"/>
              </w:rPr>
            </w:pPr>
            <w:r w:rsidRPr="00280566">
              <w:rPr>
                <w:rFonts w:ascii="Arial" w:hAnsi="Arial" w:cs="Arial"/>
                <w:sz w:val="22"/>
                <w:szCs w:val="22"/>
              </w:rPr>
              <w:t xml:space="preserve">boxes are checked for each evaluation procedure, test, record or report the district used as a basis for the proposed or refused action </w:t>
            </w:r>
          </w:p>
          <w:p w14:paraId="10F1EC6E" w14:textId="77777777" w:rsidR="00631BEE" w:rsidRPr="00280566" w:rsidRDefault="00631BEE" w:rsidP="00542EE3">
            <w:pPr>
              <w:ind w:left="1080"/>
              <w:rPr>
                <w:rFonts w:ascii="Arial" w:hAnsi="Arial" w:cs="Arial"/>
                <w:sz w:val="22"/>
                <w:szCs w:val="22"/>
              </w:rPr>
            </w:pPr>
            <w:r w:rsidRPr="00280566">
              <w:rPr>
                <w:rFonts w:ascii="Arial" w:hAnsi="Arial" w:cs="Arial"/>
                <w:sz w:val="22"/>
                <w:szCs w:val="22"/>
              </w:rPr>
              <w:t>____ Yes     ____ No</w:t>
            </w:r>
          </w:p>
          <w:p w14:paraId="10F1EC6F" w14:textId="77777777" w:rsidR="00631BEE" w:rsidRPr="00280566" w:rsidRDefault="00631BEE" w:rsidP="00542EE3">
            <w:pPr>
              <w:ind w:left="1080"/>
              <w:rPr>
                <w:rFonts w:ascii="Arial" w:hAnsi="Arial" w:cs="Arial"/>
                <w:b/>
                <w:sz w:val="22"/>
                <w:szCs w:val="22"/>
              </w:rPr>
            </w:pPr>
            <w:r w:rsidRPr="00280566">
              <w:rPr>
                <w:rFonts w:ascii="Arial" w:hAnsi="Arial" w:cs="Arial"/>
                <w:b/>
                <w:sz w:val="22"/>
                <w:szCs w:val="22"/>
              </w:rPr>
              <w:t>AND</w:t>
            </w:r>
          </w:p>
          <w:p w14:paraId="10F1EC70" w14:textId="77777777" w:rsidR="00631BEE" w:rsidRPr="00280566" w:rsidRDefault="00631BEE" w:rsidP="00631BEE">
            <w:pPr>
              <w:numPr>
                <w:ilvl w:val="0"/>
                <w:numId w:val="47"/>
              </w:numPr>
              <w:rPr>
                <w:rFonts w:ascii="Arial" w:hAnsi="Arial" w:cs="Arial"/>
                <w:sz w:val="22"/>
                <w:szCs w:val="22"/>
              </w:rPr>
            </w:pPr>
            <w:r w:rsidRPr="00280566">
              <w:rPr>
                <w:rFonts w:ascii="Arial" w:hAnsi="Arial" w:cs="Arial"/>
                <w:sz w:val="22"/>
                <w:szCs w:val="22"/>
              </w:rPr>
              <w:t>a description of assessment instruments and procedures included.</w:t>
            </w:r>
          </w:p>
          <w:p w14:paraId="10F1EC71" w14:textId="77777777" w:rsidR="00631BEE" w:rsidRPr="00280566" w:rsidRDefault="00631BEE" w:rsidP="00542EE3">
            <w:pPr>
              <w:ind w:left="1080"/>
              <w:rPr>
                <w:rFonts w:ascii="Arial" w:hAnsi="Arial" w:cs="Arial"/>
                <w:sz w:val="22"/>
                <w:szCs w:val="22"/>
              </w:rPr>
            </w:pPr>
            <w:r w:rsidRPr="00280566">
              <w:rPr>
                <w:rFonts w:ascii="Arial" w:hAnsi="Arial" w:cs="Arial"/>
                <w:sz w:val="22"/>
                <w:szCs w:val="22"/>
              </w:rPr>
              <w:t>____ Yes     ____ No</w:t>
            </w:r>
          </w:p>
        </w:tc>
        <w:tc>
          <w:tcPr>
            <w:tcW w:w="721" w:type="dxa"/>
          </w:tcPr>
          <w:p w14:paraId="10F1EC72" w14:textId="77777777" w:rsidR="00631BEE" w:rsidRPr="00280566" w:rsidRDefault="00631BEE" w:rsidP="00542EE3">
            <w:pPr>
              <w:ind w:left="-108"/>
              <w:rPr>
                <w:rFonts w:ascii="Arial" w:hAnsi="Arial" w:cs="Arial"/>
                <w:sz w:val="20"/>
              </w:rPr>
            </w:pPr>
          </w:p>
        </w:tc>
        <w:tc>
          <w:tcPr>
            <w:tcW w:w="730" w:type="dxa"/>
          </w:tcPr>
          <w:p w14:paraId="10F1EC73" w14:textId="77777777" w:rsidR="00631BEE" w:rsidRPr="00280566" w:rsidRDefault="00631BEE" w:rsidP="00542EE3">
            <w:pPr>
              <w:rPr>
                <w:rFonts w:ascii="Arial" w:hAnsi="Arial" w:cs="Arial"/>
                <w:sz w:val="22"/>
                <w:szCs w:val="22"/>
              </w:rPr>
            </w:pPr>
          </w:p>
        </w:tc>
      </w:tr>
    </w:tbl>
    <w:p w14:paraId="10F1EC75" w14:textId="77777777" w:rsidR="00631BEE" w:rsidRPr="00280566" w:rsidRDefault="00631BEE" w:rsidP="00631BEE">
      <w:pPr>
        <w:tabs>
          <w:tab w:val="left" w:pos="6511"/>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7A" w14:textId="77777777" w:rsidTr="00542EE3">
        <w:tc>
          <w:tcPr>
            <w:tcW w:w="10152" w:type="dxa"/>
          </w:tcPr>
          <w:p w14:paraId="10F1EC76"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77" w14:textId="77777777" w:rsidR="00631BEE" w:rsidRPr="00280566" w:rsidRDefault="00631BEE" w:rsidP="00542EE3">
            <w:pPr>
              <w:tabs>
                <w:tab w:val="left" w:pos="360"/>
              </w:tabs>
              <w:rPr>
                <w:rFonts w:ascii="Arial" w:hAnsi="Arial" w:cs="Arial"/>
                <w:sz w:val="22"/>
                <w:szCs w:val="22"/>
              </w:rPr>
            </w:pPr>
          </w:p>
          <w:p w14:paraId="10F1EC78" w14:textId="77777777" w:rsidR="00631BEE" w:rsidRPr="00280566" w:rsidRDefault="00631BEE" w:rsidP="00542EE3">
            <w:pPr>
              <w:tabs>
                <w:tab w:val="left" w:pos="360"/>
              </w:tabs>
              <w:rPr>
                <w:rFonts w:ascii="Arial" w:hAnsi="Arial" w:cs="Arial"/>
                <w:sz w:val="22"/>
                <w:szCs w:val="22"/>
              </w:rPr>
            </w:pPr>
          </w:p>
          <w:p w14:paraId="10F1EC79" w14:textId="77777777" w:rsidR="00631BEE" w:rsidRPr="00280566" w:rsidRDefault="00631BEE" w:rsidP="00542EE3">
            <w:pPr>
              <w:tabs>
                <w:tab w:val="left" w:pos="360"/>
              </w:tabs>
              <w:rPr>
                <w:rFonts w:ascii="Arial" w:hAnsi="Arial" w:cs="Arial"/>
                <w:sz w:val="22"/>
                <w:szCs w:val="22"/>
              </w:rPr>
            </w:pPr>
          </w:p>
        </w:tc>
      </w:tr>
    </w:tbl>
    <w:p w14:paraId="10F1EC7B" w14:textId="77777777" w:rsidR="00631BEE" w:rsidRPr="00280566" w:rsidRDefault="00631BEE" w:rsidP="00631BEE">
      <w:pPr>
        <w:rPr>
          <w:rFonts w:ascii="Arial" w:hAnsi="Arial" w:cs="Arial"/>
          <w:sz w:val="22"/>
          <w:szCs w:val="22"/>
          <w:u w:val="single"/>
        </w:rPr>
      </w:pPr>
    </w:p>
    <w:p w14:paraId="10F1EC7C"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25</w:t>
      </w:r>
    </w:p>
    <w:p w14:paraId="10F1EC7D" w14:textId="77777777" w:rsidR="00631BEE" w:rsidRPr="00280566" w:rsidRDefault="00631BEE" w:rsidP="00631BEE">
      <w:pPr>
        <w:rPr>
          <w:rFonts w:ascii="Arial" w:hAnsi="Arial" w:cs="Arial"/>
          <w:sz w:val="22"/>
          <w:szCs w:val="22"/>
        </w:rPr>
      </w:pPr>
    </w:p>
    <w:p w14:paraId="10F1EC7E" w14:textId="77777777" w:rsidR="00631BEE" w:rsidRPr="00280566" w:rsidRDefault="00631BEE" w:rsidP="00631BEE">
      <w:pPr>
        <w:rPr>
          <w:rFonts w:ascii="Arial" w:hAnsi="Arial" w:cs="Arial"/>
          <w:sz w:val="22"/>
          <w:szCs w:val="22"/>
        </w:rPr>
      </w:pPr>
      <w:r w:rsidRPr="00280566">
        <w:rPr>
          <w:rFonts w:ascii="Arial" w:hAnsi="Arial" w:cs="Arial"/>
          <w:b/>
          <w:sz w:val="22"/>
          <w:szCs w:val="22"/>
        </w:rPr>
        <w:t xml:space="preserve">Note for Items 25, 26, and 27: </w:t>
      </w:r>
      <w:r w:rsidRPr="00280566">
        <w:rPr>
          <w:rFonts w:ascii="Arial" w:hAnsi="Arial" w:cs="Arial"/>
          <w:sz w:val="22"/>
          <w:szCs w:val="22"/>
        </w:rPr>
        <w:t xml:space="preserve">These items correspond with Section III of the Conference Summary/Action Notice: A: Initial Evaluation; B: Reevaluation Plan, C: Eligibility/Continued Eligibility; E: IEP Developed/Reviewed/Revised; F: Placement Options and Decisions (depending on the action the ARC is taking in a particular meeting).  At least one action (A, B, C, E, and F) and corresponding subcategories must be documented for any ARC meeting.  </w:t>
      </w:r>
    </w:p>
    <w:p w14:paraId="10F1EC7F" w14:textId="77777777" w:rsidR="00631BEE" w:rsidRPr="00280566" w:rsidRDefault="00631BEE" w:rsidP="00631BEE">
      <w:pPr>
        <w:rPr>
          <w:rFonts w:ascii="Arial" w:hAnsi="Arial" w:cs="Arial"/>
          <w:sz w:val="22"/>
          <w:szCs w:val="22"/>
        </w:rPr>
      </w:pPr>
    </w:p>
    <w:p w14:paraId="10F1EC80" w14:textId="77777777" w:rsidR="00631BEE" w:rsidRPr="00280566" w:rsidRDefault="00631BEE" w:rsidP="00631BEE">
      <w:pPr>
        <w:rPr>
          <w:rFonts w:ascii="Arial" w:hAnsi="Arial" w:cs="Arial"/>
          <w:sz w:val="22"/>
          <w:szCs w:val="22"/>
          <w:u w:val="single"/>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EC81" w14:textId="77777777" w:rsidR="00631BEE" w:rsidRPr="00280566" w:rsidRDefault="00631BEE" w:rsidP="00631BEE">
      <w:pPr>
        <w:rPr>
          <w:rFonts w:ascii="Arial" w:hAnsi="Arial" w:cs="Arial"/>
          <w:sz w:val="22"/>
          <w:szCs w:val="22"/>
          <w:u w:val="single"/>
        </w:rPr>
      </w:pPr>
    </w:p>
    <w:p w14:paraId="10F1EC8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i/>
          <w:sz w:val="22"/>
          <w:szCs w:val="22"/>
        </w:rPr>
        <w:t>:</w:t>
      </w:r>
      <w:r w:rsidRPr="00280566">
        <w:rPr>
          <w:rFonts w:ascii="Arial" w:hAnsi="Arial" w:cs="Arial"/>
          <w:sz w:val="22"/>
          <w:szCs w:val="22"/>
        </w:rPr>
        <w:t xml:space="preserve">  </w:t>
      </w:r>
    </w:p>
    <w:p w14:paraId="10F1EC83" w14:textId="77777777" w:rsidR="00631BEE" w:rsidRPr="00280566" w:rsidRDefault="00631BEE" w:rsidP="00631BEE">
      <w:pPr>
        <w:numPr>
          <w:ilvl w:val="0"/>
          <w:numId w:val="15"/>
        </w:numPr>
        <w:rPr>
          <w:rFonts w:ascii="Arial" w:hAnsi="Arial" w:cs="Arial"/>
          <w:sz w:val="22"/>
          <w:szCs w:val="22"/>
        </w:rPr>
      </w:pPr>
      <w:r w:rsidRPr="00280566">
        <w:rPr>
          <w:rFonts w:ascii="Arial" w:hAnsi="Arial" w:cs="Arial"/>
          <w:sz w:val="22"/>
          <w:szCs w:val="22"/>
        </w:rPr>
        <w:t>Mark “YES” if the box of an appropriate Action is checked (appropriate to the purpose of the ARC meeting); AND</w:t>
      </w:r>
    </w:p>
    <w:p w14:paraId="10F1EC84" w14:textId="77777777" w:rsidR="00631BEE" w:rsidRPr="00280566" w:rsidRDefault="00631BEE" w:rsidP="00631BEE">
      <w:pPr>
        <w:numPr>
          <w:ilvl w:val="0"/>
          <w:numId w:val="15"/>
        </w:numPr>
        <w:rPr>
          <w:rFonts w:ascii="Arial" w:hAnsi="Arial" w:cs="Arial"/>
          <w:sz w:val="22"/>
          <w:szCs w:val="22"/>
        </w:rPr>
      </w:pPr>
      <w:r w:rsidRPr="00280566">
        <w:rPr>
          <w:rFonts w:ascii="Arial" w:hAnsi="Arial" w:cs="Arial"/>
          <w:sz w:val="22"/>
          <w:szCs w:val="22"/>
        </w:rPr>
        <w:t xml:space="preserve">Includes a </w:t>
      </w:r>
      <w:r w:rsidRPr="00280566">
        <w:rPr>
          <w:rFonts w:ascii="Arial" w:hAnsi="Arial" w:cs="Arial"/>
          <w:b/>
          <w:sz w:val="22"/>
          <w:szCs w:val="22"/>
        </w:rPr>
        <w:t>description</w:t>
      </w:r>
      <w:r w:rsidRPr="00280566">
        <w:rPr>
          <w:rFonts w:ascii="Arial" w:hAnsi="Arial" w:cs="Arial"/>
          <w:sz w:val="22"/>
          <w:szCs w:val="22"/>
        </w:rPr>
        <w:t xml:space="preserve"> of the action the ARC is proposing or refusing to take.  </w:t>
      </w:r>
    </w:p>
    <w:p w14:paraId="10F1EC85" w14:textId="77777777" w:rsidR="00631BEE" w:rsidRPr="00280566" w:rsidRDefault="00631BEE" w:rsidP="00631BEE">
      <w:pPr>
        <w:rPr>
          <w:rFonts w:ascii="Arial" w:hAnsi="Arial" w:cs="Arial"/>
          <w:sz w:val="22"/>
          <w:szCs w:val="22"/>
        </w:rPr>
      </w:pPr>
    </w:p>
    <w:p w14:paraId="10F1EC86"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Notes:</w:t>
      </w:r>
    </w:p>
    <w:p w14:paraId="10F1EC87" w14:textId="77777777" w:rsidR="00631BEE" w:rsidRPr="00280566" w:rsidRDefault="00631BEE" w:rsidP="00631BEE">
      <w:pPr>
        <w:numPr>
          <w:ilvl w:val="0"/>
          <w:numId w:val="57"/>
        </w:numPr>
        <w:rPr>
          <w:rFonts w:ascii="Arial" w:hAnsi="Arial" w:cs="Arial"/>
          <w:sz w:val="22"/>
          <w:szCs w:val="22"/>
        </w:rPr>
      </w:pPr>
      <w:r w:rsidRPr="00280566">
        <w:rPr>
          <w:rFonts w:ascii="Arial" w:hAnsi="Arial" w:cs="Arial"/>
          <w:sz w:val="22"/>
          <w:szCs w:val="22"/>
        </w:rPr>
        <w:t>For every annual review meeting, the ARC must document actions of IEP (E) and placement (F).  (See also items #52, #53).</w:t>
      </w:r>
    </w:p>
    <w:p w14:paraId="10F1EC88" w14:textId="77777777" w:rsidR="00631BEE" w:rsidRPr="00280566" w:rsidRDefault="00631BEE" w:rsidP="00631BEE">
      <w:pPr>
        <w:numPr>
          <w:ilvl w:val="0"/>
          <w:numId w:val="57"/>
        </w:numPr>
        <w:rPr>
          <w:rFonts w:ascii="Arial" w:hAnsi="Arial" w:cs="Arial"/>
          <w:sz w:val="22"/>
          <w:szCs w:val="22"/>
        </w:rPr>
      </w:pPr>
      <w:r w:rsidRPr="00280566">
        <w:rPr>
          <w:rFonts w:ascii="Arial" w:hAnsi="Arial" w:cs="Arial"/>
          <w:sz w:val="22"/>
          <w:szCs w:val="22"/>
        </w:rPr>
        <w:t xml:space="preserve">Any additional discussion not documented by the checkboxes </w:t>
      </w:r>
      <w:r w:rsidRPr="00280566">
        <w:rPr>
          <w:rFonts w:ascii="Arial" w:hAnsi="Arial" w:cs="Arial"/>
          <w:sz w:val="22"/>
          <w:szCs w:val="22"/>
          <w:u w:val="single"/>
        </w:rPr>
        <w:t>must</w:t>
      </w:r>
      <w:r w:rsidRPr="00280566">
        <w:rPr>
          <w:rFonts w:ascii="Arial" w:hAnsi="Arial" w:cs="Arial"/>
          <w:sz w:val="22"/>
          <w:szCs w:val="22"/>
        </w:rPr>
        <w:t xml:space="preserve"> be documented in the Conference Summary minutes.</w:t>
      </w:r>
    </w:p>
    <w:p w14:paraId="10F1EC89" w14:textId="77777777" w:rsidR="00631BEE" w:rsidRPr="00280566" w:rsidRDefault="00631BEE" w:rsidP="00631BEE">
      <w:pPr>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280566" w14:paraId="10F1EC8D" w14:textId="77777777" w:rsidTr="00542EE3">
        <w:tc>
          <w:tcPr>
            <w:tcW w:w="8790" w:type="dxa"/>
          </w:tcPr>
          <w:p w14:paraId="10F1EC8A" w14:textId="77777777" w:rsidR="00631BEE" w:rsidRPr="00280566" w:rsidRDefault="00631BEE" w:rsidP="00542EE3">
            <w:pPr>
              <w:rPr>
                <w:rFonts w:ascii="Arial" w:hAnsi="Arial" w:cs="Arial"/>
                <w:b/>
                <w:sz w:val="22"/>
                <w:szCs w:val="22"/>
              </w:rPr>
            </w:pPr>
            <w:r w:rsidRPr="00280566">
              <w:rPr>
                <w:rFonts w:ascii="Arial" w:hAnsi="Arial" w:cs="Arial"/>
                <w:sz w:val="22"/>
                <w:szCs w:val="22"/>
              </w:rPr>
              <w:t>The Notice to Parent(s) (Conference Summary/ Notice of Action) includes documentation of</w:t>
            </w:r>
          </w:p>
        </w:tc>
        <w:tc>
          <w:tcPr>
            <w:tcW w:w="730" w:type="dxa"/>
          </w:tcPr>
          <w:p w14:paraId="10F1EC8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32" w:type="dxa"/>
          </w:tcPr>
          <w:p w14:paraId="10F1EC8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C91" w14:textId="77777777" w:rsidTr="00542EE3">
        <w:trPr>
          <w:trHeight w:val="332"/>
        </w:trPr>
        <w:tc>
          <w:tcPr>
            <w:tcW w:w="8790" w:type="dxa"/>
          </w:tcPr>
          <w:p w14:paraId="10F1EC8E"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 xml:space="preserve">25. A </w:t>
            </w:r>
            <w:r w:rsidRPr="00280566">
              <w:rPr>
                <w:rFonts w:ascii="Arial" w:hAnsi="Arial" w:cs="Arial"/>
                <w:sz w:val="22"/>
                <w:szCs w:val="22"/>
                <w:u w:val="single"/>
              </w:rPr>
              <w:t>description</w:t>
            </w:r>
            <w:r w:rsidRPr="00280566">
              <w:rPr>
                <w:rFonts w:ascii="Arial" w:hAnsi="Arial" w:cs="Arial"/>
                <w:sz w:val="22"/>
                <w:szCs w:val="22"/>
              </w:rPr>
              <w:t xml:space="preserve"> of the action proposed or refused;</w:t>
            </w:r>
          </w:p>
        </w:tc>
        <w:tc>
          <w:tcPr>
            <w:tcW w:w="730" w:type="dxa"/>
          </w:tcPr>
          <w:p w14:paraId="10F1EC8F" w14:textId="77777777" w:rsidR="00631BEE" w:rsidRPr="00280566" w:rsidRDefault="00631BEE" w:rsidP="00542EE3">
            <w:pPr>
              <w:ind w:left="-108"/>
              <w:rPr>
                <w:rFonts w:ascii="Arial" w:hAnsi="Arial" w:cs="Arial"/>
                <w:sz w:val="20"/>
              </w:rPr>
            </w:pPr>
          </w:p>
        </w:tc>
        <w:tc>
          <w:tcPr>
            <w:tcW w:w="632" w:type="dxa"/>
          </w:tcPr>
          <w:p w14:paraId="10F1EC90" w14:textId="77777777" w:rsidR="00631BEE" w:rsidRPr="00280566" w:rsidRDefault="00631BEE" w:rsidP="00542EE3">
            <w:pPr>
              <w:rPr>
                <w:rFonts w:ascii="Arial" w:hAnsi="Arial" w:cs="Arial"/>
                <w:sz w:val="22"/>
                <w:szCs w:val="22"/>
              </w:rPr>
            </w:pPr>
          </w:p>
        </w:tc>
      </w:tr>
    </w:tbl>
    <w:p w14:paraId="10F1EC92"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97" w14:textId="77777777" w:rsidTr="00542EE3">
        <w:tc>
          <w:tcPr>
            <w:tcW w:w="10152" w:type="dxa"/>
          </w:tcPr>
          <w:p w14:paraId="10F1EC93"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94" w14:textId="77777777" w:rsidR="00631BEE" w:rsidRPr="00280566" w:rsidRDefault="00631BEE" w:rsidP="00542EE3">
            <w:pPr>
              <w:tabs>
                <w:tab w:val="left" w:pos="360"/>
              </w:tabs>
              <w:rPr>
                <w:rFonts w:ascii="Arial" w:hAnsi="Arial" w:cs="Arial"/>
                <w:sz w:val="22"/>
                <w:szCs w:val="22"/>
              </w:rPr>
            </w:pPr>
          </w:p>
          <w:p w14:paraId="10F1EC95" w14:textId="77777777" w:rsidR="00631BEE" w:rsidRPr="00280566" w:rsidRDefault="00631BEE" w:rsidP="00542EE3">
            <w:pPr>
              <w:tabs>
                <w:tab w:val="left" w:pos="360"/>
              </w:tabs>
              <w:rPr>
                <w:rFonts w:ascii="Arial" w:hAnsi="Arial" w:cs="Arial"/>
                <w:sz w:val="22"/>
                <w:szCs w:val="22"/>
              </w:rPr>
            </w:pPr>
          </w:p>
          <w:p w14:paraId="10F1EC96" w14:textId="77777777" w:rsidR="00631BEE" w:rsidRPr="00280566" w:rsidRDefault="00631BEE" w:rsidP="00542EE3">
            <w:pPr>
              <w:tabs>
                <w:tab w:val="left" w:pos="360"/>
              </w:tabs>
              <w:rPr>
                <w:rFonts w:ascii="Arial" w:hAnsi="Arial" w:cs="Arial"/>
                <w:sz w:val="22"/>
                <w:szCs w:val="22"/>
              </w:rPr>
            </w:pPr>
          </w:p>
        </w:tc>
      </w:tr>
    </w:tbl>
    <w:p w14:paraId="10F1EC98" w14:textId="77777777" w:rsidR="00631BEE" w:rsidRDefault="00631BEE" w:rsidP="00631BEE">
      <w:pPr>
        <w:jc w:val="both"/>
        <w:rPr>
          <w:rFonts w:ascii="Arial" w:hAnsi="Arial" w:cs="Arial"/>
          <w:sz w:val="22"/>
          <w:szCs w:val="22"/>
        </w:rPr>
      </w:pPr>
    </w:p>
    <w:p w14:paraId="10F1EC99" w14:textId="77777777" w:rsidR="00CA17BB" w:rsidRDefault="00CA17BB" w:rsidP="00631BEE">
      <w:pPr>
        <w:jc w:val="both"/>
        <w:rPr>
          <w:rFonts w:ascii="Arial" w:hAnsi="Arial" w:cs="Arial"/>
          <w:sz w:val="22"/>
          <w:szCs w:val="22"/>
        </w:rPr>
      </w:pPr>
    </w:p>
    <w:p w14:paraId="10F1EC9A" w14:textId="77777777" w:rsidR="00CA17BB" w:rsidRDefault="00CA17BB" w:rsidP="00631BEE">
      <w:pPr>
        <w:jc w:val="both"/>
        <w:rPr>
          <w:rFonts w:ascii="Arial" w:hAnsi="Arial" w:cs="Arial"/>
          <w:sz w:val="22"/>
          <w:szCs w:val="22"/>
        </w:rPr>
      </w:pPr>
    </w:p>
    <w:p w14:paraId="10F1EC9B" w14:textId="77777777" w:rsidR="00CA17BB" w:rsidRPr="00280566" w:rsidRDefault="00CA17BB" w:rsidP="00631BEE">
      <w:pPr>
        <w:jc w:val="both"/>
        <w:rPr>
          <w:rFonts w:ascii="Arial" w:hAnsi="Arial" w:cs="Arial"/>
          <w:sz w:val="22"/>
          <w:szCs w:val="22"/>
        </w:rPr>
      </w:pPr>
    </w:p>
    <w:p w14:paraId="10F1EC9C" w14:textId="77777777" w:rsidR="00631BEE" w:rsidRPr="00280566" w:rsidRDefault="00631BEE" w:rsidP="00631BEE">
      <w:pPr>
        <w:ind w:left="360"/>
        <w:jc w:val="center"/>
        <w:rPr>
          <w:rFonts w:ascii="Arial" w:hAnsi="Arial" w:cs="Arial"/>
          <w:b/>
          <w:sz w:val="28"/>
          <w:szCs w:val="28"/>
        </w:rPr>
      </w:pPr>
      <w:r w:rsidRPr="00280566">
        <w:rPr>
          <w:rFonts w:ascii="Arial" w:hAnsi="Arial" w:cs="Arial"/>
          <w:b/>
          <w:sz w:val="28"/>
          <w:szCs w:val="28"/>
        </w:rPr>
        <w:lastRenderedPageBreak/>
        <w:t>Item 26</w:t>
      </w:r>
    </w:p>
    <w:p w14:paraId="10F1EC9D" w14:textId="77777777" w:rsidR="00631BEE" w:rsidRPr="00280566" w:rsidRDefault="00631BEE" w:rsidP="00631BEE">
      <w:pPr>
        <w:jc w:val="both"/>
        <w:rPr>
          <w:rFonts w:ascii="Arial" w:hAnsi="Arial" w:cs="Arial"/>
          <w:sz w:val="22"/>
          <w:szCs w:val="22"/>
        </w:rPr>
      </w:pPr>
    </w:p>
    <w:p w14:paraId="10F1EC9E"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EC9F" w14:textId="77777777" w:rsidR="00631BEE" w:rsidRPr="00280566" w:rsidRDefault="00631BEE" w:rsidP="00631BEE">
      <w:pPr>
        <w:rPr>
          <w:rFonts w:ascii="Arial" w:hAnsi="Arial" w:cs="Arial"/>
          <w:sz w:val="22"/>
          <w:szCs w:val="22"/>
        </w:rPr>
      </w:pPr>
    </w:p>
    <w:p w14:paraId="10F1ECA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i/>
          <w:sz w:val="22"/>
          <w:szCs w:val="22"/>
        </w:rPr>
        <w:t>:</w:t>
      </w:r>
      <w:r w:rsidRPr="00280566">
        <w:rPr>
          <w:rFonts w:ascii="Arial" w:hAnsi="Arial" w:cs="Arial"/>
          <w:sz w:val="22"/>
          <w:szCs w:val="22"/>
        </w:rPr>
        <w:t xml:space="preserve"> </w:t>
      </w:r>
    </w:p>
    <w:p w14:paraId="10F1ECA1" w14:textId="77777777" w:rsidR="00631BEE" w:rsidRPr="00280566" w:rsidRDefault="00631BEE" w:rsidP="00631BEE">
      <w:pPr>
        <w:numPr>
          <w:ilvl w:val="0"/>
          <w:numId w:val="15"/>
        </w:numPr>
        <w:rPr>
          <w:rFonts w:ascii="Arial" w:hAnsi="Arial" w:cs="Arial"/>
          <w:sz w:val="22"/>
          <w:szCs w:val="22"/>
        </w:rPr>
      </w:pPr>
      <w:r w:rsidRPr="00280566">
        <w:rPr>
          <w:rFonts w:ascii="Arial" w:hAnsi="Arial" w:cs="Arial"/>
          <w:sz w:val="22"/>
          <w:szCs w:val="22"/>
        </w:rPr>
        <w:t>Mark “YES” if documentation includes the reason for the action (state why the district is proposing or refusing to do something).</w:t>
      </w:r>
    </w:p>
    <w:p w14:paraId="10F1ECA2" w14:textId="77777777" w:rsidR="00631BEE" w:rsidRPr="00280566" w:rsidRDefault="00631BEE" w:rsidP="00631BEE">
      <w:pPr>
        <w:numPr>
          <w:ilvl w:val="0"/>
          <w:numId w:val="15"/>
        </w:numPr>
        <w:rPr>
          <w:rFonts w:ascii="Arial" w:hAnsi="Arial" w:cs="Arial"/>
          <w:sz w:val="22"/>
          <w:szCs w:val="22"/>
        </w:rPr>
      </w:pPr>
      <w:r w:rsidRPr="00280566">
        <w:rPr>
          <w:rFonts w:ascii="Arial" w:hAnsi="Arial" w:cs="Arial"/>
          <w:sz w:val="22"/>
          <w:szCs w:val="22"/>
        </w:rPr>
        <w:t>At least one action (A, B, C, E, and F) and corresponding subcategories must be documented for any ARC meeting.  (See ‘Note’ under Item 25.)</w:t>
      </w:r>
    </w:p>
    <w:p w14:paraId="10F1ECA3" w14:textId="77777777" w:rsidR="00631BEE" w:rsidRPr="00280566" w:rsidRDefault="00631BEE" w:rsidP="00631BEE">
      <w:pPr>
        <w:ind w:left="720"/>
        <w:rPr>
          <w:rFonts w:ascii="Arial" w:hAnsi="Arial" w:cs="Arial"/>
          <w:sz w:val="22"/>
          <w:szCs w:val="22"/>
        </w:rPr>
      </w:pPr>
    </w:p>
    <w:p w14:paraId="10F1ECA4"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ECA5" w14:textId="77777777" w:rsidR="00631BEE" w:rsidRPr="00280566" w:rsidRDefault="00631BEE" w:rsidP="00631BEE">
      <w:pPr>
        <w:pStyle w:val="ListParagraph"/>
        <w:numPr>
          <w:ilvl w:val="0"/>
          <w:numId w:val="78"/>
        </w:numPr>
        <w:rPr>
          <w:rFonts w:ascii="Arial" w:hAnsi="Arial" w:cs="Arial"/>
          <w:sz w:val="22"/>
          <w:szCs w:val="22"/>
        </w:rPr>
      </w:pPr>
      <w:r w:rsidRPr="00280566">
        <w:rPr>
          <w:rFonts w:ascii="Arial" w:hAnsi="Arial" w:cs="Arial"/>
          <w:sz w:val="22"/>
          <w:szCs w:val="22"/>
        </w:rPr>
        <w:t>Documentation of the reason for the action applies to any action the ARC takes (A, B, C, E, F).</w:t>
      </w:r>
    </w:p>
    <w:p w14:paraId="10F1ECA6" w14:textId="77777777" w:rsidR="00631BEE" w:rsidRPr="00280566" w:rsidRDefault="00631BEE" w:rsidP="00631BEE">
      <w:pPr>
        <w:pStyle w:val="ListParagraph"/>
        <w:numPr>
          <w:ilvl w:val="0"/>
          <w:numId w:val="78"/>
        </w:numPr>
        <w:rPr>
          <w:rFonts w:ascii="Arial" w:hAnsi="Arial" w:cs="Arial"/>
          <w:sz w:val="22"/>
          <w:szCs w:val="22"/>
          <w:highlight w:val="yellow"/>
        </w:rPr>
      </w:pPr>
      <w:r w:rsidRPr="00280566">
        <w:rPr>
          <w:rFonts w:ascii="Arial" w:hAnsi="Arial" w:cs="Arial"/>
          <w:sz w:val="22"/>
          <w:szCs w:val="22"/>
          <w:highlight w:val="yellow"/>
        </w:rPr>
        <w:t>Any additional discussion not documented by the checkboxes must be documented in the Conference Summary minutes.</w:t>
      </w:r>
    </w:p>
    <w:p w14:paraId="10F1ECA7" w14:textId="77777777" w:rsidR="00631BEE" w:rsidRPr="00280566" w:rsidRDefault="00631BEE" w:rsidP="00631BEE">
      <w:pPr>
        <w:rPr>
          <w:rFonts w:ascii="Arial" w:hAnsi="Arial" w:cs="Arial"/>
          <w:sz w:val="22"/>
          <w:szCs w:val="22"/>
        </w:rPr>
      </w:pPr>
    </w:p>
    <w:p w14:paraId="10F1ECA8" w14:textId="77777777" w:rsidR="00631BEE" w:rsidRPr="00280566" w:rsidRDefault="00631BEE" w:rsidP="00631BEE">
      <w:pPr>
        <w:ind w:left="720"/>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280566" w14:paraId="10F1ECAC" w14:textId="77777777" w:rsidTr="00542EE3">
        <w:tc>
          <w:tcPr>
            <w:tcW w:w="8790" w:type="dxa"/>
          </w:tcPr>
          <w:p w14:paraId="10F1ECA9" w14:textId="77777777" w:rsidR="00631BEE" w:rsidRPr="00280566" w:rsidRDefault="00631BEE" w:rsidP="00542EE3">
            <w:pPr>
              <w:rPr>
                <w:rFonts w:ascii="Arial" w:hAnsi="Arial" w:cs="Arial"/>
                <w:b/>
                <w:sz w:val="22"/>
                <w:szCs w:val="22"/>
              </w:rPr>
            </w:pPr>
            <w:r w:rsidRPr="00280566">
              <w:rPr>
                <w:rFonts w:ascii="Arial" w:hAnsi="Arial" w:cs="Arial"/>
                <w:sz w:val="22"/>
                <w:szCs w:val="22"/>
              </w:rPr>
              <w:t>The Notice to Parent(s) (Conference Summary/ Notice of Action) includes documentation of</w:t>
            </w:r>
          </w:p>
        </w:tc>
        <w:tc>
          <w:tcPr>
            <w:tcW w:w="730" w:type="dxa"/>
          </w:tcPr>
          <w:p w14:paraId="10F1ECA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32" w:type="dxa"/>
          </w:tcPr>
          <w:p w14:paraId="10F1ECA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CB0" w14:textId="77777777" w:rsidTr="00542EE3">
        <w:trPr>
          <w:trHeight w:val="332"/>
        </w:trPr>
        <w:tc>
          <w:tcPr>
            <w:tcW w:w="8790" w:type="dxa"/>
          </w:tcPr>
          <w:p w14:paraId="10F1ECAD"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 xml:space="preserve">26. An </w:t>
            </w:r>
            <w:r w:rsidRPr="00280566">
              <w:rPr>
                <w:rFonts w:ascii="Arial" w:hAnsi="Arial" w:cs="Arial"/>
                <w:sz w:val="22"/>
                <w:szCs w:val="22"/>
                <w:u w:val="single"/>
              </w:rPr>
              <w:t>explanation</w:t>
            </w:r>
            <w:r w:rsidRPr="00280566">
              <w:rPr>
                <w:rFonts w:ascii="Arial" w:hAnsi="Arial" w:cs="Arial"/>
                <w:sz w:val="22"/>
                <w:szCs w:val="22"/>
              </w:rPr>
              <w:t xml:space="preserve"> of why the LEA proposed/refuses to take action;</w:t>
            </w:r>
          </w:p>
        </w:tc>
        <w:tc>
          <w:tcPr>
            <w:tcW w:w="730" w:type="dxa"/>
          </w:tcPr>
          <w:p w14:paraId="10F1ECAE" w14:textId="77777777" w:rsidR="00631BEE" w:rsidRPr="00280566" w:rsidRDefault="00631BEE" w:rsidP="00542EE3">
            <w:pPr>
              <w:ind w:left="-108"/>
              <w:rPr>
                <w:rFonts w:ascii="Arial" w:hAnsi="Arial" w:cs="Arial"/>
                <w:sz w:val="20"/>
              </w:rPr>
            </w:pPr>
          </w:p>
        </w:tc>
        <w:tc>
          <w:tcPr>
            <w:tcW w:w="632" w:type="dxa"/>
          </w:tcPr>
          <w:p w14:paraId="10F1ECAF" w14:textId="77777777" w:rsidR="00631BEE" w:rsidRPr="00280566" w:rsidRDefault="00631BEE" w:rsidP="00542EE3">
            <w:pPr>
              <w:rPr>
                <w:rFonts w:ascii="Arial" w:hAnsi="Arial" w:cs="Arial"/>
                <w:sz w:val="22"/>
                <w:szCs w:val="22"/>
              </w:rPr>
            </w:pPr>
          </w:p>
        </w:tc>
      </w:tr>
    </w:tbl>
    <w:p w14:paraId="10F1ECB1" w14:textId="77777777" w:rsidR="00631BEE" w:rsidRPr="00280566" w:rsidRDefault="00631BEE" w:rsidP="00631BEE">
      <w:pPr>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B6" w14:textId="77777777" w:rsidTr="00542EE3">
        <w:tc>
          <w:tcPr>
            <w:tcW w:w="10152" w:type="dxa"/>
          </w:tcPr>
          <w:p w14:paraId="10F1ECB2"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B3" w14:textId="77777777" w:rsidR="00631BEE" w:rsidRPr="00280566" w:rsidRDefault="00631BEE" w:rsidP="00542EE3">
            <w:pPr>
              <w:tabs>
                <w:tab w:val="left" w:pos="360"/>
              </w:tabs>
              <w:rPr>
                <w:rFonts w:ascii="Arial" w:hAnsi="Arial" w:cs="Arial"/>
                <w:sz w:val="22"/>
                <w:szCs w:val="22"/>
              </w:rPr>
            </w:pPr>
          </w:p>
          <w:p w14:paraId="10F1ECB4" w14:textId="77777777" w:rsidR="00631BEE" w:rsidRPr="00280566" w:rsidRDefault="00631BEE" w:rsidP="00542EE3">
            <w:pPr>
              <w:tabs>
                <w:tab w:val="left" w:pos="360"/>
              </w:tabs>
              <w:rPr>
                <w:rFonts w:ascii="Arial" w:hAnsi="Arial" w:cs="Arial"/>
                <w:sz w:val="22"/>
                <w:szCs w:val="22"/>
              </w:rPr>
            </w:pPr>
          </w:p>
          <w:p w14:paraId="10F1ECB5" w14:textId="77777777" w:rsidR="00631BEE" w:rsidRPr="00280566" w:rsidRDefault="00631BEE" w:rsidP="00542EE3">
            <w:pPr>
              <w:tabs>
                <w:tab w:val="left" w:pos="360"/>
              </w:tabs>
              <w:rPr>
                <w:rFonts w:ascii="Arial" w:hAnsi="Arial" w:cs="Arial"/>
                <w:sz w:val="22"/>
                <w:szCs w:val="22"/>
              </w:rPr>
            </w:pPr>
          </w:p>
        </w:tc>
      </w:tr>
    </w:tbl>
    <w:p w14:paraId="10F1ECB7" w14:textId="77777777" w:rsidR="00631BEE" w:rsidRPr="00280566" w:rsidRDefault="00631BEE" w:rsidP="00631BEE">
      <w:pPr>
        <w:jc w:val="center"/>
        <w:rPr>
          <w:rFonts w:ascii="Arial" w:hAnsi="Arial" w:cs="Arial"/>
          <w:b/>
          <w:sz w:val="28"/>
          <w:szCs w:val="28"/>
        </w:rPr>
      </w:pPr>
    </w:p>
    <w:p w14:paraId="10F1ECB8"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27</w:t>
      </w:r>
    </w:p>
    <w:p w14:paraId="10F1ECB9" w14:textId="77777777" w:rsidR="00631BEE" w:rsidRPr="00280566" w:rsidRDefault="00631BEE" w:rsidP="00631BEE">
      <w:pPr>
        <w:rPr>
          <w:rFonts w:ascii="Arial" w:hAnsi="Arial" w:cs="Arial"/>
          <w:b/>
          <w:sz w:val="22"/>
          <w:szCs w:val="22"/>
          <w:u w:val="single"/>
        </w:rPr>
      </w:pPr>
    </w:p>
    <w:p w14:paraId="10F1ECBA"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ECBB" w14:textId="77777777" w:rsidR="00631BEE" w:rsidRPr="00280566" w:rsidRDefault="00631BEE" w:rsidP="00631BEE">
      <w:pPr>
        <w:rPr>
          <w:rFonts w:ascii="Arial" w:hAnsi="Arial" w:cs="Arial"/>
          <w:b/>
          <w:sz w:val="22"/>
          <w:szCs w:val="22"/>
          <w:u w:val="single"/>
        </w:rPr>
      </w:pPr>
    </w:p>
    <w:p w14:paraId="10F1ECBC"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CBD" w14:textId="77777777" w:rsidR="00631BEE" w:rsidRPr="00280566" w:rsidRDefault="00631BEE" w:rsidP="00631BEE">
      <w:pPr>
        <w:numPr>
          <w:ilvl w:val="0"/>
          <w:numId w:val="15"/>
        </w:numPr>
        <w:rPr>
          <w:rFonts w:ascii="Arial" w:hAnsi="Arial" w:cs="Arial"/>
          <w:sz w:val="22"/>
          <w:szCs w:val="22"/>
        </w:rPr>
      </w:pPr>
      <w:r w:rsidRPr="00280566">
        <w:rPr>
          <w:rFonts w:ascii="Arial" w:hAnsi="Arial" w:cs="Arial"/>
          <w:sz w:val="22"/>
          <w:szCs w:val="22"/>
        </w:rPr>
        <w:t xml:space="preserve">Mark “YES” if documentation includes a description of any other options considered and the reasons those options were rejected.  </w:t>
      </w:r>
    </w:p>
    <w:p w14:paraId="10F1ECBE" w14:textId="77777777" w:rsidR="00631BEE" w:rsidRPr="00280566" w:rsidRDefault="00631BEE" w:rsidP="00631BEE">
      <w:pPr>
        <w:numPr>
          <w:ilvl w:val="0"/>
          <w:numId w:val="15"/>
        </w:numPr>
        <w:rPr>
          <w:rFonts w:ascii="Arial" w:hAnsi="Arial" w:cs="Arial"/>
          <w:sz w:val="22"/>
          <w:szCs w:val="22"/>
        </w:rPr>
      </w:pPr>
      <w:r w:rsidRPr="00280566">
        <w:rPr>
          <w:rFonts w:ascii="Arial" w:hAnsi="Arial" w:cs="Arial"/>
          <w:sz w:val="22"/>
          <w:szCs w:val="22"/>
        </w:rPr>
        <w:t>At least one action (A, B, C, E, and F) and corresponding subcategories must be documented for any ARC meeting.  (See ‘Note’ under Item 25.)</w:t>
      </w:r>
    </w:p>
    <w:p w14:paraId="10F1ECBF" w14:textId="77777777" w:rsidR="00631BEE" w:rsidRPr="00280566" w:rsidRDefault="00631BEE" w:rsidP="00631BEE">
      <w:pPr>
        <w:rPr>
          <w:rFonts w:ascii="Arial" w:hAnsi="Arial" w:cs="Arial"/>
          <w:sz w:val="22"/>
          <w:szCs w:val="22"/>
        </w:rPr>
      </w:pPr>
    </w:p>
    <w:p w14:paraId="10F1ECC0" w14:textId="77777777" w:rsidR="00631BEE" w:rsidRPr="00280566" w:rsidRDefault="00631BEE" w:rsidP="00631BEE">
      <w:pPr>
        <w:rPr>
          <w:rFonts w:ascii="Arial" w:hAnsi="Arial" w:cs="Arial"/>
          <w:sz w:val="22"/>
          <w:szCs w:val="22"/>
        </w:rPr>
      </w:pPr>
      <w:r w:rsidRPr="00280566">
        <w:rPr>
          <w:rFonts w:ascii="Arial" w:hAnsi="Arial" w:cs="Arial"/>
          <w:b/>
          <w:sz w:val="22"/>
          <w:szCs w:val="22"/>
          <w:highlight w:val="yellow"/>
        </w:rPr>
        <w:t>Note</w:t>
      </w:r>
      <w:r w:rsidRPr="00280566">
        <w:rPr>
          <w:rFonts w:ascii="Arial" w:hAnsi="Arial" w:cs="Arial"/>
          <w:sz w:val="22"/>
          <w:szCs w:val="22"/>
          <w:highlight w:val="yellow"/>
        </w:rPr>
        <w:t>: Any additional discussion not documented by the checkboxes must be documented in the Conference Summary minutes.</w:t>
      </w:r>
    </w:p>
    <w:p w14:paraId="10F1ECC1" w14:textId="77777777" w:rsidR="00631BEE" w:rsidRPr="00280566" w:rsidRDefault="00631BEE" w:rsidP="00631BEE">
      <w:pPr>
        <w:ind w:left="360"/>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280566" w14:paraId="10F1ECC5" w14:textId="77777777" w:rsidTr="00542EE3">
        <w:tc>
          <w:tcPr>
            <w:tcW w:w="8790" w:type="dxa"/>
          </w:tcPr>
          <w:p w14:paraId="10F1ECC2" w14:textId="77777777" w:rsidR="00631BEE" w:rsidRPr="00280566" w:rsidRDefault="00631BEE" w:rsidP="00542EE3">
            <w:pPr>
              <w:rPr>
                <w:rFonts w:ascii="Arial" w:hAnsi="Arial" w:cs="Arial"/>
                <w:b/>
                <w:sz w:val="22"/>
                <w:szCs w:val="22"/>
              </w:rPr>
            </w:pPr>
            <w:r w:rsidRPr="00280566">
              <w:rPr>
                <w:rFonts w:ascii="Arial" w:hAnsi="Arial" w:cs="Arial"/>
                <w:sz w:val="22"/>
                <w:szCs w:val="22"/>
              </w:rPr>
              <w:t>The Notice to Parent(s) (Conference Summary/ Notice of Action) includes documentation of</w:t>
            </w:r>
          </w:p>
        </w:tc>
        <w:tc>
          <w:tcPr>
            <w:tcW w:w="730" w:type="dxa"/>
          </w:tcPr>
          <w:p w14:paraId="10F1ECC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32" w:type="dxa"/>
          </w:tcPr>
          <w:p w14:paraId="10F1ECC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CC9" w14:textId="77777777" w:rsidTr="00542EE3">
        <w:trPr>
          <w:trHeight w:val="332"/>
        </w:trPr>
        <w:tc>
          <w:tcPr>
            <w:tcW w:w="8790" w:type="dxa"/>
          </w:tcPr>
          <w:p w14:paraId="10F1ECC6"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 xml:space="preserve">27. An </w:t>
            </w:r>
            <w:r w:rsidRPr="00280566">
              <w:rPr>
                <w:rFonts w:ascii="Arial" w:hAnsi="Arial" w:cs="Arial"/>
                <w:sz w:val="22"/>
                <w:szCs w:val="22"/>
                <w:u w:val="single"/>
              </w:rPr>
              <w:t>description</w:t>
            </w:r>
            <w:r w:rsidRPr="00280566">
              <w:rPr>
                <w:rFonts w:ascii="Arial" w:hAnsi="Arial" w:cs="Arial"/>
                <w:sz w:val="22"/>
                <w:szCs w:val="22"/>
              </w:rPr>
              <w:t xml:space="preserve"> of any other options and reasons those options were rejected;</w:t>
            </w:r>
          </w:p>
        </w:tc>
        <w:tc>
          <w:tcPr>
            <w:tcW w:w="730" w:type="dxa"/>
          </w:tcPr>
          <w:p w14:paraId="10F1ECC7" w14:textId="77777777" w:rsidR="00631BEE" w:rsidRPr="00280566" w:rsidRDefault="00631BEE" w:rsidP="00542EE3">
            <w:pPr>
              <w:ind w:left="-108"/>
              <w:rPr>
                <w:rFonts w:ascii="Arial" w:hAnsi="Arial" w:cs="Arial"/>
                <w:sz w:val="20"/>
              </w:rPr>
            </w:pPr>
          </w:p>
        </w:tc>
        <w:tc>
          <w:tcPr>
            <w:tcW w:w="632" w:type="dxa"/>
          </w:tcPr>
          <w:p w14:paraId="10F1ECC8" w14:textId="77777777" w:rsidR="00631BEE" w:rsidRPr="00280566" w:rsidRDefault="00631BEE" w:rsidP="00542EE3">
            <w:pPr>
              <w:rPr>
                <w:rFonts w:ascii="Arial" w:hAnsi="Arial" w:cs="Arial"/>
                <w:sz w:val="22"/>
                <w:szCs w:val="22"/>
              </w:rPr>
            </w:pPr>
          </w:p>
        </w:tc>
      </w:tr>
    </w:tbl>
    <w:p w14:paraId="10F1ECCA"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CF" w14:textId="77777777" w:rsidTr="00542EE3">
        <w:tc>
          <w:tcPr>
            <w:tcW w:w="10152" w:type="dxa"/>
          </w:tcPr>
          <w:p w14:paraId="10F1ECCB"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CC" w14:textId="77777777" w:rsidR="00631BEE" w:rsidRPr="00280566" w:rsidRDefault="00631BEE" w:rsidP="00542EE3">
            <w:pPr>
              <w:tabs>
                <w:tab w:val="left" w:pos="360"/>
              </w:tabs>
              <w:rPr>
                <w:rFonts w:ascii="Arial" w:hAnsi="Arial" w:cs="Arial"/>
                <w:sz w:val="22"/>
                <w:szCs w:val="22"/>
              </w:rPr>
            </w:pPr>
          </w:p>
          <w:p w14:paraId="10F1ECCD" w14:textId="77777777" w:rsidR="00631BEE" w:rsidRPr="00280566" w:rsidRDefault="00631BEE" w:rsidP="00542EE3">
            <w:pPr>
              <w:tabs>
                <w:tab w:val="left" w:pos="360"/>
              </w:tabs>
              <w:rPr>
                <w:rFonts w:ascii="Arial" w:hAnsi="Arial" w:cs="Arial"/>
                <w:sz w:val="22"/>
                <w:szCs w:val="22"/>
              </w:rPr>
            </w:pPr>
          </w:p>
          <w:p w14:paraId="10F1ECCE" w14:textId="77777777" w:rsidR="00631BEE" w:rsidRPr="00280566" w:rsidRDefault="00631BEE" w:rsidP="00542EE3">
            <w:pPr>
              <w:tabs>
                <w:tab w:val="left" w:pos="360"/>
              </w:tabs>
              <w:rPr>
                <w:rFonts w:ascii="Arial" w:hAnsi="Arial" w:cs="Arial"/>
                <w:sz w:val="22"/>
                <w:szCs w:val="22"/>
              </w:rPr>
            </w:pPr>
          </w:p>
        </w:tc>
      </w:tr>
    </w:tbl>
    <w:p w14:paraId="10F1ECD0" w14:textId="77777777" w:rsidR="00631BEE" w:rsidRDefault="00631BEE" w:rsidP="00631BEE">
      <w:pPr>
        <w:rPr>
          <w:rFonts w:ascii="Arial" w:hAnsi="Arial" w:cs="Arial"/>
          <w:sz w:val="22"/>
          <w:szCs w:val="22"/>
        </w:rPr>
      </w:pPr>
    </w:p>
    <w:p w14:paraId="10F1ECD1" w14:textId="77777777" w:rsidR="00CA17BB" w:rsidRPr="00280566" w:rsidRDefault="00CA17BB" w:rsidP="00631BEE">
      <w:pPr>
        <w:rPr>
          <w:rFonts w:ascii="Arial" w:hAnsi="Arial" w:cs="Arial"/>
          <w:sz w:val="22"/>
          <w:szCs w:val="22"/>
        </w:rPr>
      </w:pPr>
    </w:p>
    <w:p w14:paraId="10F1ECD2"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28</w:t>
      </w:r>
    </w:p>
    <w:p w14:paraId="10F1ECD3" w14:textId="77777777" w:rsidR="00631BEE" w:rsidRPr="00280566" w:rsidRDefault="00631BEE" w:rsidP="00631BEE">
      <w:pPr>
        <w:rPr>
          <w:rFonts w:ascii="Arial" w:hAnsi="Arial" w:cs="Arial"/>
          <w:sz w:val="22"/>
          <w:szCs w:val="22"/>
        </w:rPr>
      </w:pPr>
    </w:p>
    <w:p w14:paraId="10F1ECD4"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ECD5" w14:textId="77777777" w:rsidR="00631BEE" w:rsidRPr="00280566" w:rsidRDefault="00631BEE" w:rsidP="00631BEE">
      <w:pPr>
        <w:rPr>
          <w:rFonts w:ascii="Arial" w:hAnsi="Arial" w:cs="Arial"/>
          <w:sz w:val="22"/>
          <w:szCs w:val="22"/>
          <w:u w:val="single"/>
        </w:rPr>
      </w:pPr>
    </w:p>
    <w:p w14:paraId="10F1ECD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CD7" w14:textId="77777777" w:rsidR="00631BEE" w:rsidRPr="00280566" w:rsidRDefault="00631BEE" w:rsidP="00631BEE">
      <w:pPr>
        <w:numPr>
          <w:ilvl w:val="0"/>
          <w:numId w:val="15"/>
        </w:numPr>
        <w:rPr>
          <w:rFonts w:ascii="Arial" w:hAnsi="Arial" w:cs="Arial"/>
          <w:sz w:val="22"/>
          <w:szCs w:val="22"/>
        </w:rPr>
      </w:pPr>
      <w:r w:rsidRPr="00280566">
        <w:rPr>
          <w:rFonts w:ascii="Arial" w:hAnsi="Arial" w:cs="Arial"/>
          <w:sz w:val="22"/>
          <w:szCs w:val="22"/>
        </w:rPr>
        <w:t xml:space="preserve">Mark “YES” if documentation includes the description of any other issues/concerns relevant to the proposed or refused action (corresponds with Section VI of the Conference Summary/Action Notice).  </w:t>
      </w:r>
    </w:p>
    <w:p w14:paraId="10F1ECD8" w14:textId="77777777" w:rsidR="00631BEE" w:rsidRPr="00280566" w:rsidRDefault="00631BEE" w:rsidP="00631BEE">
      <w:pPr>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280566" w14:paraId="10F1ECDC" w14:textId="77777777" w:rsidTr="00542EE3">
        <w:tc>
          <w:tcPr>
            <w:tcW w:w="8790" w:type="dxa"/>
          </w:tcPr>
          <w:p w14:paraId="10F1ECD9" w14:textId="77777777" w:rsidR="00631BEE" w:rsidRPr="00280566" w:rsidRDefault="00631BEE" w:rsidP="00542EE3">
            <w:pPr>
              <w:rPr>
                <w:rFonts w:ascii="Arial" w:hAnsi="Arial" w:cs="Arial"/>
                <w:b/>
                <w:sz w:val="22"/>
                <w:szCs w:val="22"/>
              </w:rPr>
            </w:pPr>
            <w:r w:rsidRPr="00280566">
              <w:rPr>
                <w:rFonts w:ascii="Arial" w:hAnsi="Arial" w:cs="Arial"/>
                <w:sz w:val="22"/>
                <w:szCs w:val="22"/>
              </w:rPr>
              <w:t>The Notice to Parent(s) (Conference Summary/ Notice of Action) includes documentation of</w:t>
            </w:r>
          </w:p>
        </w:tc>
        <w:tc>
          <w:tcPr>
            <w:tcW w:w="730" w:type="dxa"/>
          </w:tcPr>
          <w:p w14:paraId="10F1ECD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32" w:type="dxa"/>
          </w:tcPr>
          <w:p w14:paraId="10F1ECD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CE0" w14:textId="77777777" w:rsidTr="00542EE3">
        <w:trPr>
          <w:trHeight w:val="332"/>
        </w:trPr>
        <w:tc>
          <w:tcPr>
            <w:tcW w:w="8790" w:type="dxa"/>
          </w:tcPr>
          <w:p w14:paraId="10F1ECDD"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 xml:space="preserve">28. An </w:t>
            </w:r>
            <w:r w:rsidRPr="00280566">
              <w:rPr>
                <w:rFonts w:ascii="Arial" w:hAnsi="Arial" w:cs="Arial"/>
                <w:sz w:val="22"/>
                <w:szCs w:val="22"/>
                <w:u w:val="single"/>
              </w:rPr>
              <w:t>description</w:t>
            </w:r>
            <w:r w:rsidRPr="00280566">
              <w:rPr>
                <w:rFonts w:ascii="Arial" w:hAnsi="Arial" w:cs="Arial"/>
                <w:sz w:val="22"/>
                <w:szCs w:val="22"/>
              </w:rPr>
              <w:t xml:space="preserve"> of any other factors related to the LEA’s proposal or refusal;</w:t>
            </w:r>
          </w:p>
        </w:tc>
        <w:tc>
          <w:tcPr>
            <w:tcW w:w="730" w:type="dxa"/>
          </w:tcPr>
          <w:p w14:paraId="10F1ECDE" w14:textId="77777777" w:rsidR="00631BEE" w:rsidRPr="00280566" w:rsidRDefault="00631BEE" w:rsidP="00542EE3">
            <w:pPr>
              <w:ind w:left="-108"/>
              <w:rPr>
                <w:rFonts w:ascii="Arial" w:hAnsi="Arial" w:cs="Arial"/>
                <w:sz w:val="20"/>
              </w:rPr>
            </w:pPr>
          </w:p>
        </w:tc>
        <w:tc>
          <w:tcPr>
            <w:tcW w:w="632" w:type="dxa"/>
          </w:tcPr>
          <w:p w14:paraId="10F1ECDF" w14:textId="77777777" w:rsidR="00631BEE" w:rsidRPr="00280566" w:rsidRDefault="00631BEE" w:rsidP="00542EE3">
            <w:pPr>
              <w:rPr>
                <w:rFonts w:ascii="Arial" w:hAnsi="Arial" w:cs="Arial"/>
                <w:sz w:val="22"/>
                <w:szCs w:val="22"/>
              </w:rPr>
            </w:pPr>
          </w:p>
        </w:tc>
      </w:tr>
    </w:tbl>
    <w:p w14:paraId="10F1ECE1" w14:textId="77777777" w:rsidR="00631BEE" w:rsidRPr="00280566" w:rsidRDefault="00631BEE" w:rsidP="00631BEE">
      <w:pPr>
        <w:rPr>
          <w:rFonts w:ascii="Arial" w:hAnsi="Arial" w:cs="Arial"/>
          <w:sz w:val="22"/>
          <w:szCs w:val="22"/>
        </w:rPr>
      </w:pPr>
    </w:p>
    <w:p w14:paraId="10F1ECE2" w14:textId="77777777" w:rsidR="00631BEE" w:rsidRPr="00280566" w:rsidRDefault="00631BEE" w:rsidP="00631BEE">
      <w:pPr>
        <w:rPr>
          <w:rFonts w:ascii="Arial" w:hAnsi="Arial" w:cs="Arial"/>
          <w:sz w:val="22"/>
          <w:szCs w:val="22"/>
        </w:rPr>
      </w:pPr>
    </w:p>
    <w:p w14:paraId="10F1ECE3"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CE8" w14:textId="77777777" w:rsidTr="00542EE3">
        <w:tc>
          <w:tcPr>
            <w:tcW w:w="10152" w:type="dxa"/>
          </w:tcPr>
          <w:p w14:paraId="10F1ECE4"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E5" w14:textId="77777777" w:rsidR="00631BEE" w:rsidRPr="00280566" w:rsidRDefault="00631BEE" w:rsidP="00542EE3">
            <w:pPr>
              <w:tabs>
                <w:tab w:val="left" w:pos="360"/>
              </w:tabs>
              <w:rPr>
                <w:rFonts w:ascii="Arial" w:hAnsi="Arial" w:cs="Arial"/>
                <w:sz w:val="22"/>
                <w:szCs w:val="22"/>
              </w:rPr>
            </w:pPr>
          </w:p>
          <w:p w14:paraId="10F1ECE6" w14:textId="77777777" w:rsidR="00631BEE" w:rsidRPr="00280566" w:rsidRDefault="00631BEE" w:rsidP="00542EE3">
            <w:pPr>
              <w:tabs>
                <w:tab w:val="left" w:pos="360"/>
              </w:tabs>
              <w:rPr>
                <w:rFonts w:ascii="Arial" w:hAnsi="Arial" w:cs="Arial"/>
                <w:sz w:val="22"/>
                <w:szCs w:val="22"/>
              </w:rPr>
            </w:pPr>
          </w:p>
          <w:p w14:paraId="10F1ECE7" w14:textId="77777777" w:rsidR="00631BEE" w:rsidRPr="00280566" w:rsidRDefault="00631BEE" w:rsidP="00542EE3">
            <w:pPr>
              <w:tabs>
                <w:tab w:val="left" w:pos="360"/>
              </w:tabs>
              <w:rPr>
                <w:rFonts w:ascii="Arial" w:hAnsi="Arial" w:cs="Arial"/>
                <w:sz w:val="22"/>
                <w:szCs w:val="22"/>
              </w:rPr>
            </w:pPr>
          </w:p>
        </w:tc>
      </w:tr>
    </w:tbl>
    <w:p w14:paraId="10F1ECE9" w14:textId="77777777" w:rsidR="00631BEE" w:rsidRPr="00280566" w:rsidRDefault="00631BEE" w:rsidP="00631BEE">
      <w:pPr>
        <w:jc w:val="center"/>
        <w:rPr>
          <w:rFonts w:ascii="Arial" w:hAnsi="Arial" w:cs="Arial"/>
          <w:sz w:val="22"/>
          <w:szCs w:val="22"/>
        </w:rPr>
      </w:pPr>
    </w:p>
    <w:p w14:paraId="10F1ECEA"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29</w:t>
      </w:r>
    </w:p>
    <w:p w14:paraId="10F1ECEB" w14:textId="77777777" w:rsidR="00631BEE" w:rsidRPr="00280566" w:rsidRDefault="00631BEE" w:rsidP="00631BEE">
      <w:pPr>
        <w:rPr>
          <w:rFonts w:ascii="Arial" w:hAnsi="Arial" w:cs="Arial"/>
          <w:sz w:val="22"/>
          <w:szCs w:val="22"/>
        </w:rPr>
      </w:pPr>
    </w:p>
    <w:p w14:paraId="10F1ECEC"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ECED" w14:textId="77777777" w:rsidR="00631BEE" w:rsidRPr="00280566" w:rsidRDefault="00631BEE" w:rsidP="00631BEE">
      <w:pPr>
        <w:rPr>
          <w:rFonts w:ascii="Arial" w:hAnsi="Arial" w:cs="Arial"/>
          <w:sz w:val="22"/>
          <w:szCs w:val="22"/>
          <w:u w:val="single"/>
        </w:rPr>
      </w:pPr>
    </w:p>
    <w:p w14:paraId="10F1ECEE"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i/>
          <w:sz w:val="22"/>
          <w:szCs w:val="22"/>
        </w:rPr>
        <w:t>:</w:t>
      </w:r>
      <w:r w:rsidRPr="00280566">
        <w:rPr>
          <w:rFonts w:ascii="Arial" w:hAnsi="Arial" w:cs="Arial"/>
          <w:sz w:val="22"/>
          <w:szCs w:val="22"/>
        </w:rPr>
        <w:t xml:space="preserve"> </w:t>
      </w:r>
    </w:p>
    <w:p w14:paraId="10F1ECEF" w14:textId="77777777" w:rsidR="00631BEE" w:rsidRPr="00280566" w:rsidRDefault="00631BEE" w:rsidP="00631BEE">
      <w:pPr>
        <w:numPr>
          <w:ilvl w:val="0"/>
          <w:numId w:val="16"/>
        </w:numPr>
        <w:rPr>
          <w:rFonts w:ascii="Arial" w:hAnsi="Arial" w:cs="Arial"/>
          <w:sz w:val="22"/>
          <w:szCs w:val="22"/>
        </w:rPr>
      </w:pPr>
      <w:r w:rsidRPr="00280566">
        <w:rPr>
          <w:rFonts w:ascii="Arial" w:hAnsi="Arial" w:cs="Arial"/>
          <w:sz w:val="22"/>
          <w:szCs w:val="22"/>
        </w:rPr>
        <w:t xml:space="preserve">Mark “YES” if the parent(s) signed the statement that the Parent Rights have been explained and a copy has been made available (corresponds with Section VII of the Conference Summary/Action Notice), OR </w:t>
      </w:r>
    </w:p>
    <w:p w14:paraId="10F1ECF0" w14:textId="77777777" w:rsidR="00631BEE" w:rsidRPr="00280566" w:rsidRDefault="00631BEE" w:rsidP="00631BEE">
      <w:pPr>
        <w:numPr>
          <w:ilvl w:val="0"/>
          <w:numId w:val="16"/>
        </w:numPr>
        <w:rPr>
          <w:rFonts w:ascii="Arial" w:hAnsi="Arial" w:cs="Arial"/>
          <w:sz w:val="22"/>
          <w:szCs w:val="22"/>
        </w:rPr>
      </w:pPr>
      <w:r w:rsidRPr="00280566">
        <w:rPr>
          <w:rFonts w:ascii="Arial" w:hAnsi="Arial" w:cs="Arial"/>
          <w:sz w:val="22"/>
          <w:szCs w:val="22"/>
        </w:rPr>
        <w:t>Mark “YES” if the parent(s) is not in attendance at the ARC meeting and the box is checked that the Parent Rights were included with the written notice.</w:t>
      </w:r>
    </w:p>
    <w:p w14:paraId="10F1ECF1" w14:textId="77777777" w:rsidR="00631BEE" w:rsidRPr="00280566" w:rsidRDefault="00631BEE" w:rsidP="00631BEE">
      <w:pPr>
        <w:numPr>
          <w:ilvl w:val="0"/>
          <w:numId w:val="16"/>
        </w:numPr>
        <w:rPr>
          <w:rFonts w:ascii="Arial" w:hAnsi="Arial" w:cs="Arial"/>
          <w:sz w:val="22"/>
          <w:szCs w:val="22"/>
        </w:rPr>
      </w:pPr>
    </w:p>
    <w:p w14:paraId="10F1ECF2" w14:textId="77777777" w:rsidR="00631BEE" w:rsidRPr="00280566" w:rsidRDefault="00631BEE" w:rsidP="00631BEE">
      <w:pPr>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280566" w14:paraId="10F1ECF6" w14:textId="77777777" w:rsidTr="00542EE3">
        <w:tc>
          <w:tcPr>
            <w:tcW w:w="8790" w:type="dxa"/>
          </w:tcPr>
          <w:p w14:paraId="10F1ECF3" w14:textId="77777777" w:rsidR="00631BEE" w:rsidRPr="00280566" w:rsidRDefault="00631BEE" w:rsidP="00542EE3">
            <w:pPr>
              <w:rPr>
                <w:rFonts w:ascii="Arial" w:hAnsi="Arial" w:cs="Arial"/>
                <w:b/>
                <w:sz w:val="22"/>
                <w:szCs w:val="22"/>
              </w:rPr>
            </w:pPr>
            <w:r w:rsidRPr="00280566">
              <w:rPr>
                <w:rFonts w:ascii="Arial" w:hAnsi="Arial" w:cs="Arial"/>
                <w:sz w:val="22"/>
                <w:szCs w:val="22"/>
              </w:rPr>
              <w:t>The Notice to Parent(s) (Conference Summary/ Notice of Action) includes documentation of</w:t>
            </w:r>
          </w:p>
        </w:tc>
        <w:tc>
          <w:tcPr>
            <w:tcW w:w="730" w:type="dxa"/>
          </w:tcPr>
          <w:p w14:paraId="10F1ECF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32" w:type="dxa"/>
          </w:tcPr>
          <w:p w14:paraId="10F1ECF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CFA" w14:textId="77777777" w:rsidTr="00542EE3">
        <w:trPr>
          <w:trHeight w:val="332"/>
        </w:trPr>
        <w:tc>
          <w:tcPr>
            <w:tcW w:w="8790" w:type="dxa"/>
          </w:tcPr>
          <w:p w14:paraId="10F1ECF7"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29. A statement that the parents have protection under the procedural safeguards (i.e., Parent Rights) and if this is not an initial referral for evaluation, the means by which a copy of the Parent Rights can be obtained.</w:t>
            </w:r>
          </w:p>
        </w:tc>
        <w:tc>
          <w:tcPr>
            <w:tcW w:w="730" w:type="dxa"/>
          </w:tcPr>
          <w:p w14:paraId="10F1ECF8" w14:textId="77777777" w:rsidR="00631BEE" w:rsidRPr="00280566" w:rsidRDefault="00631BEE" w:rsidP="00542EE3">
            <w:pPr>
              <w:ind w:left="-108"/>
              <w:rPr>
                <w:rFonts w:ascii="Arial" w:hAnsi="Arial" w:cs="Arial"/>
                <w:sz w:val="20"/>
              </w:rPr>
            </w:pPr>
          </w:p>
        </w:tc>
        <w:tc>
          <w:tcPr>
            <w:tcW w:w="632" w:type="dxa"/>
          </w:tcPr>
          <w:p w14:paraId="10F1ECF9" w14:textId="77777777" w:rsidR="00631BEE" w:rsidRPr="00280566" w:rsidRDefault="00631BEE" w:rsidP="00542EE3">
            <w:pPr>
              <w:rPr>
                <w:rFonts w:ascii="Arial" w:hAnsi="Arial" w:cs="Arial"/>
                <w:sz w:val="22"/>
                <w:szCs w:val="22"/>
              </w:rPr>
            </w:pPr>
          </w:p>
        </w:tc>
      </w:tr>
    </w:tbl>
    <w:p w14:paraId="10F1ECFB"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D00" w14:textId="77777777" w:rsidTr="00542EE3">
        <w:tc>
          <w:tcPr>
            <w:tcW w:w="10152" w:type="dxa"/>
          </w:tcPr>
          <w:p w14:paraId="10F1ECFC"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CFD" w14:textId="77777777" w:rsidR="00631BEE" w:rsidRPr="00280566" w:rsidRDefault="00631BEE" w:rsidP="00542EE3">
            <w:pPr>
              <w:tabs>
                <w:tab w:val="left" w:pos="360"/>
              </w:tabs>
              <w:rPr>
                <w:rFonts w:ascii="Arial" w:hAnsi="Arial" w:cs="Arial"/>
                <w:sz w:val="22"/>
                <w:szCs w:val="22"/>
              </w:rPr>
            </w:pPr>
          </w:p>
          <w:p w14:paraId="10F1ECFE" w14:textId="77777777" w:rsidR="00631BEE" w:rsidRPr="00280566" w:rsidRDefault="00631BEE" w:rsidP="00542EE3">
            <w:pPr>
              <w:tabs>
                <w:tab w:val="left" w:pos="360"/>
              </w:tabs>
              <w:rPr>
                <w:rFonts w:ascii="Arial" w:hAnsi="Arial" w:cs="Arial"/>
                <w:sz w:val="22"/>
                <w:szCs w:val="22"/>
              </w:rPr>
            </w:pPr>
          </w:p>
          <w:p w14:paraId="10F1ECFF" w14:textId="77777777" w:rsidR="00631BEE" w:rsidRPr="00280566" w:rsidRDefault="00631BEE" w:rsidP="00542EE3">
            <w:pPr>
              <w:tabs>
                <w:tab w:val="left" w:pos="360"/>
              </w:tabs>
              <w:rPr>
                <w:rFonts w:ascii="Arial" w:hAnsi="Arial" w:cs="Arial"/>
                <w:sz w:val="22"/>
                <w:szCs w:val="22"/>
              </w:rPr>
            </w:pPr>
          </w:p>
        </w:tc>
      </w:tr>
    </w:tbl>
    <w:p w14:paraId="10F1ED01" w14:textId="77777777" w:rsidR="00631BEE" w:rsidRDefault="00631BEE" w:rsidP="00631BEE">
      <w:pPr>
        <w:jc w:val="center"/>
        <w:rPr>
          <w:rFonts w:ascii="Arial" w:hAnsi="Arial" w:cs="Arial"/>
          <w:b/>
          <w:sz w:val="28"/>
          <w:szCs w:val="28"/>
        </w:rPr>
      </w:pPr>
    </w:p>
    <w:p w14:paraId="10F1ED02" w14:textId="77777777" w:rsidR="00CA17BB" w:rsidRDefault="00CA17BB" w:rsidP="00631BEE">
      <w:pPr>
        <w:jc w:val="center"/>
        <w:rPr>
          <w:rFonts w:ascii="Arial" w:hAnsi="Arial" w:cs="Arial"/>
          <w:b/>
          <w:sz w:val="28"/>
          <w:szCs w:val="28"/>
        </w:rPr>
      </w:pPr>
    </w:p>
    <w:p w14:paraId="10F1ED03" w14:textId="77777777" w:rsidR="00CA17BB" w:rsidRDefault="00CA17BB" w:rsidP="00631BEE">
      <w:pPr>
        <w:jc w:val="center"/>
        <w:rPr>
          <w:rFonts w:ascii="Arial" w:hAnsi="Arial" w:cs="Arial"/>
          <w:b/>
          <w:sz w:val="28"/>
          <w:szCs w:val="28"/>
        </w:rPr>
      </w:pPr>
    </w:p>
    <w:p w14:paraId="10F1ED04" w14:textId="77777777" w:rsidR="00CA17BB" w:rsidRDefault="00CA17BB" w:rsidP="00631BEE">
      <w:pPr>
        <w:jc w:val="center"/>
        <w:rPr>
          <w:rFonts w:ascii="Arial" w:hAnsi="Arial" w:cs="Arial"/>
          <w:b/>
          <w:sz w:val="28"/>
          <w:szCs w:val="28"/>
        </w:rPr>
      </w:pPr>
    </w:p>
    <w:p w14:paraId="10F1ED05" w14:textId="77777777" w:rsidR="00CA17BB" w:rsidRDefault="00CA17BB" w:rsidP="00631BEE">
      <w:pPr>
        <w:jc w:val="center"/>
        <w:rPr>
          <w:rFonts w:ascii="Arial" w:hAnsi="Arial" w:cs="Arial"/>
          <w:b/>
          <w:sz w:val="28"/>
          <w:szCs w:val="28"/>
        </w:rPr>
      </w:pPr>
    </w:p>
    <w:p w14:paraId="10F1ED06" w14:textId="77777777" w:rsidR="00CA17BB" w:rsidRPr="00280566" w:rsidRDefault="00CA17BB" w:rsidP="00631BEE">
      <w:pPr>
        <w:jc w:val="center"/>
        <w:rPr>
          <w:rFonts w:ascii="Arial" w:hAnsi="Arial" w:cs="Arial"/>
          <w:b/>
          <w:sz w:val="28"/>
          <w:szCs w:val="28"/>
        </w:rPr>
      </w:pPr>
    </w:p>
    <w:p w14:paraId="10F1ED07" w14:textId="77777777" w:rsidR="00631BEE" w:rsidRPr="00280566" w:rsidRDefault="00631BEE" w:rsidP="00631BEE">
      <w:pPr>
        <w:jc w:val="center"/>
        <w:rPr>
          <w:rFonts w:ascii="Arial" w:hAnsi="Arial" w:cs="Arial"/>
          <w:b/>
          <w:sz w:val="28"/>
          <w:szCs w:val="28"/>
        </w:rPr>
      </w:pPr>
      <w:bookmarkStart w:id="16" w:name="preschoolers"/>
      <w:r w:rsidRPr="00280566">
        <w:rPr>
          <w:rFonts w:ascii="Arial" w:hAnsi="Arial" w:cs="Arial"/>
          <w:b/>
          <w:sz w:val="28"/>
          <w:szCs w:val="28"/>
        </w:rPr>
        <w:lastRenderedPageBreak/>
        <w:t xml:space="preserve">Preschoolers </w:t>
      </w:r>
      <w:bookmarkEnd w:id="16"/>
      <w:r w:rsidRPr="00280566">
        <w:rPr>
          <w:rFonts w:ascii="Arial" w:hAnsi="Arial" w:cs="Arial"/>
          <w:b/>
          <w:sz w:val="28"/>
          <w:szCs w:val="28"/>
        </w:rPr>
        <w:t>Transitioning from Part C - 34 CFR 300.124 and 300.323</w:t>
      </w:r>
    </w:p>
    <w:p w14:paraId="10F1ED08" w14:textId="77777777" w:rsidR="00631BEE" w:rsidRPr="00280566" w:rsidRDefault="00631BEE" w:rsidP="00631BEE">
      <w:pPr>
        <w:jc w:val="center"/>
        <w:rPr>
          <w:rFonts w:ascii="Arial" w:hAnsi="Arial" w:cs="Arial"/>
          <w:b/>
          <w:sz w:val="22"/>
          <w:szCs w:val="22"/>
        </w:rPr>
      </w:pPr>
    </w:p>
    <w:p w14:paraId="10F1ED09"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30</w:t>
      </w:r>
    </w:p>
    <w:p w14:paraId="10F1ED0A" w14:textId="77777777" w:rsidR="00631BEE" w:rsidRPr="00280566" w:rsidRDefault="00631BEE" w:rsidP="00631BEE">
      <w:pPr>
        <w:rPr>
          <w:rFonts w:ascii="Arial" w:hAnsi="Arial" w:cs="Arial"/>
          <w:sz w:val="22"/>
          <w:szCs w:val="22"/>
        </w:rPr>
      </w:pPr>
    </w:p>
    <w:p w14:paraId="10F1ED0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IFSP signature page or other LEA documentation.  </w:t>
      </w:r>
    </w:p>
    <w:p w14:paraId="10F1ED0C" w14:textId="77777777" w:rsidR="00631BEE" w:rsidRPr="00280566" w:rsidRDefault="00631BEE" w:rsidP="00631BEE">
      <w:pPr>
        <w:rPr>
          <w:rFonts w:ascii="Arial" w:hAnsi="Arial" w:cs="Arial"/>
          <w:sz w:val="22"/>
          <w:szCs w:val="22"/>
        </w:rPr>
      </w:pPr>
    </w:p>
    <w:p w14:paraId="10F1ED0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 xml:space="preserve">Directions: </w:t>
      </w:r>
    </w:p>
    <w:p w14:paraId="10F1ED0E" w14:textId="77777777" w:rsidR="00631BEE" w:rsidRPr="00280566" w:rsidRDefault="00631BEE" w:rsidP="00631BEE">
      <w:pPr>
        <w:numPr>
          <w:ilvl w:val="0"/>
          <w:numId w:val="25"/>
        </w:numPr>
        <w:rPr>
          <w:rFonts w:ascii="Arial" w:hAnsi="Arial" w:cs="Arial"/>
          <w:sz w:val="22"/>
          <w:szCs w:val="22"/>
        </w:rPr>
      </w:pPr>
      <w:r w:rsidRPr="00280566">
        <w:rPr>
          <w:rFonts w:ascii="Arial" w:hAnsi="Arial" w:cs="Arial"/>
          <w:sz w:val="22"/>
          <w:szCs w:val="22"/>
        </w:rPr>
        <w:t xml:space="preserve">Mark “YES” if the IFSP or LEA documentation shows an LEA representative participated in the transition conference arranged by First Steps.  </w:t>
      </w:r>
    </w:p>
    <w:p w14:paraId="10F1ED0F" w14:textId="77777777" w:rsidR="00631BEE" w:rsidRPr="00280566" w:rsidRDefault="00631BEE" w:rsidP="00631BEE">
      <w:pPr>
        <w:rPr>
          <w:rFonts w:ascii="Arial" w:hAnsi="Arial" w:cs="Arial"/>
          <w:sz w:val="22"/>
          <w:szCs w:val="22"/>
        </w:rPr>
      </w:pPr>
    </w:p>
    <w:p w14:paraId="10F1ED10"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This is the First Steps transition meeting that must occur at least 3 months prior to the child’s third birthday. (This is not an LEA meeting; it usually takes place in the child’s home.)</w:t>
      </w:r>
    </w:p>
    <w:p w14:paraId="10F1ED11" w14:textId="77777777" w:rsidR="00631BEE" w:rsidRPr="00280566" w:rsidRDefault="00631BEE" w:rsidP="00631BEE">
      <w:pPr>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80"/>
        <w:gridCol w:w="888"/>
        <w:gridCol w:w="798"/>
        <w:gridCol w:w="786"/>
      </w:tblGrid>
      <w:tr w:rsidR="00631BEE" w:rsidRPr="00280566" w14:paraId="10F1ED16" w14:textId="77777777" w:rsidTr="00542EE3">
        <w:tc>
          <w:tcPr>
            <w:tcW w:w="7680" w:type="dxa"/>
          </w:tcPr>
          <w:p w14:paraId="10F1ED12" w14:textId="77777777" w:rsidR="00631BEE" w:rsidRPr="00280566" w:rsidRDefault="00631BEE" w:rsidP="00542EE3">
            <w:pPr>
              <w:rPr>
                <w:rFonts w:ascii="Arial" w:hAnsi="Arial" w:cs="Arial"/>
                <w:b/>
                <w:sz w:val="22"/>
                <w:szCs w:val="22"/>
              </w:rPr>
            </w:pPr>
          </w:p>
        </w:tc>
        <w:tc>
          <w:tcPr>
            <w:tcW w:w="888" w:type="dxa"/>
          </w:tcPr>
          <w:p w14:paraId="10F1ED1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98" w:type="dxa"/>
          </w:tcPr>
          <w:p w14:paraId="10F1ED1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786" w:type="dxa"/>
          </w:tcPr>
          <w:p w14:paraId="10F1ED1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D1B" w14:textId="77777777" w:rsidTr="00542EE3">
        <w:trPr>
          <w:trHeight w:val="332"/>
        </w:trPr>
        <w:tc>
          <w:tcPr>
            <w:tcW w:w="7680" w:type="dxa"/>
          </w:tcPr>
          <w:p w14:paraId="10F1ED17"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30. For preschoolers transitioning from First Steps, an LEA representative participates in transition conferences arranged by First Steps (e.g., copy of Individual Family Service Plan [IFSP] or Conference Summary with LEA representative signature).</w:t>
            </w:r>
          </w:p>
        </w:tc>
        <w:tc>
          <w:tcPr>
            <w:tcW w:w="888" w:type="dxa"/>
          </w:tcPr>
          <w:p w14:paraId="10F1ED18" w14:textId="77777777" w:rsidR="00631BEE" w:rsidRPr="00280566" w:rsidRDefault="00631BEE" w:rsidP="00542EE3">
            <w:pPr>
              <w:ind w:left="-108"/>
              <w:rPr>
                <w:rFonts w:ascii="Arial" w:hAnsi="Arial" w:cs="Arial"/>
                <w:sz w:val="20"/>
              </w:rPr>
            </w:pPr>
          </w:p>
        </w:tc>
        <w:tc>
          <w:tcPr>
            <w:tcW w:w="798" w:type="dxa"/>
          </w:tcPr>
          <w:p w14:paraId="10F1ED19" w14:textId="77777777" w:rsidR="00631BEE" w:rsidRPr="00280566" w:rsidRDefault="00631BEE" w:rsidP="00542EE3">
            <w:pPr>
              <w:rPr>
                <w:rFonts w:ascii="Arial" w:hAnsi="Arial" w:cs="Arial"/>
                <w:sz w:val="22"/>
                <w:szCs w:val="22"/>
              </w:rPr>
            </w:pPr>
          </w:p>
        </w:tc>
        <w:tc>
          <w:tcPr>
            <w:tcW w:w="786" w:type="dxa"/>
          </w:tcPr>
          <w:p w14:paraId="10F1ED1A" w14:textId="77777777" w:rsidR="00631BEE" w:rsidRPr="00280566" w:rsidRDefault="00631BEE" w:rsidP="00542EE3">
            <w:pPr>
              <w:rPr>
                <w:rFonts w:ascii="Arial" w:hAnsi="Arial" w:cs="Arial"/>
                <w:sz w:val="22"/>
                <w:szCs w:val="22"/>
              </w:rPr>
            </w:pPr>
          </w:p>
        </w:tc>
      </w:tr>
    </w:tbl>
    <w:p w14:paraId="10F1ED1C"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D21" w14:textId="77777777" w:rsidTr="00542EE3">
        <w:tc>
          <w:tcPr>
            <w:tcW w:w="10152" w:type="dxa"/>
          </w:tcPr>
          <w:p w14:paraId="10F1ED1D"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D1E" w14:textId="77777777" w:rsidR="00631BEE" w:rsidRPr="00280566" w:rsidRDefault="00631BEE" w:rsidP="00542EE3">
            <w:pPr>
              <w:tabs>
                <w:tab w:val="left" w:pos="360"/>
              </w:tabs>
              <w:rPr>
                <w:rFonts w:ascii="Arial" w:hAnsi="Arial" w:cs="Arial"/>
                <w:sz w:val="22"/>
                <w:szCs w:val="22"/>
              </w:rPr>
            </w:pPr>
          </w:p>
          <w:p w14:paraId="10F1ED1F" w14:textId="77777777" w:rsidR="00631BEE" w:rsidRPr="00280566" w:rsidRDefault="00631BEE" w:rsidP="00542EE3">
            <w:pPr>
              <w:tabs>
                <w:tab w:val="left" w:pos="360"/>
              </w:tabs>
              <w:rPr>
                <w:rFonts w:ascii="Arial" w:hAnsi="Arial" w:cs="Arial"/>
                <w:sz w:val="22"/>
                <w:szCs w:val="22"/>
              </w:rPr>
            </w:pPr>
          </w:p>
          <w:p w14:paraId="10F1ED20" w14:textId="77777777" w:rsidR="00631BEE" w:rsidRPr="00280566" w:rsidRDefault="00631BEE" w:rsidP="00542EE3">
            <w:pPr>
              <w:tabs>
                <w:tab w:val="left" w:pos="360"/>
              </w:tabs>
              <w:rPr>
                <w:rFonts w:ascii="Arial" w:hAnsi="Arial" w:cs="Arial"/>
                <w:sz w:val="22"/>
                <w:szCs w:val="22"/>
              </w:rPr>
            </w:pPr>
          </w:p>
        </w:tc>
      </w:tr>
    </w:tbl>
    <w:p w14:paraId="10F1ED22"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31</w:t>
      </w:r>
    </w:p>
    <w:p w14:paraId="10F1ED23" w14:textId="77777777" w:rsidR="00631BEE" w:rsidRPr="00280566" w:rsidRDefault="00631BEE" w:rsidP="00631BEE">
      <w:pPr>
        <w:rPr>
          <w:rFonts w:ascii="Arial" w:hAnsi="Arial" w:cs="Arial"/>
          <w:sz w:val="22"/>
          <w:szCs w:val="22"/>
        </w:rPr>
      </w:pPr>
    </w:p>
    <w:p w14:paraId="10F1ED24"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ED25" w14:textId="77777777" w:rsidR="00631BEE" w:rsidRPr="00280566" w:rsidRDefault="00631BEE" w:rsidP="00631BEE">
      <w:pPr>
        <w:rPr>
          <w:rFonts w:ascii="Arial" w:hAnsi="Arial" w:cs="Arial"/>
          <w:sz w:val="22"/>
          <w:szCs w:val="22"/>
        </w:rPr>
      </w:pPr>
    </w:p>
    <w:p w14:paraId="10F1ED2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i/>
          <w:sz w:val="22"/>
          <w:szCs w:val="22"/>
        </w:rPr>
        <w:t xml:space="preserve">:  </w:t>
      </w:r>
    </w:p>
    <w:p w14:paraId="10F1ED27" w14:textId="77777777" w:rsidR="00631BEE" w:rsidRPr="00280566" w:rsidRDefault="00631BEE" w:rsidP="00631BEE">
      <w:pPr>
        <w:numPr>
          <w:ilvl w:val="0"/>
          <w:numId w:val="17"/>
        </w:numPr>
        <w:rPr>
          <w:rFonts w:ascii="Arial" w:hAnsi="Arial" w:cs="Arial"/>
          <w:sz w:val="22"/>
          <w:szCs w:val="22"/>
        </w:rPr>
      </w:pPr>
      <w:r w:rsidRPr="00280566">
        <w:rPr>
          <w:rFonts w:ascii="Arial" w:hAnsi="Arial" w:cs="Arial"/>
          <w:sz w:val="22"/>
          <w:szCs w:val="22"/>
        </w:rPr>
        <w:t>Mark “YES” if documentation includes either a copy of the IFSP, or documentation on the Conference Summary</w:t>
      </w:r>
      <w:r w:rsidRPr="00280566">
        <w:rPr>
          <w:rFonts w:ascii="Arial" w:hAnsi="Arial" w:cs="Arial"/>
          <w:bCs/>
          <w:sz w:val="22"/>
          <w:szCs w:val="22"/>
        </w:rPr>
        <w:t xml:space="preserve"> that the IFSP was considered and discussed.</w:t>
      </w:r>
    </w:p>
    <w:p w14:paraId="10F1ED28" w14:textId="77777777" w:rsidR="00631BEE" w:rsidRPr="00280566" w:rsidRDefault="00631BEE" w:rsidP="00631BEE">
      <w:pPr>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7"/>
        <w:gridCol w:w="899"/>
        <w:gridCol w:w="809"/>
        <w:gridCol w:w="807"/>
      </w:tblGrid>
      <w:tr w:rsidR="00631BEE" w:rsidRPr="00280566" w14:paraId="10F1ED2D" w14:textId="77777777" w:rsidTr="00542EE3">
        <w:tc>
          <w:tcPr>
            <w:tcW w:w="7637" w:type="dxa"/>
          </w:tcPr>
          <w:p w14:paraId="10F1ED29" w14:textId="77777777" w:rsidR="00631BEE" w:rsidRPr="00280566" w:rsidRDefault="00631BEE" w:rsidP="00542EE3">
            <w:pPr>
              <w:rPr>
                <w:rFonts w:ascii="Arial" w:hAnsi="Arial" w:cs="Arial"/>
                <w:b/>
                <w:sz w:val="22"/>
                <w:szCs w:val="22"/>
              </w:rPr>
            </w:pPr>
          </w:p>
        </w:tc>
        <w:tc>
          <w:tcPr>
            <w:tcW w:w="899" w:type="dxa"/>
          </w:tcPr>
          <w:p w14:paraId="10F1ED2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09" w:type="dxa"/>
          </w:tcPr>
          <w:p w14:paraId="10F1ED2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07" w:type="dxa"/>
          </w:tcPr>
          <w:p w14:paraId="10F1ED2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D32" w14:textId="77777777" w:rsidTr="00542EE3">
        <w:trPr>
          <w:trHeight w:val="332"/>
        </w:trPr>
        <w:tc>
          <w:tcPr>
            <w:tcW w:w="7637" w:type="dxa"/>
          </w:tcPr>
          <w:p w14:paraId="10F1ED2E"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31.  For preschoolers transitioning from Part C, the IFSP was considered in developing the IEP.</w:t>
            </w:r>
          </w:p>
        </w:tc>
        <w:tc>
          <w:tcPr>
            <w:tcW w:w="899" w:type="dxa"/>
          </w:tcPr>
          <w:p w14:paraId="10F1ED2F" w14:textId="77777777" w:rsidR="00631BEE" w:rsidRPr="00280566" w:rsidRDefault="00631BEE" w:rsidP="00542EE3">
            <w:pPr>
              <w:ind w:left="-108"/>
              <w:rPr>
                <w:rFonts w:ascii="Arial" w:hAnsi="Arial" w:cs="Arial"/>
                <w:sz w:val="20"/>
              </w:rPr>
            </w:pPr>
          </w:p>
        </w:tc>
        <w:tc>
          <w:tcPr>
            <w:tcW w:w="809" w:type="dxa"/>
          </w:tcPr>
          <w:p w14:paraId="10F1ED30" w14:textId="77777777" w:rsidR="00631BEE" w:rsidRPr="00280566" w:rsidRDefault="00631BEE" w:rsidP="00542EE3">
            <w:pPr>
              <w:rPr>
                <w:rFonts w:ascii="Arial" w:hAnsi="Arial" w:cs="Arial"/>
                <w:sz w:val="22"/>
                <w:szCs w:val="22"/>
              </w:rPr>
            </w:pPr>
          </w:p>
        </w:tc>
        <w:tc>
          <w:tcPr>
            <w:tcW w:w="807" w:type="dxa"/>
          </w:tcPr>
          <w:p w14:paraId="10F1ED31" w14:textId="77777777" w:rsidR="00631BEE" w:rsidRPr="00280566" w:rsidRDefault="00631BEE" w:rsidP="00542EE3">
            <w:pPr>
              <w:rPr>
                <w:rFonts w:ascii="Arial" w:hAnsi="Arial" w:cs="Arial"/>
                <w:sz w:val="22"/>
                <w:szCs w:val="22"/>
              </w:rPr>
            </w:pPr>
          </w:p>
        </w:tc>
      </w:tr>
    </w:tbl>
    <w:p w14:paraId="10F1ED33" w14:textId="77777777" w:rsidR="00631BEE" w:rsidRPr="00280566" w:rsidRDefault="00631BEE" w:rsidP="00631BEE">
      <w:pPr>
        <w:jc w:val="center"/>
        <w:rPr>
          <w:rFonts w:ascii="Arial" w:hAnsi="Arial" w:cs="Arial"/>
          <w:b/>
          <w:sz w:val="28"/>
          <w:szCs w:val="28"/>
        </w:rPr>
      </w:pPr>
    </w:p>
    <w:p w14:paraId="10F1ED34" w14:textId="77777777" w:rsidR="00631BEE" w:rsidRPr="00280566" w:rsidRDefault="00631BEE" w:rsidP="00631BEE">
      <w:pPr>
        <w:jc w:val="center"/>
        <w:rPr>
          <w:rFonts w:ascii="Arial" w:hAnsi="Arial" w:cs="Arial"/>
          <w:b/>
          <w:sz w:val="28"/>
          <w:szCs w:val="28"/>
        </w:rPr>
      </w:pPr>
      <w:bookmarkStart w:id="17" w:name="ContentsofIEP"/>
      <w:r w:rsidRPr="00280566">
        <w:rPr>
          <w:rFonts w:ascii="Arial" w:hAnsi="Arial" w:cs="Arial"/>
          <w:b/>
          <w:sz w:val="28"/>
          <w:szCs w:val="28"/>
        </w:rPr>
        <w:t xml:space="preserve">Contents of the IEP </w:t>
      </w:r>
      <w:bookmarkEnd w:id="17"/>
      <w:r w:rsidRPr="00280566">
        <w:rPr>
          <w:rFonts w:ascii="Arial" w:hAnsi="Arial" w:cs="Arial"/>
          <w:b/>
          <w:sz w:val="28"/>
          <w:szCs w:val="28"/>
        </w:rPr>
        <w:t xml:space="preserve">34 CFR § 300.320(a)(3)(ii) and </w:t>
      </w:r>
    </w:p>
    <w:p w14:paraId="10F1ED35" w14:textId="77777777" w:rsidR="00631BEE" w:rsidRPr="00280566" w:rsidRDefault="00631BEE" w:rsidP="00631BEE">
      <w:pPr>
        <w:jc w:val="center"/>
        <w:rPr>
          <w:rFonts w:ascii="Arial" w:hAnsi="Arial" w:cs="Arial"/>
          <w:sz w:val="28"/>
          <w:szCs w:val="28"/>
        </w:rPr>
      </w:pPr>
      <w:r w:rsidRPr="00280566">
        <w:rPr>
          <w:rFonts w:ascii="Arial" w:hAnsi="Arial" w:cs="Arial"/>
          <w:b/>
          <w:sz w:val="28"/>
          <w:szCs w:val="28"/>
        </w:rPr>
        <w:t>707 KAR 1:320, Section 5</w:t>
      </w:r>
    </w:p>
    <w:p w14:paraId="10F1ED36" w14:textId="77777777" w:rsidR="00631BEE" w:rsidRPr="00280566" w:rsidRDefault="00631BEE" w:rsidP="00631BEE">
      <w:pPr>
        <w:jc w:val="center"/>
        <w:rPr>
          <w:rFonts w:ascii="Arial" w:hAnsi="Arial" w:cs="Arial"/>
          <w:b/>
          <w:bCs/>
          <w:sz w:val="28"/>
          <w:szCs w:val="28"/>
        </w:rPr>
      </w:pPr>
      <w:r w:rsidRPr="00280566">
        <w:rPr>
          <w:rFonts w:ascii="Arial" w:hAnsi="Arial" w:cs="Arial"/>
          <w:b/>
          <w:bCs/>
          <w:sz w:val="28"/>
          <w:szCs w:val="28"/>
        </w:rPr>
        <w:t>Item 32</w:t>
      </w:r>
    </w:p>
    <w:p w14:paraId="10F1ED37" w14:textId="77777777" w:rsidR="00631BEE" w:rsidRPr="00280566" w:rsidRDefault="00631BEE" w:rsidP="00631BEE">
      <w:pPr>
        <w:rPr>
          <w:rFonts w:ascii="Arial" w:hAnsi="Arial" w:cs="Arial"/>
          <w:b/>
          <w:sz w:val="22"/>
          <w:szCs w:val="22"/>
          <w:u w:val="single"/>
        </w:rPr>
      </w:pPr>
    </w:p>
    <w:p w14:paraId="10F1ED38"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Individual Education Program. (Item 34)</w:t>
      </w:r>
    </w:p>
    <w:p w14:paraId="10F1ED39" w14:textId="77777777" w:rsidR="00631BEE" w:rsidRPr="00280566" w:rsidRDefault="00631BEE" w:rsidP="00631BEE">
      <w:pPr>
        <w:rPr>
          <w:rFonts w:ascii="Arial" w:hAnsi="Arial" w:cs="Arial"/>
          <w:sz w:val="22"/>
          <w:szCs w:val="22"/>
        </w:rPr>
      </w:pPr>
    </w:p>
    <w:p w14:paraId="10F1ED3A"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D3B" w14:textId="77777777" w:rsidR="00631BEE" w:rsidRPr="00280566" w:rsidRDefault="00631BEE" w:rsidP="00631BEE">
      <w:pPr>
        <w:numPr>
          <w:ilvl w:val="0"/>
          <w:numId w:val="17"/>
        </w:numPr>
        <w:rPr>
          <w:rFonts w:ascii="Arial" w:hAnsi="Arial" w:cs="Arial"/>
          <w:sz w:val="22"/>
          <w:szCs w:val="22"/>
        </w:rPr>
      </w:pPr>
      <w:r w:rsidRPr="00280566">
        <w:rPr>
          <w:rFonts w:ascii="Arial" w:hAnsi="Arial" w:cs="Arial"/>
          <w:sz w:val="22"/>
          <w:szCs w:val="22"/>
        </w:rPr>
        <w:t xml:space="preserve">Mark “YES” if the review date states the IEP review will take place within 365 days of the ARC meeting date, unless a shorter time is specified by the ARC. </w:t>
      </w:r>
    </w:p>
    <w:p w14:paraId="10F1ED3C" w14:textId="77777777" w:rsidR="00631BEE" w:rsidRPr="00280566" w:rsidRDefault="00631BEE" w:rsidP="00631BEE">
      <w:pPr>
        <w:rPr>
          <w:rFonts w:ascii="Arial" w:hAnsi="Arial" w:cs="Arial"/>
          <w:sz w:val="22"/>
          <w:szCs w:val="22"/>
        </w:rPr>
      </w:pPr>
    </w:p>
    <w:p w14:paraId="10F1ED3D"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Example</w:t>
      </w:r>
      <w:r w:rsidRPr="00280566">
        <w:rPr>
          <w:rFonts w:ascii="Arial" w:hAnsi="Arial" w:cs="Arial"/>
          <w:sz w:val="22"/>
          <w:szCs w:val="22"/>
        </w:rPr>
        <w:t>:  Date of ARC 10-8-07; Review Date: 10-7-08 OR 10-8-08.</w:t>
      </w:r>
    </w:p>
    <w:p w14:paraId="10F1ED3E" w14:textId="77777777" w:rsidR="00631BEE" w:rsidRPr="00280566" w:rsidRDefault="00631BEE" w:rsidP="00631BEE">
      <w:pPr>
        <w:ind w:left="720"/>
        <w:rPr>
          <w:rFonts w:ascii="Arial" w:hAnsi="Arial" w:cs="Arial"/>
          <w:sz w:val="22"/>
          <w:szCs w:val="22"/>
        </w:rPr>
      </w:pPr>
    </w:p>
    <w:p w14:paraId="10F1ED3F" w14:textId="77777777" w:rsidR="00631BEE" w:rsidRPr="00280566" w:rsidRDefault="00631BEE" w:rsidP="00631BEE">
      <w:pPr>
        <w:ind w:left="720" w:hanging="720"/>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Infinite Campus IEP uses the term “End Date” instead of Review Date.</w:t>
      </w:r>
    </w:p>
    <w:p w14:paraId="10F1ED40" w14:textId="77777777" w:rsidR="00631BEE" w:rsidRPr="00280566" w:rsidRDefault="00631BEE" w:rsidP="00631BEE">
      <w:pPr>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30"/>
        <w:gridCol w:w="632"/>
      </w:tblGrid>
      <w:tr w:rsidR="00631BEE" w:rsidRPr="00280566" w14:paraId="10F1ED44" w14:textId="77777777" w:rsidTr="00542EE3">
        <w:tc>
          <w:tcPr>
            <w:tcW w:w="8790" w:type="dxa"/>
          </w:tcPr>
          <w:p w14:paraId="10F1ED41" w14:textId="77777777" w:rsidR="00631BEE" w:rsidRPr="00280566" w:rsidRDefault="00631BEE" w:rsidP="00542EE3">
            <w:pPr>
              <w:rPr>
                <w:rFonts w:ascii="Arial" w:hAnsi="Arial" w:cs="Arial"/>
                <w:sz w:val="22"/>
                <w:szCs w:val="22"/>
              </w:rPr>
            </w:pPr>
            <w:r w:rsidRPr="00280566">
              <w:rPr>
                <w:rFonts w:ascii="Arial" w:hAnsi="Arial" w:cs="Arial"/>
                <w:sz w:val="22"/>
                <w:szCs w:val="22"/>
              </w:rPr>
              <w:t>The ARC considered the following in developing the IEP:</w:t>
            </w:r>
          </w:p>
        </w:tc>
        <w:tc>
          <w:tcPr>
            <w:tcW w:w="730" w:type="dxa"/>
          </w:tcPr>
          <w:p w14:paraId="10F1ED4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32" w:type="dxa"/>
          </w:tcPr>
          <w:p w14:paraId="10F1ED4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D48" w14:textId="77777777" w:rsidTr="00542EE3">
        <w:trPr>
          <w:trHeight w:val="332"/>
        </w:trPr>
        <w:tc>
          <w:tcPr>
            <w:tcW w:w="8790" w:type="dxa"/>
          </w:tcPr>
          <w:p w14:paraId="10F1ED45" w14:textId="77777777" w:rsidR="00631BEE" w:rsidRPr="00280566" w:rsidRDefault="00631BEE" w:rsidP="00542EE3">
            <w:pPr>
              <w:ind w:left="-108"/>
              <w:rPr>
                <w:rFonts w:ascii="Arial" w:hAnsi="Arial" w:cs="Arial"/>
                <w:sz w:val="22"/>
                <w:szCs w:val="22"/>
              </w:rPr>
            </w:pPr>
            <w:r w:rsidRPr="00280566">
              <w:rPr>
                <w:rFonts w:ascii="Arial" w:hAnsi="Arial" w:cs="Arial"/>
                <w:sz w:val="20"/>
              </w:rPr>
              <w:t xml:space="preserve">  </w:t>
            </w:r>
            <w:r w:rsidRPr="00280566">
              <w:rPr>
                <w:rFonts w:ascii="Arial" w:hAnsi="Arial" w:cs="Arial"/>
                <w:sz w:val="22"/>
                <w:szCs w:val="22"/>
              </w:rPr>
              <w:t>32. Review date: date by which the IEP will be reviewed by the ARC, within 365 days of the last IEP review date.</w:t>
            </w:r>
          </w:p>
        </w:tc>
        <w:tc>
          <w:tcPr>
            <w:tcW w:w="730" w:type="dxa"/>
          </w:tcPr>
          <w:p w14:paraId="10F1ED46" w14:textId="77777777" w:rsidR="00631BEE" w:rsidRPr="00280566" w:rsidRDefault="00631BEE" w:rsidP="00542EE3">
            <w:pPr>
              <w:ind w:left="-108"/>
              <w:rPr>
                <w:rFonts w:ascii="Arial" w:hAnsi="Arial" w:cs="Arial"/>
                <w:sz w:val="20"/>
              </w:rPr>
            </w:pPr>
          </w:p>
        </w:tc>
        <w:tc>
          <w:tcPr>
            <w:tcW w:w="632" w:type="dxa"/>
          </w:tcPr>
          <w:p w14:paraId="10F1ED47" w14:textId="77777777" w:rsidR="00631BEE" w:rsidRPr="00280566" w:rsidRDefault="00631BEE" w:rsidP="00542EE3">
            <w:pPr>
              <w:rPr>
                <w:rFonts w:ascii="Arial" w:hAnsi="Arial" w:cs="Arial"/>
                <w:sz w:val="22"/>
                <w:szCs w:val="22"/>
              </w:rPr>
            </w:pPr>
          </w:p>
        </w:tc>
      </w:tr>
    </w:tbl>
    <w:p w14:paraId="10F1ED49"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D4E" w14:textId="77777777" w:rsidTr="00542EE3">
        <w:tc>
          <w:tcPr>
            <w:tcW w:w="10152" w:type="dxa"/>
          </w:tcPr>
          <w:p w14:paraId="10F1ED4A"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D4B" w14:textId="77777777" w:rsidR="00631BEE" w:rsidRPr="00280566" w:rsidRDefault="00631BEE" w:rsidP="00542EE3">
            <w:pPr>
              <w:tabs>
                <w:tab w:val="left" w:pos="360"/>
              </w:tabs>
              <w:rPr>
                <w:rFonts w:ascii="Arial" w:hAnsi="Arial" w:cs="Arial"/>
                <w:sz w:val="22"/>
                <w:szCs w:val="22"/>
              </w:rPr>
            </w:pPr>
          </w:p>
          <w:p w14:paraId="10F1ED4C" w14:textId="77777777" w:rsidR="00631BEE" w:rsidRPr="00280566" w:rsidRDefault="00631BEE" w:rsidP="00542EE3">
            <w:pPr>
              <w:tabs>
                <w:tab w:val="left" w:pos="360"/>
              </w:tabs>
              <w:rPr>
                <w:rFonts w:ascii="Arial" w:hAnsi="Arial" w:cs="Arial"/>
                <w:sz w:val="22"/>
                <w:szCs w:val="22"/>
              </w:rPr>
            </w:pPr>
          </w:p>
          <w:p w14:paraId="10F1ED4D" w14:textId="77777777" w:rsidR="00631BEE" w:rsidRPr="00280566" w:rsidRDefault="00631BEE" w:rsidP="00542EE3">
            <w:pPr>
              <w:tabs>
                <w:tab w:val="left" w:pos="360"/>
              </w:tabs>
              <w:rPr>
                <w:rFonts w:ascii="Arial" w:hAnsi="Arial" w:cs="Arial"/>
                <w:sz w:val="22"/>
                <w:szCs w:val="22"/>
              </w:rPr>
            </w:pPr>
          </w:p>
        </w:tc>
      </w:tr>
    </w:tbl>
    <w:p w14:paraId="10F1ED4F" w14:textId="77777777" w:rsidR="00631BEE" w:rsidRPr="00280566" w:rsidRDefault="00631BEE" w:rsidP="00631BEE">
      <w:pPr>
        <w:rPr>
          <w:rFonts w:ascii="Arial" w:hAnsi="Arial" w:cs="Arial"/>
          <w:sz w:val="22"/>
          <w:szCs w:val="22"/>
        </w:rPr>
      </w:pPr>
    </w:p>
    <w:p w14:paraId="10F1ED50" w14:textId="77777777" w:rsidR="00631BEE" w:rsidRPr="00280566" w:rsidRDefault="00631BEE" w:rsidP="00631BEE">
      <w:pPr>
        <w:ind w:left="360"/>
        <w:jc w:val="center"/>
        <w:rPr>
          <w:rFonts w:ascii="Arial" w:hAnsi="Arial" w:cs="Arial"/>
          <w:b/>
          <w:sz w:val="28"/>
          <w:szCs w:val="28"/>
        </w:rPr>
      </w:pPr>
      <w:r w:rsidRPr="00280566">
        <w:rPr>
          <w:rFonts w:ascii="Arial" w:hAnsi="Arial" w:cs="Arial"/>
          <w:b/>
          <w:sz w:val="28"/>
          <w:szCs w:val="28"/>
        </w:rPr>
        <w:t>Item 33</w:t>
      </w:r>
    </w:p>
    <w:p w14:paraId="10F1ED51" w14:textId="77777777" w:rsidR="00631BEE" w:rsidRPr="00280566" w:rsidRDefault="00631BEE" w:rsidP="00631BEE">
      <w:pPr>
        <w:rPr>
          <w:rFonts w:ascii="Arial" w:hAnsi="Arial" w:cs="Arial"/>
          <w:sz w:val="22"/>
          <w:szCs w:val="22"/>
        </w:rPr>
      </w:pPr>
    </w:p>
    <w:p w14:paraId="10F1ED5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Present Levels of Academic Achievement and Functional Performance. (Item 33)</w:t>
      </w:r>
    </w:p>
    <w:p w14:paraId="10F1ED53" w14:textId="77777777" w:rsidR="00631BEE" w:rsidRPr="00280566" w:rsidRDefault="00631BEE" w:rsidP="00631BEE">
      <w:pPr>
        <w:rPr>
          <w:rFonts w:ascii="Arial" w:hAnsi="Arial" w:cs="Arial"/>
          <w:sz w:val="22"/>
          <w:szCs w:val="22"/>
        </w:rPr>
      </w:pPr>
    </w:p>
    <w:p w14:paraId="10F1ED54"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r w:rsidRPr="00280566">
        <w:rPr>
          <w:rFonts w:ascii="Arial" w:hAnsi="Arial" w:cs="Arial"/>
          <w:sz w:val="22"/>
          <w:szCs w:val="22"/>
        </w:rPr>
        <w:t xml:space="preserve">The ARC considered the following in developing the IEP:  Communication Status; Academic Performance; Health, Vision, Hearing, Motor Abilities; Social and Emotional Status; General Intelligence; and Functional Vision/Learning Media Assessment: </w:t>
      </w:r>
    </w:p>
    <w:p w14:paraId="10F1ED55" w14:textId="77777777" w:rsidR="00631BEE" w:rsidRPr="00280566" w:rsidRDefault="00631BEE" w:rsidP="00631BEE">
      <w:pPr>
        <w:numPr>
          <w:ilvl w:val="0"/>
          <w:numId w:val="19"/>
        </w:numPr>
        <w:rPr>
          <w:rFonts w:ascii="Arial" w:hAnsi="Arial" w:cs="Arial"/>
          <w:sz w:val="22"/>
          <w:szCs w:val="22"/>
        </w:rPr>
      </w:pPr>
      <w:r w:rsidRPr="00280566">
        <w:rPr>
          <w:rFonts w:ascii="Arial" w:hAnsi="Arial" w:cs="Arial"/>
          <w:sz w:val="22"/>
          <w:szCs w:val="22"/>
        </w:rPr>
        <w:t>Mark “YES” if the ARC checks the “Commensurate with similar age peers” box; no additional statements are required.</w:t>
      </w:r>
    </w:p>
    <w:p w14:paraId="10F1ED56" w14:textId="77777777" w:rsidR="00631BEE" w:rsidRPr="00280566" w:rsidRDefault="00631BEE" w:rsidP="00631BEE">
      <w:pPr>
        <w:numPr>
          <w:ilvl w:val="0"/>
          <w:numId w:val="19"/>
        </w:numPr>
        <w:rPr>
          <w:rFonts w:ascii="Arial" w:hAnsi="Arial" w:cs="Arial"/>
          <w:sz w:val="22"/>
          <w:szCs w:val="22"/>
        </w:rPr>
      </w:pPr>
      <w:r w:rsidRPr="00280566">
        <w:rPr>
          <w:rFonts w:ascii="Arial" w:hAnsi="Arial" w:cs="Arial"/>
          <w:sz w:val="22"/>
          <w:szCs w:val="22"/>
        </w:rPr>
        <w:t xml:space="preserve">Mark “YES” if, for each Education Performance Areas Assessed with an unchecked “Commensurate with similar age peers” box, the description includes a summary statement of </w:t>
      </w:r>
      <w:r w:rsidRPr="00280566">
        <w:rPr>
          <w:rFonts w:ascii="Arial" w:hAnsi="Arial" w:cs="Arial"/>
          <w:sz w:val="22"/>
          <w:szCs w:val="22"/>
          <w:highlight w:val="yellow"/>
        </w:rPr>
        <w:t>the child’s relative strengths, needs or concerns; AND baseline performance for each need or concern</w:t>
      </w:r>
      <w:r w:rsidRPr="00280566">
        <w:rPr>
          <w:rFonts w:ascii="Arial" w:hAnsi="Arial" w:cs="Arial"/>
          <w:sz w:val="22"/>
          <w:szCs w:val="22"/>
        </w:rPr>
        <w:t xml:space="preserve">.      </w:t>
      </w:r>
    </w:p>
    <w:p w14:paraId="10F1ED57" w14:textId="77777777" w:rsidR="00631BEE" w:rsidRPr="00280566" w:rsidRDefault="00631BEE" w:rsidP="00631BEE">
      <w:pPr>
        <w:numPr>
          <w:ilvl w:val="0"/>
          <w:numId w:val="19"/>
        </w:numPr>
        <w:rPr>
          <w:rFonts w:ascii="Arial" w:hAnsi="Arial" w:cs="Arial"/>
          <w:sz w:val="22"/>
          <w:szCs w:val="22"/>
        </w:rPr>
      </w:pPr>
      <w:r w:rsidRPr="00280566">
        <w:rPr>
          <w:rFonts w:ascii="Arial" w:hAnsi="Arial" w:cs="Arial"/>
          <w:sz w:val="22"/>
          <w:szCs w:val="22"/>
        </w:rPr>
        <w:t xml:space="preserve">(For 33h) Mark “YES” if, for the Education Performance Areas assessed with an unchecked “commensurate with similar age peers” box, the Present Levels include an adverse effect statement that describes </w:t>
      </w:r>
      <w:r w:rsidRPr="00280566">
        <w:rPr>
          <w:rFonts w:ascii="Arial" w:hAnsi="Arial" w:cs="Arial"/>
          <w:sz w:val="22"/>
          <w:szCs w:val="22"/>
          <w:highlight w:val="yellow"/>
        </w:rPr>
        <w:t>in each Present Level area OR as one statement that incorporates all Present Level areas impacted by the disability</w:t>
      </w:r>
      <w:r w:rsidRPr="00280566">
        <w:rPr>
          <w:rFonts w:ascii="Arial" w:hAnsi="Arial" w:cs="Arial"/>
          <w:sz w:val="22"/>
          <w:szCs w:val="22"/>
        </w:rPr>
        <w:t>.</w:t>
      </w:r>
    </w:p>
    <w:p w14:paraId="10F1ED58" w14:textId="77777777" w:rsidR="00631BEE" w:rsidRPr="00280566" w:rsidRDefault="00631BEE" w:rsidP="00631BEE">
      <w:pPr>
        <w:numPr>
          <w:ilvl w:val="0"/>
          <w:numId w:val="19"/>
        </w:numPr>
        <w:rPr>
          <w:rFonts w:ascii="Arial" w:hAnsi="Arial" w:cs="Arial"/>
          <w:sz w:val="22"/>
          <w:szCs w:val="22"/>
        </w:rPr>
      </w:pPr>
      <w:r w:rsidRPr="00280566">
        <w:rPr>
          <w:rFonts w:ascii="Arial" w:hAnsi="Arial" w:cs="Arial"/>
          <w:sz w:val="22"/>
          <w:szCs w:val="22"/>
        </w:rPr>
        <w:t xml:space="preserve">For </w:t>
      </w:r>
      <w:r w:rsidRPr="00280566">
        <w:rPr>
          <w:rFonts w:ascii="Arial" w:hAnsi="Arial" w:cs="Arial"/>
          <w:sz w:val="22"/>
          <w:szCs w:val="22"/>
          <w:highlight w:val="yellow"/>
        </w:rPr>
        <w:t>Present Level area of</w:t>
      </w:r>
      <w:r w:rsidRPr="00280566">
        <w:rPr>
          <w:rFonts w:ascii="Arial" w:hAnsi="Arial" w:cs="Arial"/>
          <w:sz w:val="22"/>
          <w:szCs w:val="22"/>
        </w:rPr>
        <w:t xml:space="preserve"> Functional Vision/Learning Media Assessment, mark “YES” if the ARC checks “Not an area of concern at this time”; no additional statement is required.</w:t>
      </w:r>
    </w:p>
    <w:p w14:paraId="10F1ED59" w14:textId="77777777" w:rsidR="00631BEE" w:rsidRPr="00280566" w:rsidRDefault="00631BEE" w:rsidP="00631BEE">
      <w:pPr>
        <w:rPr>
          <w:rFonts w:ascii="Arial" w:hAnsi="Arial" w:cs="Arial"/>
          <w:sz w:val="22"/>
          <w:szCs w:val="22"/>
        </w:rPr>
      </w:pPr>
    </w:p>
    <w:p w14:paraId="10F1ED5A" w14:textId="77777777" w:rsidR="00631BEE" w:rsidRPr="00280566" w:rsidRDefault="00631BEE" w:rsidP="00631BEE">
      <w:pPr>
        <w:rPr>
          <w:rFonts w:ascii="Arial" w:hAnsi="Arial" w:cs="Arial"/>
          <w:sz w:val="22"/>
          <w:szCs w:val="22"/>
        </w:rPr>
      </w:pPr>
      <w:r w:rsidRPr="00280566">
        <w:rPr>
          <w:rFonts w:ascii="Arial" w:hAnsi="Arial" w:cs="Arial"/>
          <w:sz w:val="22"/>
          <w:szCs w:val="22"/>
        </w:rPr>
        <w:t xml:space="preserve">Notes: </w:t>
      </w:r>
    </w:p>
    <w:p w14:paraId="10F1ED5B" w14:textId="77777777" w:rsidR="00631BEE" w:rsidRPr="00280566" w:rsidRDefault="00631BEE" w:rsidP="00631BEE">
      <w:pPr>
        <w:pStyle w:val="ListParagraph"/>
        <w:numPr>
          <w:ilvl w:val="0"/>
          <w:numId w:val="79"/>
        </w:numPr>
        <w:rPr>
          <w:rFonts w:ascii="Arial" w:hAnsi="Arial" w:cs="Arial"/>
          <w:sz w:val="22"/>
          <w:szCs w:val="22"/>
          <w:highlight w:val="yellow"/>
        </w:rPr>
      </w:pPr>
      <w:r w:rsidRPr="00280566">
        <w:rPr>
          <w:rFonts w:ascii="Arial" w:hAnsi="Arial" w:cs="Arial"/>
          <w:sz w:val="22"/>
          <w:szCs w:val="22"/>
          <w:highlight w:val="yellow"/>
        </w:rPr>
        <w:t>If there are needs or concerns in the area of general intelligence, examples of types of baseline data are memory, problem solving, generalization, or other executive functioning skills.</w:t>
      </w:r>
    </w:p>
    <w:p w14:paraId="10F1ED5C" w14:textId="77777777" w:rsidR="00631BEE" w:rsidRPr="00280566" w:rsidRDefault="00631BEE" w:rsidP="00631BEE">
      <w:pPr>
        <w:pStyle w:val="ListParagraph"/>
        <w:numPr>
          <w:ilvl w:val="0"/>
          <w:numId w:val="79"/>
        </w:numPr>
        <w:rPr>
          <w:rFonts w:ascii="Arial" w:hAnsi="Arial" w:cs="Arial"/>
          <w:sz w:val="22"/>
          <w:szCs w:val="22"/>
          <w:highlight w:val="yellow"/>
        </w:rPr>
      </w:pPr>
      <w:r w:rsidRPr="00280566">
        <w:rPr>
          <w:rFonts w:ascii="Arial" w:hAnsi="Arial" w:cs="Arial"/>
          <w:sz w:val="22"/>
          <w:szCs w:val="22"/>
          <w:highlight w:val="yellow"/>
        </w:rPr>
        <w:t xml:space="preserve">If there are needs or concerns in the area of Health, Vision, Hearing, Motor Abilities, examples of types of baseline data can be found in the </w:t>
      </w:r>
      <w:hyperlink r:id="rId14" w:history="1">
        <w:r w:rsidRPr="00280566">
          <w:rPr>
            <w:rStyle w:val="Hyperlink"/>
            <w:rFonts w:ascii="Arial" w:hAnsi="Arial" w:cs="Arial"/>
            <w:sz w:val="22"/>
            <w:szCs w:val="22"/>
            <w:highlight w:val="yellow"/>
          </w:rPr>
          <w:t>Guidance Document for IEP Development</w:t>
        </w:r>
      </w:hyperlink>
      <w:r w:rsidRPr="00280566">
        <w:rPr>
          <w:rFonts w:ascii="Arial" w:hAnsi="Arial" w:cs="Arial"/>
          <w:sz w:val="22"/>
          <w:szCs w:val="22"/>
          <w:highlight w:val="yellow"/>
        </w:rPr>
        <w:t>, Present Level Areas Guiding Questions.</w:t>
      </w:r>
    </w:p>
    <w:p w14:paraId="10F1ED5D" w14:textId="77777777" w:rsidR="00631BEE" w:rsidRPr="00280566" w:rsidRDefault="00631BEE" w:rsidP="00631BEE">
      <w:pPr>
        <w:pStyle w:val="ListParagraph"/>
        <w:numPr>
          <w:ilvl w:val="0"/>
          <w:numId w:val="79"/>
        </w:numPr>
        <w:rPr>
          <w:rFonts w:ascii="Arial" w:hAnsi="Arial" w:cs="Arial"/>
          <w:sz w:val="22"/>
          <w:szCs w:val="22"/>
          <w:highlight w:val="yellow"/>
        </w:rPr>
      </w:pPr>
      <w:r w:rsidRPr="00280566">
        <w:rPr>
          <w:rFonts w:ascii="Arial" w:hAnsi="Arial" w:cs="Arial"/>
          <w:sz w:val="22"/>
          <w:szCs w:val="22"/>
          <w:highlight w:val="yellow"/>
        </w:rPr>
        <w:t xml:space="preserve">For definition of and examples of baseline data in the area of Functional Vision/Learning Media Assessment, see </w:t>
      </w:r>
      <w:hyperlink r:id="rId15" w:history="1">
        <w:r w:rsidRPr="00280566">
          <w:rPr>
            <w:rStyle w:val="Hyperlink"/>
            <w:rFonts w:ascii="Arial" w:hAnsi="Arial" w:cs="Arial"/>
            <w:sz w:val="22"/>
            <w:szCs w:val="22"/>
            <w:highlight w:val="yellow"/>
          </w:rPr>
          <w:t>Guidance Document for IEP Development</w:t>
        </w:r>
      </w:hyperlink>
      <w:r w:rsidRPr="00280566">
        <w:rPr>
          <w:rFonts w:ascii="Arial" w:hAnsi="Arial" w:cs="Arial"/>
          <w:sz w:val="22"/>
          <w:szCs w:val="22"/>
          <w:highlight w:val="yellow"/>
        </w:rPr>
        <w:t>.</w:t>
      </w:r>
    </w:p>
    <w:p w14:paraId="10F1ED5E" w14:textId="77777777" w:rsidR="00631BEE" w:rsidRPr="00280566" w:rsidRDefault="00631BEE" w:rsidP="00631BEE">
      <w:pPr>
        <w:rPr>
          <w:rFonts w:ascii="Arial" w:hAnsi="Arial" w:cs="Arial"/>
          <w:sz w:val="22"/>
          <w:szCs w:val="22"/>
        </w:rPr>
      </w:pPr>
    </w:p>
    <w:p w14:paraId="10F1ED5F"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 xml:space="preserve">Directions for Transition Needs: </w:t>
      </w:r>
    </w:p>
    <w:p w14:paraId="10F1ED60" w14:textId="77777777" w:rsidR="00631BEE" w:rsidRPr="00280566" w:rsidRDefault="00631BEE" w:rsidP="00631BEE">
      <w:pPr>
        <w:numPr>
          <w:ilvl w:val="0"/>
          <w:numId w:val="20"/>
        </w:numPr>
        <w:ind w:left="540"/>
        <w:rPr>
          <w:rFonts w:ascii="Arial" w:hAnsi="Arial" w:cs="Arial"/>
          <w:sz w:val="22"/>
          <w:szCs w:val="22"/>
          <w:u w:val="single"/>
        </w:rPr>
      </w:pPr>
      <w:r w:rsidRPr="00280566">
        <w:rPr>
          <w:rFonts w:ascii="Arial" w:hAnsi="Arial" w:cs="Arial"/>
          <w:sz w:val="22"/>
          <w:szCs w:val="22"/>
        </w:rPr>
        <w:t>Mark “YES” under Transition Needs if, for the student who is in the 8</w:t>
      </w:r>
      <w:r w:rsidRPr="00280566">
        <w:rPr>
          <w:rFonts w:ascii="Arial" w:hAnsi="Arial" w:cs="Arial"/>
          <w:sz w:val="22"/>
          <w:szCs w:val="22"/>
          <w:vertAlign w:val="superscript"/>
        </w:rPr>
        <w:t>th</w:t>
      </w:r>
      <w:r w:rsidRPr="00280566">
        <w:rPr>
          <w:rFonts w:ascii="Arial" w:hAnsi="Arial" w:cs="Arial"/>
          <w:sz w:val="22"/>
          <w:szCs w:val="22"/>
        </w:rPr>
        <w:t xml:space="preserve"> grade or beyond or has reached age 14 (whichever occurs first), there is a </w:t>
      </w:r>
      <w:r w:rsidRPr="00280566">
        <w:rPr>
          <w:rFonts w:ascii="Arial" w:hAnsi="Arial" w:cs="Arial"/>
          <w:sz w:val="22"/>
          <w:szCs w:val="22"/>
          <w:u w:val="single"/>
        </w:rPr>
        <w:t>description</w:t>
      </w:r>
      <w:r w:rsidRPr="00280566">
        <w:rPr>
          <w:rFonts w:ascii="Arial" w:hAnsi="Arial" w:cs="Arial"/>
          <w:sz w:val="22"/>
          <w:szCs w:val="22"/>
        </w:rPr>
        <w:t xml:space="preserve"> in each applicable area (as appropriate to the student): instruction; related services; community experiences; employment, daily living skills; post school adult living objectives; and functional vocational evaluation.  </w:t>
      </w:r>
    </w:p>
    <w:p w14:paraId="10F1ED61" w14:textId="77777777" w:rsidR="00631BEE" w:rsidRPr="00280566" w:rsidRDefault="00631BEE" w:rsidP="00631BEE">
      <w:pPr>
        <w:numPr>
          <w:ilvl w:val="0"/>
          <w:numId w:val="22"/>
        </w:numPr>
        <w:ind w:left="540"/>
        <w:rPr>
          <w:rFonts w:ascii="Arial" w:hAnsi="Arial" w:cs="Arial"/>
          <w:sz w:val="22"/>
          <w:szCs w:val="22"/>
        </w:rPr>
      </w:pPr>
      <w:r w:rsidRPr="00280566">
        <w:rPr>
          <w:rFonts w:ascii="Arial" w:hAnsi="Arial" w:cs="Arial"/>
          <w:sz w:val="22"/>
          <w:szCs w:val="22"/>
        </w:rPr>
        <w:t>Mark “NA” if the child is not yet in the 8</w:t>
      </w:r>
      <w:r w:rsidRPr="00280566">
        <w:rPr>
          <w:rFonts w:ascii="Arial" w:hAnsi="Arial" w:cs="Arial"/>
          <w:sz w:val="22"/>
          <w:szCs w:val="22"/>
          <w:vertAlign w:val="superscript"/>
        </w:rPr>
        <w:t>th</w:t>
      </w:r>
      <w:r w:rsidRPr="00280566">
        <w:rPr>
          <w:rFonts w:ascii="Arial" w:hAnsi="Arial" w:cs="Arial"/>
          <w:sz w:val="22"/>
          <w:szCs w:val="22"/>
        </w:rPr>
        <w:t xml:space="preserve"> grade or beyond, or has not reached age 14 and older, whichever occurs first, on the date of the ARC meeting.</w:t>
      </w:r>
    </w:p>
    <w:p w14:paraId="10F1ED62" w14:textId="77777777" w:rsidR="00631BEE" w:rsidRPr="00280566" w:rsidRDefault="00631BEE" w:rsidP="00631BEE">
      <w:pPr>
        <w:rPr>
          <w:rFonts w:ascii="Arial" w:hAnsi="Arial" w:cs="Arial"/>
          <w:sz w:val="22"/>
          <w:szCs w:val="22"/>
        </w:rPr>
      </w:pPr>
    </w:p>
    <w:p w14:paraId="10F1ED63"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The transition service areas help the ARC determine the transition service needs for the IEP when the child turns 16.</w:t>
      </w:r>
    </w:p>
    <w:p w14:paraId="10F1ED64" w14:textId="77777777" w:rsidR="00CA17BB" w:rsidRPr="00280566" w:rsidRDefault="00CA17BB"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6"/>
        <w:gridCol w:w="1168"/>
        <w:gridCol w:w="936"/>
        <w:gridCol w:w="598"/>
      </w:tblGrid>
      <w:tr w:rsidR="00631BEE" w:rsidRPr="00280566" w14:paraId="10F1ED68" w14:textId="77777777" w:rsidTr="00542EE3">
        <w:tc>
          <w:tcPr>
            <w:tcW w:w="7780" w:type="dxa"/>
          </w:tcPr>
          <w:p w14:paraId="10F1ED65" w14:textId="77777777" w:rsidR="00631BEE" w:rsidRPr="00280566" w:rsidRDefault="00631BEE" w:rsidP="00542EE3">
            <w:pPr>
              <w:rPr>
                <w:rFonts w:ascii="Arial" w:hAnsi="Arial" w:cs="Arial"/>
                <w:sz w:val="20"/>
              </w:rPr>
            </w:pPr>
            <w:r w:rsidRPr="00280566">
              <w:rPr>
                <w:rFonts w:ascii="Arial" w:hAnsi="Arial" w:cs="Arial"/>
                <w:sz w:val="22"/>
                <w:szCs w:val="22"/>
              </w:rPr>
              <w:lastRenderedPageBreak/>
              <w:t>33. The ARC considered the following in developing the IEP:</w:t>
            </w:r>
          </w:p>
        </w:tc>
        <w:tc>
          <w:tcPr>
            <w:tcW w:w="1204" w:type="dxa"/>
            <w:tcBorders>
              <w:bottom w:val="single" w:sz="4" w:space="0" w:color="000000"/>
            </w:tcBorders>
            <w:shd w:val="clear" w:color="auto" w:fill="auto"/>
          </w:tcPr>
          <w:p w14:paraId="10F1ED66" w14:textId="77777777" w:rsidR="00631BEE" w:rsidRPr="00280566" w:rsidRDefault="00631BEE" w:rsidP="00542EE3">
            <w:pPr>
              <w:rPr>
                <w:rFonts w:ascii="Arial" w:hAnsi="Arial" w:cs="Arial"/>
                <w:b/>
                <w:sz w:val="22"/>
                <w:szCs w:val="22"/>
              </w:rPr>
            </w:pPr>
            <w:r w:rsidRPr="00280566">
              <w:rPr>
                <w:rFonts w:ascii="Arial" w:hAnsi="Arial" w:cs="Arial"/>
                <w:b/>
                <w:sz w:val="22"/>
                <w:szCs w:val="22"/>
              </w:rPr>
              <w:t>Yes</w:t>
            </w:r>
          </w:p>
        </w:tc>
        <w:tc>
          <w:tcPr>
            <w:tcW w:w="1204" w:type="dxa"/>
            <w:gridSpan w:val="2"/>
            <w:tcBorders>
              <w:bottom w:val="single" w:sz="4" w:space="0" w:color="000000"/>
            </w:tcBorders>
            <w:shd w:val="clear" w:color="auto" w:fill="auto"/>
          </w:tcPr>
          <w:p w14:paraId="10F1ED67" w14:textId="77777777" w:rsidR="00631BEE" w:rsidRPr="00280566" w:rsidRDefault="00631BEE" w:rsidP="00542EE3">
            <w:pPr>
              <w:rPr>
                <w:rFonts w:ascii="Arial" w:hAnsi="Arial" w:cs="Arial"/>
                <w:b/>
                <w:sz w:val="22"/>
                <w:szCs w:val="22"/>
              </w:rPr>
            </w:pPr>
            <w:r w:rsidRPr="00280566">
              <w:rPr>
                <w:rFonts w:ascii="Arial" w:hAnsi="Arial" w:cs="Arial"/>
                <w:b/>
                <w:sz w:val="22"/>
                <w:szCs w:val="22"/>
              </w:rPr>
              <w:t>No</w:t>
            </w:r>
          </w:p>
        </w:tc>
      </w:tr>
      <w:tr w:rsidR="00631BEE" w:rsidRPr="00280566" w14:paraId="10F1ED6C" w14:textId="77777777" w:rsidTr="00542EE3">
        <w:tc>
          <w:tcPr>
            <w:tcW w:w="7780" w:type="dxa"/>
          </w:tcPr>
          <w:p w14:paraId="10F1ED69" w14:textId="77777777" w:rsidR="00631BEE" w:rsidRPr="00280566" w:rsidRDefault="00631BEE" w:rsidP="00542EE3">
            <w:pPr>
              <w:rPr>
                <w:rFonts w:ascii="Arial" w:hAnsi="Arial" w:cs="Arial"/>
                <w:b/>
                <w:sz w:val="22"/>
                <w:szCs w:val="22"/>
              </w:rPr>
            </w:pPr>
            <w:r w:rsidRPr="00280566">
              <w:rPr>
                <w:rFonts w:ascii="Arial" w:hAnsi="Arial" w:cs="Arial"/>
                <w:sz w:val="22"/>
                <w:szCs w:val="22"/>
              </w:rPr>
              <w:t>The child’s present levels of academic achievement and functional performance, including how the disability affects involvement and progress in the general curriculum (or for preschool, participation in appropriate activities).  The Present Levels includes a summary of information and data:</w:t>
            </w:r>
          </w:p>
        </w:tc>
        <w:tc>
          <w:tcPr>
            <w:tcW w:w="1204" w:type="dxa"/>
            <w:shd w:val="clear" w:color="auto" w:fill="000000"/>
          </w:tcPr>
          <w:p w14:paraId="10F1ED6A" w14:textId="77777777" w:rsidR="00631BEE" w:rsidRPr="00280566" w:rsidRDefault="00631BEE" w:rsidP="00542EE3">
            <w:pPr>
              <w:rPr>
                <w:rFonts w:ascii="Arial" w:hAnsi="Arial" w:cs="Arial"/>
                <w:sz w:val="22"/>
                <w:szCs w:val="22"/>
              </w:rPr>
            </w:pPr>
          </w:p>
        </w:tc>
        <w:tc>
          <w:tcPr>
            <w:tcW w:w="1204" w:type="dxa"/>
            <w:gridSpan w:val="2"/>
            <w:shd w:val="clear" w:color="auto" w:fill="000000"/>
          </w:tcPr>
          <w:p w14:paraId="10F1ED6B" w14:textId="77777777" w:rsidR="00631BEE" w:rsidRPr="00280566" w:rsidRDefault="00631BEE" w:rsidP="00542EE3">
            <w:pPr>
              <w:rPr>
                <w:rFonts w:ascii="Arial" w:hAnsi="Arial" w:cs="Arial"/>
                <w:sz w:val="22"/>
                <w:szCs w:val="22"/>
              </w:rPr>
            </w:pPr>
          </w:p>
        </w:tc>
      </w:tr>
      <w:tr w:rsidR="00631BEE" w:rsidRPr="00280566" w14:paraId="10F1ED70" w14:textId="77777777" w:rsidTr="00542EE3">
        <w:trPr>
          <w:trHeight w:val="350"/>
        </w:trPr>
        <w:tc>
          <w:tcPr>
            <w:tcW w:w="7780" w:type="dxa"/>
          </w:tcPr>
          <w:p w14:paraId="10F1ED6D" w14:textId="77777777" w:rsidR="00631BEE" w:rsidRPr="00280566" w:rsidRDefault="00631BEE" w:rsidP="00542EE3">
            <w:pPr>
              <w:rPr>
                <w:rFonts w:ascii="Arial" w:hAnsi="Arial" w:cs="Arial"/>
                <w:sz w:val="22"/>
                <w:szCs w:val="22"/>
              </w:rPr>
            </w:pPr>
            <w:r w:rsidRPr="00280566">
              <w:rPr>
                <w:rFonts w:ascii="Arial" w:hAnsi="Arial" w:cs="Arial"/>
                <w:sz w:val="22"/>
                <w:szCs w:val="22"/>
              </w:rPr>
              <w:t>33a. Communication Status;</w:t>
            </w:r>
          </w:p>
        </w:tc>
        <w:tc>
          <w:tcPr>
            <w:tcW w:w="1204" w:type="dxa"/>
            <w:shd w:val="clear" w:color="auto" w:fill="auto"/>
          </w:tcPr>
          <w:p w14:paraId="10F1ED6E" w14:textId="77777777" w:rsidR="00631BEE" w:rsidRPr="00280566" w:rsidRDefault="00631BEE" w:rsidP="00542EE3">
            <w:pPr>
              <w:rPr>
                <w:rFonts w:ascii="Arial" w:hAnsi="Arial" w:cs="Arial"/>
                <w:sz w:val="22"/>
                <w:szCs w:val="22"/>
              </w:rPr>
            </w:pPr>
          </w:p>
        </w:tc>
        <w:tc>
          <w:tcPr>
            <w:tcW w:w="1204" w:type="dxa"/>
            <w:gridSpan w:val="2"/>
            <w:shd w:val="clear" w:color="auto" w:fill="auto"/>
          </w:tcPr>
          <w:p w14:paraId="10F1ED6F" w14:textId="77777777" w:rsidR="00631BEE" w:rsidRPr="00280566" w:rsidRDefault="00631BEE" w:rsidP="00542EE3">
            <w:pPr>
              <w:rPr>
                <w:rFonts w:ascii="Arial" w:hAnsi="Arial" w:cs="Arial"/>
                <w:sz w:val="22"/>
                <w:szCs w:val="22"/>
              </w:rPr>
            </w:pPr>
          </w:p>
        </w:tc>
      </w:tr>
      <w:tr w:rsidR="00631BEE" w:rsidRPr="00280566" w14:paraId="10F1ED74" w14:textId="77777777" w:rsidTr="00542EE3">
        <w:trPr>
          <w:trHeight w:val="332"/>
        </w:trPr>
        <w:tc>
          <w:tcPr>
            <w:tcW w:w="7780" w:type="dxa"/>
          </w:tcPr>
          <w:p w14:paraId="10F1ED71" w14:textId="77777777" w:rsidR="00631BEE" w:rsidRPr="00280566" w:rsidRDefault="00631BEE" w:rsidP="00542EE3">
            <w:pPr>
              <w:rPr>
                <w:rFonts w:ascii="Arial" w:hAnsi="Arial" w:cs="Arial"/>
                <w:sz w:val="22"/>
                <w:szCs w:val="22"/>
              </w:rPr>
            </w:pPr>
            <w:r w:rsidRPr="00280566">
              <w:rPr>
                <w:rFonts w:ascii="Arial" w:hAnsi="Arial" w:cs="Arial"/>
                <w:sz w:val="22"/>
                <w:szCs w:val="22"/>
              </w:rPr>
              <w:t>33b. Academic Performance;</w:t>
            </w:r>
          </w:p>
        </w:tc>
        <w:tc>
          <w:tcPr>
            <w:tcW w:w="1204" w:type="dxa"/>
            <w:shd w:val="clear" w:color="auto" w:fill="auto"/>
          </w:tcPr>
          <w:p w14:paraId="10F1ED72" w14:textId="77777777" w:rsidR="00631BEE" w:rsidRPr="00280566" w:rsidRDefault="00631BEE" w:rsidP="00542EE3">
            <w:pPr>
              <w:rPr>
                <w:rFonts w:ascii="Arial" w:hAnsi="Arial" w:cs="Arial"/>
                <w:sz w:val="22"/>
                <w:szCs w:val="22"/>
              </w:rPr>
            </w:pPr>
          </w:p>
        </w:tc>
        <w:tc>
          <w:tcPr>
            <w:tcW w:w="1204" w:type="dxa"/>
            <w:gridSpan w:val="2"/>
            <w:shd w:val="clear" w:color="auto" w:fill="auto"/>
          </w:tcPr>
          <w:p w14:paraId="10F1ED73" w14:textId="77777777" w:rsidR="00631BEE" w:rsidRPr="00280566" w:rsidRDefault="00631BEE" w:rsidP="00542EE3">
            <w:pPr>
              <w:rPr>
                <w:rFonts w:ascii="Arial" w:hAnsi="Arial" w:cs="Arial"/>
                <w:sz w:val="22"/>
                <w:szCs w:val="22"/>
              </w:rPr>
            </w:pPr>
          </w:p>
        </w:tc>
      </w:tr>
      <w:tr w:rsidR="00631BEE" w:rsidRPr="00280566" w14:paraId="10F1ED78" w14:textId="77777777" w:rsidTr="00542EE3">
        <w:trPr>
          <w:trHeight w:val="332"/>
        </w:trPr>
        <w:tc>
          <w:tcPr>
            <w:tcW w:w="7780" w:type="dxa"/>
          </w:tcPr>
          <w:p w14:paraId="10F1ED75" w14:textId="77777777" w:rsidR="00631BEE" w:rsidRPr="00280566" w:rsidRDefault="00631BEE" w:rsidP="00542EE3">
            <w:pPr>
              <w:rPr>
                <w:rFonts w:ascii="Arial" w:hAnsi="Arial" w:cs="Arial"/>
                <w:sz w:val="22"/>
                <w:szCs w:val="22"/>
              </w:rPr>
            </w:pPr>
            <w:r w:rsidRPr="00280566">
              <w:rPr>
                <w:rFonts w:ascii="Arial" w:hAnsi="Arial" w:cs="Arial"/>
                <w:sz w:val="22"/>
                <w:szCs w:val="22"/>
              </w:rPr>
              <w:t>33c. Health/Vision/Hearing/Motor Abilities;</w:t>
            </w:r>
          </w:p>
        </w:tc>
        <w:tc>
          <w:tcPr>
            <w:tcW w:w="1204" w:type="dxa"/>
            <w:shd w:val="clear" w:color="auto" w:fill="auto"/>
          </w:tcPr>
          <w:p w14:paraId="10F1ED76" w14:textId="77777777" w:rsidR="00631BEE" w:rsidRPr="00280566" w:rsidRDefault="00631BEE" w:rsidP="00542EE3">
            <w:pPr>
              <w:rPr>
                <w:rFonts w:ascii="Arial" w:hAnsi="Arial" w:cs="Arial"/>
                <w:sz w:val="22"/>
                <w:szCs w:val="22"/>
              </w:rPr>
            </w:pPr>
          </w:p>
        </w:tc>
        <w:tc>
          <w:tcPr>
            <w:tcW w:w="1204" w:type="dxa"/>
            <w:gridSpan w:val="2"/>
            <w:shd w:val="clear" w:color="auto" w:fill="auto"/>
          </w:tcPr>
          <w:p w14:paraId="10F1ED77" w14:textId="77777777" w:rsidR="00631BEE" w:rsidRPr="00280566" w:rsidRDefault="00631BEE" w:rsidP="00542EE3">
            <w:pPr>
              <w:rPr>
                <w:rFonts w:ascii="Arial" w:hAnsi="Arial" w:cs="Arial"/>
                <w:sz w:val="22"/>
                <w:szCs w:val="22"/>
              </w:rPr>
            </w:pPr>
          </w:p>
        </w:tc>
      </w:tr>
      <w:tr w:rsidR="00631BEE" w:rsidRPr="00280566" w14:paraId="10F1ED7C" w14:textId="77777777" w:rsidTr="00542EE3">
        <w:trPr>
          <w:trHeight w:val="332"/>
        </w:trPr>
        <w:tc>
          <w:tcPr>
            <w:tcW w:w="7780" w:type="dxa"/>
          </w:tcPr>
          <w:p w14:paraId="10F1ED79" w14:textId="77777777" w:rsidR="00631BEE" w:rsidRPr="00280566" w:rsidRDefault="00631BEE" w:rsidP="00542EE3">
            <w:pPr>
              <w:rPr>
                <w:rFonts w:ascii="Arial" w:hAnsi="Arial" w:cs="Arial"/>
                <w:sz w:val="22"/>
                <w:szCs w:val="22"/>
              </w:rPr>
            </w:pPr>
            <w:r w:rsidRPr="00280566">
              <w:rPr>
                <w:rFonts w:ascii="Arial" w:hAnsi="Arial" w:cs="Arial"/>
                <w:sz w:val="22"/>
                <w:szCs w:val="22"/>
              </w:rPr>
              <w:t>33d. Social and Emotional Status;</w:t>
            </w:r>
          </w:p>
        </w:tc>
        <w:tc>
          <w:tcPr>
            <w:tcW w:w="1204" w:type="dxa"/>
            <w:shd w:val="clear" w:color="auto" w:fill="auto"/>
          </w:tcPr>
          <w:p w14:paraId="10F1ED7A" w14:textId="77777777" w:rsidR="00631BEE" w:rsidRPr="00280566" w:rsidRDefault="00631BEE" w:rsidP="00542EE3">
            <w:pPr>
              <w:rPr>
                <w:rFonts w:ascii="Arial" w:hAnsi="Arial" w:cs="Arial"/>
                <w:sz w:val="22"/>
                <w:szCs w:val="22"/>
              </w:rPr>
            </w:pPr>
          </w:p>
        </w:tc>
        <w:tc>
          <w:tcPr>
            <w:tcW w:w="1204" w:type="dxa"/>
            <w:gridSpan w:val="2"/>
            <w:shd w:val="clear" w:color="auto" w:fill="auto"/>
          </w:tcPr>
          <w:p w14:paraId="10F1ED7B" w14:textId="77777777" w:rsidR="00631BEE" w:rsidRPr="00280566" w:rsidRDefault="00631BEE" w:rsidP="00542EE3">
            <w:pPr>
              <w:rPr>
                <w:rFonts w:ascii="Arial" w:hAnsi="Arial" w:cs="Arial"/>
                <w:sz w:val="22"/>
                <w:szCs w:val="22"/>
              </w:rPr>
            </w:pPr>
          </w:p>
        </w:tc>
      </w:tr>
      <w:tr w:rsidR="00631BEE" w:rsidRPr="00280566" w14:paraId="10F1ED80" w14:textId="77777777" w:rsidTr="00542EE3">
        <w:trPr>
          <w:trHeight w:val="332"/>
        </w:trPr>
        <w:tc>
          <w:tcPr>
            <w:tcW w:w="7780" w:type="dxa"/>
          </w:tcPr>
          <w:p w14:paraId="10F1ED7D" w14:textId="77777777" w:rsidR="00631BEE" w:rsidRPr="00280566" w:rsidRDefault="00631BEE" w:rsidP="00542EE3">
            <w:pPr>
              <w:rPr>
                <w:rFonts w:ascii="Arial" w:hAnsi="Arial" w:cs="Arial"/>
                <w:sz w:val="22"/>
                <w:szCs w:val="22"/>
              </w:rPr>
            </w:pPr>
            <w:r w:rsidRPr="00280566">
              <w:rPr>
                <w:rFonts w:ascii="Arial" w:hAnsi="Arial" w:cs="Arial"/>
                <w:sz w:val="22"/>
                <w:szCs w:val="22"/>
              </w:rPr>
              <w:t>33e. General Intelligence</w:t>
            </w:r>
          </w:p>
        </w:tc>
        <w:tc>
          <w:tcPr>
            <w:tcW w:w="1204" w:type="dxa"/>
            <w:shd w:val="clear" w:color="auto" w:fill="auto"/>
          </w:tcPr>
          <w:p w14:paraId="10F1ED7E" w14:textId="77777777" w:rsidR="00631BEE" w:rsidRPr="00280566" w:rsidRDefault="00631BEE" w:rsidP="00542EE3">
            <w:pPr>
              <w:rPr>
                <w:rFonts w:ascii="Arial" w:hAnsi="Arial" w:cs="Arial"/>
                <w:sz w:val="22"/>
                <w:szCs w:val="22"/>
              </w:rPr>
            </w:pPr>
          </w:p>
        </w:tc>
        <w:tc>
          <w:tcPr>
            <w:tcW w:w="1204" w:type="dxa"/>
            <w:gridSpan w:val="2"/>
            <w:shd w:val="clear" w:color="auto" w:fill="auto"/>
          </w:tcPr>
          <w:p w14:paraId="10F1ED7F" w14:textId="77777777" w:rsidR="00631BEE" w:rsidRPr="00280566" w:rsidRDefault="00631BEE" w:rsidP="00542EE3">
            <w:pPr>
              <w:rPr>
                <w:rFonts w:ascii="Arial" w:hAnsi="Arial" w:cs="Arial"/>
                <w:sz w:val="22"/>
                <w:szCs w:val="22"/>
              </w:rPr>
            </w:pPr>
          </w:p>
        </w:tc>
      </w:tr>
      <w:tr w:rsidR="00631BEE" w:rsidRPr="00280566" w14:paraId="10F1ED85" w14:textId="77777777" w:rsidTr="00542EE3">
        <w:trPr>
          <w:trHeight w:val="1420"/>
        </w:trPr>
        <w:tc>
          <w:tcPr>
            <w:tcW w:w="7780" w:type="dxa"/>
            <w:tcBorders>
              <w:bottom w:val="single" w:sz="4" w:space="0" w:color="000000"/>
            </w:tcBorders>
          </w:tcPr>
          <w:p w14:paraId="10F1ED81" w14:textId="77777777" w:rsidR="00631BEE" w:rsidRPr="00280566" w:rsidRDefault="00631BEE" w:rsidP="00542EE3">
            <w:pPr>
              <w:rPr>
                <w:rFonts w:ascii="Arial" w:hAnsi="Arial" w:cs="Arial"/>
                <w:sz w:val="22"/>
                <w:szCs w:val="22"/>
              </w:rPr>
            </w:pPr>
            <w:r w:rsidRPr="00280566">
              <w:rPr>
                <w:rFonts w:ascii="Arial" w:hAnsi="Arial" w:cs="Arial"/>
                <w:sz w:val="22"/>
                <w:szCs w:val="22"/>
              </w:rPr>
              <w:t>33f. Transition Needs (for children in 8</w:t>
            </w:r>
            <w:r w:rsidRPr="00280566">
              <w:rPr>
                <w:rFonts w:ascii="Arial" w:hAnsi="Arial" w:cs="Arial"/>
                <w:sz w:val="22"/>
                <w:szCs w:val="22"/>
                <w:vertAlign w:val="superscript"/>
              </w:rPr>
              <w:t>th</w:t>
            </w:r>
            <w:r w:rsidRPr="00280566">
              <w:rPr>
                <w:rFonts w:ascii="Arial" w:hAnsi="Arial" w:cs="Arial"/>
                <w:sz w:val="22"/>
                <w:szCs w:val="22"/>
              </w:rPr>
              <w:t xml:space="preserve"> grade or age 14 and older). NOTE:  There must be a minimum of one area (instruction; related service; community experience; development of employment and other post school adult living objectives; and if appropriate, acquisition of daily living skills and provision of a functional vocational evaluation) addressed;</w:t>
            </w:r>
          </w:p>
        </w:tc>
        <w:tc>
          <w:tcPr>
            <w:tcW w:w="1204" w:type="dxa"/>
            <w:tcBorders>
              <w:bottom w:val="single" w:sz="4" w:space="0" w:color="000000"/>
            </w:tcBorders>
            <w:shd w:val="clear" w:color="auto" w:fill="auto"/>
          </w:tcPr>
          <w:p w14:paraId="10F1ED82" w14:textId="77777777" w:rsidR="00631BEE" w:rsidRPr="00280566" w:rsidRDefault="00631BEE" w:rsidP="00542EE3">
            <w:pPr>
              <w:rPr>
                <w:rFonts w:ascii="Arial" w:hAnsi="Arial" w:cs="Arial"/>
                <w:b/>
                <w:sz w:val="22"/>
                <w:szCs w:val="22"/>
              </w:rPr>
            </w:pPr>
            <w:r w:rsidRPr="00280566">
              <w:rPr>
                <w:rFonts w:ascii="Arial" w:hAnsi="Arial" w:cs="Arial"/>
                <w:b/>
                <w:sz w:val="22"/>
                <w:szCs w:val="22"/>
              </w:rPr>
              <w:t>Yes</w:t>
            </w:r>
          </w:p>
        </w:tc>
        <w:tc>
          <w:tcPr>
            <w:tcW w:w="602" w:type="dxa"/>
            <w:tcBorders>
              <w:bottom w:val="single" w:sz="4" w:space="0" w:color="000000"/>
            </w:tcBorders>
            <w:shd w:val="clear" w:color="auto" w:fill="auto"/>
          </w:tcPr>
          <w:p w14:paraId="10F1ED83" w14:textId="77777777" w:rsidR="00631BEE" w:rsidRPr="00280566" w:rsidRDefault="00631BEE" w:rsidP="00542EE3">
            <w:pPr>
              <w:rPr>
                <w:rFonts w:ascii="Arial" w:hAnsi="Arial" w:cs="Arial"/>
                <w:b/>
                <w:sz w:val="22"/>
                <w:szCs w:val="22"/>
              </w:rPr>
            </w:pPr>
            <w:r w:rsidRPr="00280566">
              <w:rPr>
                <w:rFonts w:ascii="Arial" w:hAnsi="Arial" w:cs="Arial"/>
                <w:b/>
                <w:sz w:val="22"/>
                <w:szCs w:val="22"/>
              </w:rPr>
              <w:t>No</w:t>
            </w:r>
          </w:p>
        </w:tc>
        <w:tc>
          <w:tcPr>
            <w:tcW w:w="602" w:type="dxa"/>
            <w:tcBorders>
              <w:bottom w:val="single" w:sz="4" w:space="0" w:color="000000"/>
            </w:tcBorders>
            <w:shd w:val="clear" w:color="auto" w:fill="auto"/>
          </w:tcPr>
          <w:p w14:paraId="10F1ED84" w14:textId="77777777" w:rsidR="00631BEE" w:rsidRPr="00280566" w:rsidRDefault="00631BEE" w:rsidP="00542EE3">
            <w:pPr>
              <w:rPr>
                <w:rFonts w:ascii="Arial" w:hAnsi="Arial" w:cs="Arial"/>
                <w:b/>
                <w:sz w:val="22"/>
                <w:szCs w:val="22"/>
              </w:rPr>
            </w:pPr>
            <w:r w:rsidRPr="00280566">
              <w:rPr>
                <w:rFonts w:ascii="Arial" w:hAnsi="Arial" w:cs="Arial"/>
                <w:b/>
                <w:sz w:val="22"/>
                <w:szCs w:val="22"/>
              </w:rPr>
              <w:t>NA</w:t>
            </w:r>
          </w:p>
        </w:tc>
      </w:tr>
      <w:tr w:rsidR="00631BEE" w:rsidRPr="00280566" w14:paraId="10F1ED8A" w14:textId="77777777" w:rsidTr="00542EE3">
        <w:trPr>
          <w:trHeight w:val="350"/>
        </w:trPr>
        <w:tc>
          <w:tcPr>
            <w:tcW w:w="7780" w:type="dxa"/>
          </w:tcPr>
          <w:p w14:paraId="10F1ED86"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33g. Functional Vision/Learning Media/Assessment; </w:t>
            </w:r>
          </w:p>
        </w:tc>
        <w:tc>
          <w:tcPr>
            <w:tcW w:w="1204" w:type="dxa"/>
            <w:shd w:val="clear" w:color="auto" w:fill="auto"/>
          </w:tcPr>
          <w:p w14:paraId="10F1ED87" w14:textId="77777777" w:rsidR="00631BEE" w:rsidRPr="00280566" w:rsidRDefault="00631BEE" w:rsidP="00542EE3">
            <w:pPr>
              <w:rPr>
                <w:rFonts w:ascii="Arial" w:hAnsi="Arial" w:cs="Arial"/>
                <w:sz w:val="22"/>
                <w:szCs w:val="22"/>
              </w:rPr>
            </w:pPr>
          </w:p>
        </w:tc>
        <w:tc>
          <w:tcPr>
            <w:tcW w:w="602" w:type="dxa"/>
            <w:shd w:val="clear" w:color="auto" w:fill="auto"/>
          </w:tcPr>
          <w:p w14:paraId="10F1ED88" w14:textId="77777777" w:rsidR="00631BEE" w:rsidRPr="00280566" w:rsidRDefault="00631BEE" w:rsidP="00542EE3">
            <w:pPr>
              <w:tabs>
                <w:tab w:val="left" w:pos="720"/>
              </w:tabs>
              <w:rPr>
                <w:rFonts w:ascii="Arial" w:hAnsi="Arial" w:cs="Arial"/>
                <w:sz w:val="22"/>
                <w:szCs w:val="22"/>
              </w:rPr>
            </w:pPr>
            <w:r w:rsidRPr="00280566">
              <w:rPr>
                <w:rFonts w:ascii="Arial" w:hAnsi="Arial" w:cs="Arial"/>
                <w:sz w:val="22"/>
                <w:szCs w:val="22"/>
              </w:rPr>
              <w:tab/>
            </w:r>
          </w:p>
        </w:tc>
        <w:tc>
          <w:tcPr>
            <w:tcW w:w="602" w:type="dxa"/>
            <w:shd w:val="clear" w:color="auto" w:fill="000000"/>
          </w:tcPr>
          <w:p w14:paraId="10F1ED89" w14:textId="77777777" w:rsidR="00631BEE" w:rsidRPr="00280566" w:rsidRDefault="00631BEE" w:rsidP="00542EE3">
            <w:pPr>
              <w:tabs>
                <w:tab w:val="left" w:pos="720"/>
              </w:tabs>
              <w:rPr>
                <w:rFonts w:ascii="Arial" w:hAnsi="Arial" w:cs="Arial"/>
                <w:sz w:val="22"/>
                <w:szCs w:val="22"/>
              </w:rPr>
            </w:pPr>
          </w:p>
        </w:tc>
      </w:tr>
      <w:tr w:rsidR="00631BEE" w:rsidRPr="00280566" w14:paraId="10F1ED8E" w14:textId="77777777" w:rsidTr="00542EE3">
        <w:trPr>
          <w:trHeight w:val="890"/>
        </w:trPr>
        <w:tc>
          <w:tcPr>
            <w:tcW w:w="7780" w:type="dxa"/>
          </w:tcPr>
          <w:p w14:paraId="10F1ED8B" w14:textId="77777777" w:rsidR="00631BEE" w:rsidRPr="00280566" w:rsidRDefault="00631BEE" w:rsidP="00542EE3">
            <w:pPr>
              <w:rPr>
                <w:rFonts w:ascii="Arial" w:hAnsi="Arial" w:cs="Arial"/>
                <w:sz w:val="22"/>
                <w:szCs w:val="22"/>
              </w:rPr>
            </w:pPr>
            <w:r w:rsidRPr="00280566">
              <w:rPr>
                <w:rFonts w:ascii="Arial" w:hAnsi="Arial" w:cs="Arial"/>
                <w:sz w:val="22"/>
                <w:szCs w:val="22"/>
              </w:rPr>
              <w:t>33h. A summary statement, included in the Present Levels, of how the child’s disability affects the child’s involvement and progress in the general curriculum</w:t>
            </w:r>
          </w:p>
        </w:tc>
        <w:tc>
          <w:tcPr>
            <w:tcW w:w="1204" w:type="dxa"/>
            <w:shd w:val="clear" w:color="auto" w:fill="auto"/>
          </w:tcPr>
          <w:p w14:paraId="10F1ED8C" w14:textId="77777777" w:rsidR="00631BEE" w:rsidRPr="00280566" w:rsidRDefault="00631BEE" w:rsidP="00542EE3">
            <w:pPr>
              <w:rPr>
                <w:rFonts w:ascii="Arial" w:hAnsi="Arial" w:cs="Arial"/>
                <w:sz w:val="22"/>
                <w:szCs w:val="22"/>
              </w:rPr>
            </w:pPr>
          </w:p>
        </w:tc>
        <w:tc>
          <w:tcPr>
            <w:tcW w:w="1204" w:type="dxa"/>
            <w:gridSpan w:val="2"/>
            <w:shd w:val="clear" w:color="auto" w:fill="auto"/>
          </w:tcPr>
          <w:p w14:paraId="10F1ED8D" w14:textId="77777777" w:rsidR="00631BEE" w:rsidRPr="00280566" w:rsidRDefault="00631BEE" w:rsidP="00542EE3">
            <w:pPr>
              <w:rPr>
                <w:rFonts w:ascii="Arial" w:hAnsi="Arial" w:cs="Arial"/>
                <w:sz w:val="22"/>
                <w:szCs w:val="22"/>
              </w:rPr>
            </w:pPr>
          </w:p>
        </w:tc>
      </w:tr>
    </w:tbl>
    <w:p w14:paraId="10F1ED8F" w14:textId="77777777" w:rsidR="00631BEE" w:rsidRPr="00280566" w:rsidRDefault="00631BEE" w:rsidP="00631BEE">
      <w:pPr>
        <w:tabs>
          <w:tab w:val="left" w:pos="360"/>
        </w:tabs>
        <w:rPr>
          <w:rFonts w:ascii="Arial" w:hAnsi="Arial" w:cs="Arial"/>
          <w:sz w:val="22"/>
          <w:szCs w:val="22"/>
        </w:rPr>
      </w:pPr>
    </w:p>
    <w:p w14:paraId="10F1ED90" w14:textId="77777777" w:rsidR="00631BEE" w:rsidRPr="00280566" w:rsidRDefault="00631BEE" w:rsidP="00631BEE">
      <w:pPr>
        <w:tabs>
          <w:tab w:val="left" w:pos="360"/>
        </w:tabs>
        <w:rPr>
          <w:rFonts w:ascii="Arial" w:hAnsi="Arial" w:cs="Arial"/>
          <w:sz w:val="22"/>
          <w:szCs w:val="22"/>
        </w:rPr>
      </w:pPr>
    </w:p>
    <w:p w14:paraId="10F1ED91"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D96" w14:textId="77777777" w:rsidTr="00542EE3">
        <w:tc>
          <w:tcPr>
            <w:tcW w:w="10152" w:type="dxa"/>
          </w:tcPr>
          <w:p w14:paraId="10F1ED92"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D93" w14:textId="77777777" w:rsidR="00631BEE" w:rsidRPr="00280566" w:rsidRDefault="00631BEE" w:rsidP="00542EE3">
            <w:pPr>
              <w:tabs>
                <w:tab w:val="left" w:pos="360"/>
              </w:tabs>
              <w:rPr>
                <w:rFonts w:ascii="Arial" w:hAnsi="Arial" w:cs="Arial"/>
                <w:sz w:val="22"/>
                <w:szCs w:val="22"/>
              </w:rPr>
            </w:pPr>
          </w:p>
          <w:p w14:paraId="10F1ED94" w14:textId="77777777" w:rsidR="00631BEE" w:rsidRPr="00280566" w:rsidRDefault="00631BEE" w:rsidP="00542EE3">
            <w:pPr>
              <w:tabs>
                <w:tab w:val="left" w:pos="360"/>
              </w:tabs>
              <w:rPr>
                <w:rFonts w:ascii="Arial" w:hAnsi="Arial" w:cs="Arial"/>
                <w:sz w:val="22"/>
                <w:szCs w:val="22"/>
              </w:rPr>
            </w:pPr>
          </w:p>
          <w:p w14:paraId="10F1ED95" w14:textId="77777777" w:rsidR="00631BEE" w:rsidRPr="00280566" w:rsidRDefault="00631BEE" w:rsidP="00542EE3">
            <w:pPr>
              <w:tabs>
                <w:tab w:val="left" w:pos="360"/>
              </w:tabs>
              <w:rPr>
                <w:rFonts w:ascii="Arial" w:hAnsi="Arial" w:cs="Arial"/>
                <w:sz w:val="22"/>
                <w:szCs w:val="22"/>
              </w:rPr>
            </w:pPr>
          </w:p>
        </w:tc>
      </w:tr>
    </w:tbl>
    <w:p w14:paraId="10F1ED97" w14:textId="77777777" w:rsidR="00631BEE" w:rsidRPr="00280566" w:rsidRDefault="00631BEE" w:rsidP="00631BEE">
      <w:pPr>
        <w:rPr>
          <w:rFonts w:ascii="Arial" w:hAnsi="Arial" w:cs="Arial"/>
          <w:sz w:val="22"/>
          <w:szCs w:val="22"/>
        </w:rPr>
      </w:pPr>
    </w:p>
    <w:p w14:paraId="10F1ED98"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34</w:t>
      </w:r>
    </w:p>
    <w:p w14:paraId="10F1ED99" w14:textId="77777777" w:rsidR="00631BEE" w:rsidRPr="00280566" w:rsidRDefault="00631BEE" w:rsidP="00631BEE">
      <w:pPr>
        <w:rPr>
          <w:rFonts w:ascii="Arial" w:hAnsi="Arial" w:cs="Arial"/>
          <w:sz w:val="22"/>
          <w:szCs w:val="22"/>
          <w:u w:val="single"/>
        </w:rPr>
      </w:pPr>
    </w:p>
    <w:p w14:paraId="10F1ED9A"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Considerations of Special Factors for IEP Development.</w:t>
      </w:r>
    </w:p>
    <w:p w14:paraId="10F1ED9B" w14:textId="77777777" w:rsidR="00631BEE" w:rsidRPr="00280566" w:rsidRDefault="00631BEE" w:rsidP="00631BEE">
      <w:pPr>
        <w:rPr>
          <w:rFonts w:ascii="Arial" w:hAnsi="Arial" w:cs="Arial"/>
          <w:sz w:val="22"/>
          <w:szCs w:val="22"/>
        </w:rPr>
      </w:pPr>
    </w:p>
    <w:p w14:paraId="10F1ED9C"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D9D" w14:textId="77777777" w:rsidR="00631BEE" w:rsidRPr="00280566" w:rsidRDefault="00631BEE" w:rsidP="00631BEE">
      <w:pPr>
        <w:numPr>
          <w:ilvl w:val="0"/>
          <w:numId w:val="21"/>
        </w:numPr>
        <w:rPr>
          <w:rFonts w:ascii="Arial" w:hAnsi="Arial" w:cs="Arial"/>
          <w:sz w:val="22"/>
          <w:szCs w:val="22"/>
        </w:rPr>
      </w:pPr>
      <w:r w:rsidRPr="00280566">
        <w:rPr>
          <w:rFonts w:ascii="Arial" w:hAnsi="Arial" w:cs="Arial"/>
          <w:sz w:val="22"/>
          <w:szCs w:val="22"/>
        </w:rPr>
        <w:t xml:space="preserve">Mark “YES” if, for each special factor, the ARC has checked ‘yes’ and included the child’s performance information within the Present Levels statement to support the special factor. </w:t>
      </w:r>
    </w:p>
    <w:p w14:paraId="10F1ED9E" w14:textId="77777777" w:rsidR="00631BEE" w:rsidRPr="00280566" w:rsidRDefault="00631BEE" w:rsidP="00631BEE">
      <w:pPr>
        <w:numPr>
          <w:ilvl w:val="0"/>
          <w:numId w:val="21"/>
        </w:numPr>
        <w:rPr>
          <w:rFonts w:ascii="Arial" w:hAnsi="Arial" w:cs="Arial"/>
          <w:sz w:val="22"/>
          <w:szCs w:val="22"/>
        </w:rPr>
      </w:pPr>
      <w:r w:rsidRPr="00280566">
        <w:rPr>
          <w:rFonts w:ascii="Arial" w:hAnsi="Arial" w:cs="Arial"/>
          <w:sz w:val="22"/>
          <w:szCs w:val="22"/>
        </w:rPr>
        <w:t xml:space="preserve">Mark “YES” if for each special factor, the ARC has checked ‘no’, and there is no information in the Present Levels statement related to the special factor. </w:t>
      </w:r>
    </w:p>
    <w:p w14:paraId="10F1ED9F" w14:textId="77777777" w:rsidR="00631BEE" w:rsidRPr="00280566" w:rsidRDefault="00631BEE" w:rsidP="00631BEE">
      <w:pPr>
        <w:numPr>
          <w:ilvl w:val="0"/>
          <w:numId w:val="21"/>
        </w:numPr>
        <w:rPr>
          <w:rFonts w:ascii="Arial" w:hAnsi="Arial" w:cs="Arial"/>
          <w:sz w:val="22"/>
          <w:szCs w:val="22"/>
        </w:rPr>
      </w:pPr>
      <w:r w:rsidRPr="00280566">
        <w:rPr>
          <w:rFonts w:ascii="Arial" w:hAnsi="Arial" w:cs="Arial"/>
          <w:sz w:val="22"/>
          <w:szCs w:val="22"/>
        </w:rPr>
        <w:t xml:space="preserve">Mark “NO” if the ARC has checked ‘no’ to the special factor but information in the Present Levels indicates that a special factor exists.  </w:t>
      </w:r>
    </w:p>
    <w:p w14:paraId="10F1EDA0" w14:textId="77777777" w:rsidR="00631BEE" w:rsidRPr="00280566" w:rsidRDefault="00631BEE" w:rsidP="00631BEE">
      <w:pPr>
        <w:rPr>
          <w:rFonts w:ascii="Arial" w:hAnsi="Arial" w:cs="Arial"/>
          <w:sz w:val="22"/>
          <w:szCs w:val="22"/>
        </w:rPr>
      </w:pPr>
    </w:p>
    <w:tbl>
      <w:tblPr>
        <w:tblW w:w="10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8"/>
        <w:gridCol w:w="720"/>
        <w:gridCol w:w="642"/>
      </w:tblGrid>
      <w:tr w:rsidR="00631BEE" w:rsidRPr="00280566" w14:paraId="10F1EDA4" w14:textId="77777777" w:rsidTr="00542EE3">
        <w:tc>
          <w:tcPr>
            <w:tcW w:w="8748" w:type="dxa"/>
          </w:tcPr>
          <w:p w14:paraId="10F1EDA1" w14:textId="77777777" w:rsidR="00631BEE" w:rsidRPr="00280566" w:rsidRDefault="00631BEE" w:rsidP="00542EE3">
            <w:pPr>
              <w:rPr>
                <w:rFonts w:ascii="Arial" w:hAnsi="Arial" w:cs="Arial"/>
                <w:b/>
                <w:sz w:val="22"/>
                <w:szCs w:val="22"/>
              </w:rPr>
            </w:pPr>
            <w:r w:rsidRPr="00280566">
              <w:rPr>
                <w:rFonts w:ascii="Arial" w:hAnsi="Arial" w:cs="Arial"/>
                <w:sz w:val="22"/>
                <w:szCs w:val="22"/>
              </w:rPr>
              <w:t>Consideration of Special Factors are completed for the following areas and are consistent with the Present Levels:</w:t>
            </w:r>
          </w:p>
        </w:tc>
        <w:tc>
          <w:tcPr>
            <w:tcW w:w="720" w:type="dxa"/>
          </w:tcPr>
          <w:p w14:paraId="10F1EDA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642" w:type="dxa"/>
          </w:tcPr>
          <w:p w14:paraId="10F1EDA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DA8" w14:textId="77777777" w:rsidTr="00542EE3">
        <w:trPr>
          <w:trHeight w:val="350"/>
        </w:trPr>
        <w:tc>
          <w:tcPr>
            <w:tcW w:w="8748" w:type="dxa"/>
          </w:tcPr>
          <w:p w14:paraId="10F1EDA5"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34a. Behavior; </w:t>
            </w:r>
          </w:p>
        </w:tc>
        <w:tc>
          <w:tcPr>
            <w:tcW w:w="720" w:type="dxa"/>
          </w:tcPr>
          <w:p w14:paraId="10F1EDA6" w14:textId="77777777" w:rsidR="00631BEE" w:rsidRPr="00280566" w:rsidRDefault="00631BEE" w:rsidP="00542EE3">
            <w:pPr>
              <w:ind w:left="-108"/>
              <w:rPr>
                <w:rFonts w:ascii="Arial" w:hAnsi="Arial" w:cs="Arial"/>
                <w:sz w:val="20"/>
              </w:rPr>
            </w:pPr>
          </w:p>
        </w:tc>
        <w:tc>
          <w:tcPr>
            <w:tcW w:w="642" w:type="dxa"/>
          </w:tcPr>
          <w:p w14:paraId="10F1EDA7" w14:textId="77777777" w:rsidR="00631BEE" w:rsidRPr="00280566" w:rsidRDefault="00631BEE" w:rsidP="00542EE3">
            <w:pPr>
              <w:rPr>
                <w:rFonts w:ascii="Arial" w:hAnsi="Arial" w:cs="Arial"/>
                <w:sz w:val="22"/>
                <w:szCs w:val="22"/>
              </w:rPr>
            </w:pPr>
          </w:p>
        </w:tc>
      </w:tr>
      <w:tr w:rsidR="00631BEE" w:rsidRPr="00280566" w14:paraId="10F1EDAC" w14:textId="77777777" w:rsidTr="00542EE3">
        <w:trPr>
          <w:trHeight w:val="260"/>
        </w:trPr>
        <w:tc>
          <w:tcPr>
            <w:tcW w:w="8748" w:type="dxa"/>
          </w:tcPr>
          <w:p w14:paraId="10F1EDA9" w14:textId="77777777" w:rsidR="00631BEE" w:rsidRPr="00280566" w:rsidRDefault="00631BEE" w:rsidP="00542EE3">
            <w:pPr>
              <w:rPr>
                <w:rFonts w:ascii="Arial" w:hAnsi="Arial" w:cs="Arial"/>
                <w:sz w:val="22"/>
                <w:szCs w:val="22"/>
              </w:rPr>
            </w:pPr>
            <w:r w:rsidRPr="00280566">
              <w:rPr>
                <w:rFonts w:ascii="Arial" w:hAnsi="Arial" w:cs="Arial"/>
                <w:sz w:val="22"/>
                <w:szCs w:val="22"/>
              </w:rPr>
              <w:t>34b. Limited English proficiency;</w:t>
            </w:r>
          </w:p>
        </w:tc>
        <w:tc>
          <w:tcPr>
            <w:tcW w:w="720" w:type="dxa"/>
          </w:tcPr>
          <w:p w14:paraId="10F1EDAA" w14:textId="77777777" w:rsidR="00631BEE" w:rsidRPr="00280566" w:rsidRDefault="00631BEE" w:rsidP="00542EE3">
            <w:pPr>
              <w:ind w:left="-108"/>
              <w:rPr>
                <w:rFonts w:ascii="Arial" w:hAnsi="Arial" w:cs="Arial"/>
                <w:sz w:val="20"/>
              </w:rPr>
            </w:pPr>
          </w:p>
        </w:tc>
        <w:tc>
          <w:tcPr>
            <w:tcW w:w="642" w:type="dxa"/>
          </w:tcPr>
          <w:p w14:paraId="10F1EDAB" w14:textId="77777777" w:rsidR="00631BEE" w:rsidRPr="00280566" w:rsidRDefault="00631BEE" w:rsidP="00542EE3">
            <w:pPr>
              <w:rPr>
                <w:rFonts w:ascii="Arial" w:hAnsi="Arial" w:cs="Arial"/>
                <w:sz w:val="22"/>
                <w:szCs w:val="22"/>
              </w:rPr>
            </w:pPr>
          </w:p>
        </w:tc>
      </w:tr>
      <w:tr w:rsidR="00631BEE" w:rsidRPr="00280566" w14:paraId="10F1EDB0" w14:textId="77777777" w:rsidTr="00542EE3">
        <w:trPr>
          <w:trHeight w:val="287"/>
        </w:trPr>
        <w:tc>
          <w:tcPr>
            <w:tcW w:w="8748" w:type="dxa"/>
          </w:tcPr>
          <w:p w14:paraId="10F1EDAD" w14:textId="77777777" w:rsidR="00631BEE" w:rsidRPr="00280566" w:rsidRDefault="00631BEE" w:rsidP="00542EE3">
            <w:pPr>
              <w:rPr>
                <w:rFonts w:ascii="Arial" w:hAnsi="Arial" w:cs="Arial"/>
                <w:sz w:val="22"/>
                <w:szCs w:val="22"/>
              </w:rPr>
            </w:pPr>
            <w:r w:rsidRPr="00280566">
              <w:rPr>
                <w:rFonts w:ascii="Arial" w:hAnsi="Arial" w:cs="Arial"/>
                <w:sz w:val="22"/>
                <w:szCs w:val="22"/>
              </w:rPr>
              <w:t>34c. Blind or visually impaired;</w:t>
            </w:r>
          </w:p>
        </w:tc>
        <w:tc>
          <w:tcPr>
            <w:tcW w:w="720" w:type="dxa"/>
          </w:tcPr>
          <w:p w14:paraId="10F1EDAE" w14:textId="77777777" w:rsidR="00631BEE" w:rsidRPr="00280566" w:rsidRDefault="00631BEE" w:rsidP="00542EE3">
            <w:pPr>
              <w:ind w:left="-108"/>
              <w:rPr>
                <w:rFonts w:ascii="Arial" w:hAnsi="Arial" w:cs="Arial"/>
                <w:sz w:val="20"/>
              </w:rPr>
            </w:pPr>
          </w:p>
        </w:tc>
        <w:tc>
          <w:tcPr>
            <w:tcW w:w="642" w:type="dxa"/>
          </w:tcPr>
          <w:p w14:paraId="10F1EDAF" w14:textId="77777777" w:rsidR="00631BEE" w:rsidRPr="00280566" w:rsidRDefault="00631BEE" w:rsidP="00542EE3">
            <w:pPr>
              <w:rPr>
                <w:rFonts w:ascii="Arial" w:hAnsi="Arial" w:cs="Arial"/>
                <w:sz w:val="22"/>
                <w:szCs w:val="22"/>
              </w:rPr>
            </w:pPr>
          </w:p>
        </w:tc>
      </w:tr>
      <w:tr w:rsidR="00631BEE" w:rsidRPr="00280566" w14:paraId="10F1EDB4" w14:textId="77777777" w:rsidTr="00542EE3">
        <w:trPr>
          <w:trHeight w:val="70"/>
        </w:trPr>
        <w:tc>
          <w:tcPr>
            <w:tcW w:w="8748" w:type="dxa"/>
          </w:tcPr>
          <w:p w14:paraId="10F1EDB1" w14:textId="77777777" w:rsidR="00631BEE" w:rsidRPr="00280566" w:rsidRDefault="00631BEE" w:rsidP="00542EE3">
            <w:pPr>
              <w:rPr>
                <w:rFonts w:ascii="Arial" w:hAnsi="Arial" w:cs="Arial"/>
                <w:sz w:val="22"/>
                <w:szCs w:val="22"/>
              </w:rPr>
            </w:pPr>
            <w:r w:rsidRPr="00280566">
              <w:rPr>
                <w:rFonts w:ascii="Arial" w:hAnsi="Arial" w:cs="Arial"/>
                <w:sz w:val="22"/>
                <w:szCs w:val="22"/>
              </w:rPr>
              <w:t>34d. Communication needs;</w:t>
            </w:r>
          </w:p>
        </w:tc>
        <w:tc>
          <w:tcPr>
            <w:tcW w:w="720" w:type="dxa"/>
          </w:tcPr>
          <w:p w14:paraId="10F1EDB2" w14:textId="77777777" w:rsidR="00631BEE" w:rsidRPr="00280566" w:rsidRDefault="00631BEE" w:rsidP="00542EE3">
            <w:pPr>
              <w:ind w:left="-108"/>
              <w:rPr>
                <w:rFonts w:ascii="Arial" w:hAnsi="Arial" w:cs="Arial"/>
                <w:sz w:val="20"/>
              </w:rPr>
            </w:pPr>
          </w:p>
        </w:tc>
        <w:tc>
          <w:tcPr>
            <w:tcW w:w="642" w:type="dxa"/>
          </w:tcPr>
          <w:p w14:paraId="10F1EDB3" w14:textId="77777777" w:rsidR="00631BEE" w:rsidRPr="00280566" w:rsidRDefault="00631BEE" w:rsidP="00542EE3">
            <w:pPr>
              <w:rPr>
                <w:rFonts w:ascii="Arial" w:hAnsi="Arial" w:cs="Arial"/>
                <w:sz w:val="22"/>
                <w:szCs w:val="22"/>
              </w:rPr>
            </w:pPr>
          </w:p>
        </w:tc>
      </w:tr>
      <w:tr w:rsidR="00631BEE" w:rsidRPr="00280566" w14:paraId="10F1EDB8" w14:textId="77777777" w:rsidTr="00542EE3">
        <w:trPr>
          <w:trHeight w:val="260"/>
        </w:trPr>
        <w:tc>
          <w:tcPr>
            <w:tcW w:w="8748" w:type="dxa"/>
          </w:tcPr>
          <w:p w14:paraId="10F1EDB5" w14:textId="77777777" w:rsidR="00631BEE" w:rsidRPr="00280566" w:rsidRDefault="00631BEE" w:rsidP="00542EE3">
            <w:pPr>
              <w:rPr>
                <w:rFonts w:ascii="Arial" w:hAnsi="Arial" w:cs="Arial"/>
                <w:sz w:val="22"/>
                <w:szCs w:val="22"/>
              </w:rPr>
            </w:pPr>
            <w:r w:rsidRPr="00280566">
              <w:rPr>
                <w:rFonts w:ascii="Arial" w:hAnsi="Arial" w:cs="Arial"/>
                <w:sz w:val="22"/>
                <w:szCs w:val="22"/>
              </w:rPr>
              <w:lastRenderedPageBreak/>
              <w:t>34e. Deaf or hard of hearing;</w:t>
            </w:r>
          </w:p>
        </w:tc>
        <w:tc>
          <w:tcPr>
            <w:tcW w:w="720" w:type="dxa"/>
          </w:tcPr>
          <w:p w14:paraId="10F1EDB6" w14:textId="77777777" w:rsidR="00631BEE" w:rsidRPr="00280566" w:rsidRDefault="00631BEE" w:rsidP="00542EE3">
            <w:pPr>
              <w:ind w:left="-108"/>
              <w:rPr>
                <w:rFonts w:ascii="Arial" w:hAnsi="Arial" w:cs="Arial"/>
                <w:sz w:val="20"/>
              </w:rPr>
            </w:pPr>
          </w:p>
        </w:tc>
        <w:tc>
          <w:tcPr>
            <w:tcW w:w="642" w:type="dxa"/>
          </w:tcPr>
          <w:p w14:paraId="10F1EDB7" w14:textId="77777777" w:rsidR="00631BEE" w:rsidRPr="00280566" w:rsidRDefault="00631BEE" w:rsidP="00542EE3">
            <w:pPr>
              <w:rPr>
                <w:rFonts w:ascii="Arial" w:hAnsi="Arial" w:cs="Arial"/>
                <w:sz w:val="22"/>
                <w:szCs w:val="22"/>
              </w:rPr>
            </w:pPr>
          </w:p>
        </w:tc>
      </w:tr>
      <w:tr w:rsidR="00631BEE" w:rsidRPr="00280566" w14:paraId="10F1EDBC" w14:textId="77777777" w:rsidTr="00542EE3">
        <w:trPr>
          <w:trHeight w:val="260"/>
        </w:trPr>
        <w:tc>
          <w:tcPr>
            <w:tcW w:w="8748" w:type="dxa"/>
          </w:tcPr>
          <w:p w14:paraId="10F1EDB9" w14:textId="77777777" w:rsidR="00631BEE" w:rsidRPr="00280566" w:rsidRDefault="00631BEE" w:rsidP="00542EE3">
            <w:pPr>
              <w:rPr>
                <w:rFonts w:ascii="Arial" w:hAnsi="Arial" w:cs="Arial"/>
                <w:sz w:val="22"/>
                <w:szCs w:val="22"/>
              </w:rPr>
            </w:pPr>
            <w:r w:rsidRPr="00280566">
              <w:rPr>
                <w:rFonts w:ascii="Arial" w:hAnsi="Arial" w:cs="Arial"/>
                <w:sz w:val="22"/>
                <w:szCs w:val="22"/>
              </w:rPr>
              <w:t>34f. Assistive technology needs.</w:t>
            </w:r>
          </w:p>
        </w:tc>
        <w:tc>
          <w:tcPr>
            <w:tcW w:w="720" w:type="dxa"/>
          </w:tcPr>
          <w:p w14:paraId="10F1EDBA" w14:textId="77777777" w:rsidR="00631BEE" w:rsidRPr="00280566" w:rsidRDefault="00631BEE" w:rsidP="00542EE3">
            <w:pPr>
              <w:ind w:left="-108"/>
              <w:rPr>
                <w:rFonts w:ascii="Arial" w:hAnsi="Arial" w:cs="Arial"/>
                <w:sz w:val="20"/>
              </w:rPr>
            </w:pPr>
          </w:p>
        </w:tc>
        <w:tc>
          <w:tcPr>
            <w:tcW w:w="642" w:type="dxa"/>
          </w:tcPr>
          <w:p w14:paraId="10F1EDBB" w14:textId="77777777" w:rsidR="00631BEE" w:rsidRPr="00280566" w:rsidRDefault="00631BEE" w:rsidP="00542EE3">
            <w:pPr>
              <w:rPr>
                <w:rFonts w:ascii="Arial" w:hAnsi="Arial" w:cs="Arial"/>
                <w:sz w:val="22"/>
                <w:szCs w:val="22"/>
              </w:rPr>
            </w:pPr>
          </w:p>
        </w:tc>
      </w:tr>
    </w:tbl>
    <w:p w14:paraId="10F1EDBD"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DC2" w14:textId="77777777" w:rsidTr="00542EE3">
        <w:tc>
          <w:tcPr>
            <w:tcW w:w="10152" w:type="dxa"/>
          </w:tcPr>
          <w:p w14:paraId="10F1EDBE"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DBF" w14:textId="77777777" w:rsidR="00631BEE" w:rsidRPr="00280566" w:rsidRDefault="00631BEE" w:rsidP="00542EE3">
            <w:pPr>
              <w:tabs>
                <w:tab w:val="left" w:pos="360"/>
              </w:tabs>
              <w:rPr>
                <w:rFonts w:ascii="Arial" w:hAnsi="Arial" w:cs="Arial"/>
                <w:sz w:val="22"/>
                <w:szCs w:val="22"/>
              </w:rPr>
            </w:pPr>
          </w:p>
          <w:p w14:paraId="10F1EDC0" w14:textId="77777777" w:rsidR="00631BEE" w:rsidRPr="00280566" w:rsidRDefault="00631BEE" w:rsidP="00542EE3">
            <w:pPr>
              <w:tabs>
                <w:tab w:val="left" w:pos="360"/>
              </w:tabs>
              <w:rPr>
                <w:rFonts w:ascii="Arial" w:hAnsi="Arial" w:cs="Arial"/>
                <w:sz w:val="22"/>
                <w:szCs w:val="22"/>
              </w:rPr>
            </w:pPr>
          </w:p>
          <w:p w14:paraId="10F1EDC1" w14:textId="77777777" w:rsidR="00631BEE" w:rsidRPr="00280566" w:rsidRDefault="00631BEE" w:rsidP="00542EE3">
            <w:pPr>
              <w:tabs>
                <w:tab w:val="left" w:pos="360"/>
              </w:tabs>
              <w:rPr>
                <w:rFonts w:ascii="Arial" w:hAnsi="Arial" w:cs="Arial"/>
                <w:sz w:val="22"/>
                <w:szCs w:val="22"/>
              </w:rPr>
            </w:pPr>
          </w:p>
        </w:tc>
      </w:tr>
    </w:tbl>
    <w:p w14:paraId="10F1EDC3" w14:textId="77777777" w:rsidR="00631BEE" w:rsidRPr="00280566" w:rsidRDefault="00631BEE" w:rsidP="00631BEE">
      <w:pPr>
        <w:tabs>
          <w:tab w:val="left" w:pos="360"/>
        </w:tabs>
        <w:rPr>
          <w:rFonts w:ascii="Arial" w:hAnsi="Arial" w:cs="Arial"/>
          <w:sz w:val="22"/>
          <w:szCs w:val="22"/>
        </w:rPr>
      </w:pPr>
    </w:p>
    <w:p w14:paraId="10F1EDC4"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t>Item 35</w:t>
      </w:r>
    </w:p>
    <w:p w14:paraId="10F1EDC5" w14:textId="77777777" w:rsidR="00631BEE" w:rsidRPr="00280566" w:rsidRDefault="00631BEE" w:rsidP="00631BEE">
      <w:pPr>
        <w:rPr>
          <w:rFonts w:ascii="Arial" w:hAnsi="Arial" w:cs="Arial"/>
          <w:sz w:val="22"/>
          <w:szCs w:val="22"/>
        </w:rPr>
      </w:pPr>
    </w:p>
    <w:p w14:paraId="10F1EDC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Measurable Annual Goals </w:t>
      </w:r>
    </w:p>
    <w:p w14:paraId="10F1EDC7" w14:textId="77777777" w:rsidR="00631BEE" w:rsidRPr="00280566" w:rsidRDefault="00631BEE" w:rsidP="00631BEE">
      <w:pPr>
        <w:rPr>
          <w:rFonts w:ascii="Arial" w:hAnsi="Arial" w:cs="Arial"/>
          <w:sz w:val="22"/>
          <w:szCs w:val="22"/>
        </w:rPr>
      </w:pPr>
    </w:p>
    <w:p w14:paraId="10F1EDC8" w14:textId="77777777" w:rsidR="00631BEE" w:rsidRPr="00280566" w:rsidRDefault="00631BEE" w:rsidP="00631BEE">
      <w:pPr>
        <w:pStyle w:val="BodyTextIndent2"/>
        <w:spacing w:line="240" w:lineRule="auto"/>
        <w:ind w:firstLine="0"/>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DC9" w14:textId="77777777" w:rsidR="00631BEE" w:rsidRPr="00280566" w:rsidRDefault="00631BEE" w:rsidP="00631BEE">
      <w:pPr>
        <w:pStyle w:val="BodyTextIndent2"/>
        <w:numPr>
          <w:ilvl w:val="0"/>
          <w:numId w:val="26"/>
        </w:numPr>
        <w:spacing w:line="240" w:lineRule="auto"/>
        <w:rPr>
          <w:rFonts w:ascii="Arial" w:hAnsi="Arial" w:cs="Arial"/>
          <w:sz w:val="22"/>
          <w:szCs w:val="22"/>
        </w:rPr>
      </w:pPr>
      <w:r w:rsidRPr="00280566">
        <w:rPr>
          <w:rFonts w:ascii="Arial" w:hAnsi="Arial" w:cs="Arial"/>
          <w:sz w:val="22"/>
          <w:szCs w:val="22"/>
        </w:rPr>
        <w:t>Mark “YES” if annual goals relate directly to the present levels of academic achievement and functional performance and incorporate the general curriculum (i.e., Kentucky Core Academic Standards; Program of Studies) to enable the child to be involved and make progress in the general curriculum, OR meets the child’s other educational needs that result from the disability; AND,</w:t>
      </w:r>
    </w:p>
    <w:p w14:paraId="10F1EDCA" w14:textId="77777777" w:rsidR="00631BEE" w:rsidRPr="00280566" w:rsidRDefault="00631BEE" w:rsidP="00631BEE">
      <w:pPr>
        <w:pStyle w:val="BodyTextIndent2"/>
        <w:numPr>
          <w:ilvl w:val="0"/>
          <w:numId w:val="26"/>
        </w:numPr>
        <w:spacing w:line="240" w:lineRule="auto"/>
        <w:rPr>
          <w:rFonts w:ascii="Arial" w:hAnsi="Arial" w:cs="Arial"/>
          <w:bCs/>
          <w:sz w:val="22"/>
          <w:szCs w:val="22"/>
        </w:rPr>
      </w:pPr>
      <w:r w:rsidRPr="00280566">
        <w:rPr>
          <w:rFonts w:ascii="Arial" w:hAnsi="Arial" w:cs="Arial"/>
          <w:sz w:val="22"/>
          <w:szCs w:val="22"/>
        </w:rPr>
        <w:t xml:space="preserve">The annual goals are measurable and must include the (a) audience (student’s name), (b) behavior, (c) circumstances, (d) degree/criteria and (e) evaluation/method of measurement. (For definitions, see </w:t>
      </w:r>
      <w:hyperlink r:id="rId16" w:history="1">
        <w:r w:rsidRPr="00280566">
          <w:rPr>
            <w:rStyle w:val="Hyperlink"/>
            <w:rFonts w:ascii="Arial" w:hAnsi="Arial" w:cs="Arial"/>
            <w:sz w:val="22"/>
            <w:szCs w:val="22"/>
            <w:highlight w:val="yellow"/>
          </w:rPr>
          <w:t>Guidance Document for IEP Development</w:t>
        </w:r>
      </w:hyperlink>
      <w:r w:rsidRPr="00280566">
        <w:rPr>
          <w:rFonts w:ascii="Arial" w:hAnsi="Arial" w:cs="Arial"/>
          <w:sz w:val="22"/>
          <w:szCs w:val="22"/>
        </w:rPr>
        <w:t>, Annual Goals section).</w:t>
      </w:r>
    </w:p>
    <w:p w14:paraId="10F1EDCB" w14:textId="77777777" w:rsidR="00631BEE" w:rsidRPr="00280566" w:rsidRDefault="00631BEE" w:rsidP="00631BEE">
      <w:pPr>
        <w:pStyle w:val="BodyTextIndent2"/>
        <w:spacing w:line="240" w:lineRule="auto"/>
        <w:rPr>
          <w:rFonts w:ascii="Arial" w:hAnsi="Arial" w:cs="Arial"/>
          <w:sz w:val="22"/>
          <w:szCs w:val="22"/>
        </w:rPr>
      </w:pPr>
    </w:p>
    <w:p w14:paraId="10F1EDCC" w14:textId="77777777" w:rsidR="00631BEE" w:rsidRPr="00280566" w:rsidRDefault="00631BEE" w:rsidP="00631BEE">
      <w:pPr>
        <w:pStyle w:val="BodyTextIndent2"/>
        <w:spacing w:line="240" w:lineRule="auto"/>
        <w:ind w:left="720" w:hanging="720"/>
        <w:rPr>
          <w:rFonts w:ascii="Arial" w:hAnsi="Arial" w:cs="Arial"/>
          <w:sz w:val="22"/>
          <w:szCs w:val="22"/>
        </w:rPr>
      </w:pPr>
      <w:r w:rsidRPr="00280566">
        <w:rPr>
          <w:rFonts w:ascii="Arial" w:hAnsi="Arial" w:cs="Arial"/>
          <w:sz w:val="22"/>
          <w:szCs w:val="22"/>
        </w:rPr>
        <w:t xml:space="preserve">Example:  </w:t>
      </w:r>
    </w:p>
    <w:p w14:paraId="10F1EDCD" w14:textId="77777777" w:rsidR="00631BEE" w:rsidRPr="00280566" w:rsidRDefault="00631BEE" w:rsidP="00631BEE">
      <w:pPr>
        <w:pStyle w:val="BodyTextIndent2"/>
        <w:tabs>
          <w:tab w:val="left" w:pos="900"/>
        </w:tabs>
        <w:spacing w:line="240" w:lineRule="auto"/>
        <w:ind w:left="720" w:firstLine="0"/>
        <w:rPr>
          <w:rFonts w:ascii="Arial" w:hAnsi="Arial" w:cs="Arial"/>
          <w:bCs/>
          <w:sz w:val="22"/>
          <w:szCs w:val="22"/>
        </w:rPr>
      </w:pPr>
      <w:r w:rsidRPr="00280566">
        <w:rPr>
          <w:rFonts w:ascii="Arial" w:hAnsi="Arial" w:cs="Arial"/>
          <w:sz w:val="22"/>
          <w:szCs w:val="22"/>
        </w:rPr>
        <w:t>Given a fourth grade informational text, Liz will read the passage and answer five literal and five inferential comprehension questions at 80% accuracy on three consecutive weekly reading assignments.</w:t>
      </w:r>
    </w:p>
    <w:p w14:paraId="10F1EDCE" w14:textId="77777777" w:rsidR="00631BEE" w:rsidRPr="00280566" w:rsidRDefault="00631BEE" w:rsidP="00631BEE">
      <w:pPr>
        <w:pStyle w:val="BodyTextIndent2"/>
        <w:tabs>
          <w:tab w:val="left" w:pos="900"/>
        </w:tabs>
        <w:spacing w:line="240" w:lineRule="auto"/>
        <w:ind w:left="720" w:firstLine="0"/>
        <w:rPr>
          <w:rFonts w:ascii="Arial" w:hAnsi="Arial" w:cs="Arial"/>
          <w:sz w:val="22"/>
          <w:szCs w:val="22"/>
          <w:u w:val="single"/>
        </w:rPr>
      </w:pPr>
    </w:p>
    <w:p w14:paraId="10F1EDCF"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w:t>
      </w:r>
    </w:p>
    <w:p w14:paraId="10F1EDD0" w14:textId="77777777" w:rsidR="00631BEE" w:rsidRPr="00280566" w:rsidRDefault="00631BEE" w:rsidP="00631BEE">
      <w:pPr>
        <w:pStyle w:val="ListParagraph"/>
        <w:numPr>
          <w:ilvl w:val="0"/>
          <w:numId w:val="75"/>
        </w:numPr>
        <w:rPr>
          <w:rFonts w:ascii="Arial" w:hAnsi="Arial" w:cs="Arial"/>
          <w:sz w:val="22"/>
          <w:szCs w:val="22"/>
        </w:rPr>
      </w:pPr>
      <w:r w:rsidRPr="00280566">
        <w:rPr>
          <w:rFonts w:ascii="Arial" w:hAnsi="Arial" w:cs="Arial"/>
          <w:sz w:val="22"/>
          <w:szCs w:val="22"/>
        </w:rPr>
        <w:t>Federal regulations require benchmarks or short-term objectives for students with disabilities participating in the Alternate Assessment Program which is aligned to alternate achievement standards. 34 CFR Section 300.320(a)(2)(ii).  District policies and procedures provide guidance regarding the selection of benchmarks or short-term objectives.</w:t>
      </w:r>
    </w:p>
    <w:p w14:paraId="10F1EDD1" w14:textId="77777777" w:rsidR="00631BEE" w:rsidRPr="00280566" w:rsidRDefault="00631BEE" w:rsidP="00631BEE">
      <w:pPr>
        <w:numPr>
          <w:ilvl w:val="0"/>
          <w:numId w:val="69"/>
        </w:numPr>
        <w:ind w:left="720"/>
        <w:rPr>
          <w:rFonts w:ascii="Arial" w:hAnsi="Arial" w:cs="Arial"/>
          <w:sz w:val="22"/>
          <w:szCs w:val="22"/>
        </w:rPr>
      </w:pPr>
      <w:r w:rsidRPr="00280566">
        <w:rPr>
          <w:rFonts w:ascii="Arial" w:hAnsi="Arial" w:cs="Arial"/>
          <w:sz w:val="22"/>
          <w:szCs w:val="22"/>
        </w:rPr>
        <w:t>The evaluation/method of measurement may be recorded in the annual goal statement or under Method of Measurement in the IEP.</w:t>
      </w:r>
    </w:p>
    <w:p w14:paraId="10F1EDD2" w14:textId="77777777" w:rsidR="00631BEE" w:rsidRPr="00280566" w:rsidRDefault="00631BEE" w:rsidP="00631BEE">
      <w:pPr>
        <w:numPr>
          <w:ilvl w:val="0"/>
          <w:numId w:val="67"/>
        </w:numPr>
        <w:tabs>
          <w:tab w:val="left" w:pos="360"/>
        </w:tabs>
        <w:ind w:left="720"/>
        <w:rPr>
          <w:rFonts w:ascii="Arial" w:hAnsi="Arial" w:cs="Arial"/>
          <w:sz w:val="22"/>
          <w:szCs w:val="22"/>
        </w:rPr>
      </w:pPr>
      <w:r w:rsidRPr="00280566">
        <w:rPr>
          <w:rFonts w:ascii="Arial" w:hAnsi="Arial" w:cs="Arial"/>
          <w:sz w:val="22"/>
          <w:szCs w:val="22"/>
        </w:rPr>
        <w:t>Benchmarks and objectives are often aligned with the Kentucky Core Academic Standards and the Program of Studies.  Benchmarks/short term objectives may address educational needs that are not addressed in the general curriculum but focus on the child’s other needs that result from the disability.</w:t>
      </w:r>
    </w:p>
    <w:p w14:paraId="10F1EDD3" w14:textId="77777777" w:rsidR="00631BEE" w:rsidRPr="00280566" w:rsidRDefault="00631BEE" w:rsidP="00631BEE">
      <w:pPr>
        <w:numPr>
          <w:ilvl w:val="0"/>
          <w:numId w:val="67"/>
        </w:numPr>
        <w:tabs>
          <w:tab w:val="left" w:pos="360"/>
        </w:tabs>
        <w:ind w:left="720"/>
        <w:rPr>
          <w:rFonts w:ascii="Arial" w:hAnsi="Arial" w:cs="Arial"/>
          <w:sz w:val="22"/>
          <w:szCs w:val="22"/>
        </w:rPr>
      </w:pPr>
      <w:r w:rsidRPr="00280566">
        <w:rPr>
          <w:rFonts w:ascii="Arial" w:hAnsi="Arial" w:cs="Arial"/>
          <w:sz w:val="22"/>
          <w:szCs w:val="22"/>
        </w:rPr>
        <w:t>Benchmarks and short-term objectives are intermediate steps between the present levels and the annual goals.</w:t>
      </w:r>
    </w:p>
    <w:p w14:paraId="10F1EDD4" w14:textId="77777777" w:rsidR="00631BEE" w:rsidRPr="00280566" w:rsidRDefault="00631BEE" w:rsidP="00631BEE">
      <w:pPr>
        <w:pStyle w:val="BodyTextIndent2"/>
        <w:spacing w:line="240" w:lineRule="auto"/>
        <w:ind w:left="720" w:firstLine="0"/>
        <w:rPr>
          <w:rFonts w:ascii="Arial" w:hAnsi="Arial" w:cs="Arial"/>
          <w:sz w:val="22"/>
          <w:szCs w:val="22"/>
          <w:u w:val="single"/>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280566" w14:paraId="10F1EDD8" w14:textId="77777777" w:rsidTr="00542EE3">
        <w:tc>
          <w:tcPr>
            <w:tcW w:w="8028" w:type="dxa"/>
          </w:tcPr>
          <w:p w14:paraId="10F1EDD5" w14:textId="77777777" w:rsidR="00631BEE" w:rsidRPr="00280566" w:rsidRDefault="00631BEE" w:rsidP="00542EE3">
            <w:pPr>
              <w:rPr>
                <w:rFonts w:ascii="Arial" w:hAnsi="Arial" w:cs="Arial"/>
                <w:b/>
                <w:sz w:val="22"/>
                <w:szCs w:val="22"/>
              </w:rPr>
            </w:pPr>
          </w:p>
        </w:tc>
        <w:tc>
          <w:tcPr>
            <w:tcW w:w="1080" w:type="dxa"/>
          </w:tcPr>
          <w:p w14:paraId="10F1EDD6"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EDD7"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DDC" w14:textId="77777777" w:rsidTr="00542EE3">
        <w:trPr>
          <w:trHeight w:val="395"/>
        </w:trPr>
        <w:tc>
          <w:tcPr>
            <w:tcW w:w="8028" w:type="dxa"/>
          </w:tcPr>
          <w:p w14:paraId="10F1EDD9" w14:textId="77777777" w:rsidR="00631BEE" w:rsidRPr="00280566" w:rsidRDefault="00631BEE" w:rsidP="00542EE3">
            <w:pPr>
              <w:rPr>
                <w:rFonts w:ascii="Arial" w:hAnsi="Arial" w:cs="Arial"/>
                <w:sz w:val="20"/>
              </w:rPr>
            </w:pPr>
            <w:r w:rsidRPr="00280566">
              <w:rPr>
                <w:rFonts w:ascii="Arial" w:hAnsi="Arial" w:cs="Arial"/>
                <w:sz w:val="22"/>
                <w:szCs w:val="22"/>
              </w:rPr>
              <w:t>35.</w:t>
            </w:r>
            <w:r w:rsidRPr="00280566">
              <w:rPr>
                <w:rFonts w:ascii="Arial" w:hAnsi="Arial" w:cs="Arial"/>
                <w:sz w:val="20"/>
              </w:rPr>
              <w:t xml:space="preserve"> </w:t>
            </w:r>
            <w:r w:rsidRPr="00280566">
              <w:rPr>
                <w:rFonts w:ascii="Arial" w:hAnsi="Arial" w:cs="Arial"/>
                <w:sz w:val="22"/>
                <w:szCs w:val="22"/>
              </w:rPr>
              <w:t>Statement of measurable annual goals</w:t>
            </w:r>
          </w:p>
        </w:tc>
        <w:tc>
          <w:tcPr>
            <w:tcW w:w="1080" w:type="dxa"/>
          </w:tcPr>
          <w:p w14:paraId="10F1EDDA" w14:textId="77777777" w:rsidR="00631BEE" w:rsidRPr="00280566" w:rsidRDefault="00631BEE" w:rsidP="00542EE3">
            <w:pPr>
              <w:ind w:left="-108"/>
              <w:rPr>
                <w:rFonts w:ascii="Arial" w:hAnsi="Arial" w:cs="Arial"/>
                <w:sz w:val="20"/>
              </w:rPr>
            </w:pPr>
          </w:p>
        </w:tc>
        <w:tc>
          <w:tcPr>
            <w:tcW w:w="1080" w:type="dxa"/>
          </w:tcPr>
          <w:p w14:paraId="10F1EDDB" w14:textId="77777777" w:rsidR="00631BEE" w:rsidRPr="00280566" w:rsidRDefault="00631BEE" w:rsidP="00542EE3">
            <w:pPr>
              <w:rPr>
                <w:rFonts w:ascii="Arial" w:hAnsi="Arial" w:cs="Arial"/>
                <w:sz w:val="22"/>
                <w:szCs w:val="22"/>
              </w:rPr>
            </w:pPr>
          </w:p>
        </w:tc>
      </w:tr>
    </w:tbl>
    <w:p w14:paraId="10F1EDDD"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DE2" w14:textId="77777777" w:rsidTr="00542EE3">
        <w:tc>
          <w:tcPr>
            <w:tcW w:w="10152" w:type="dxa"/>
          </w:tcPr>
          <w:p w14:paraId="10F1EDDE"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DDF" w14:textId="77777777" w:rsidR="00631BEE" w:rsidRPr="00280566" w:rsidRDefault="00631BEE" w:rsidP="00542EE3">
            <w:pPr>
              <w:tabs>
                <w:tab w:val="left" w:pos="360"/>
              </w:tabs>
              <w:rPr>
                <w:rFonts w:ascii="Arial" w:hAnsi="Arial" w:cs="Arial"/>
                <w:sz w:val="22"/>
                <w:szCs w:val="22"/>
              </w:rPr>
            </w:pPr>
          </w:p>
          <w:p w14:paraId="10F1EDE0" w14:textId="77777777" w:rsidR="00631BEE" w:rsidRPr="00280566" w:rsidRDefault="00631BEE" w:rsidP="00542EE3">
            <w:pPr>
              <w:tabs>
                <w:tab w:val="left" w:pos="360"/>
              </w:tabs>
              <w:rPr>
                <w:rFonts w:ascii="Arial" w:hAnsi="Arial" w:cs="Arial"/>
                <w:sz w:val="22"/>
                <w:szCs w:val="22"/>
              </w:rPr>
            </w:pPr>
          </w:p>
          <w:p w14:paraId="10F1EDE1" w14:textId="77777777" w:rsidR="00631BEE" w:rsidRPr="00280566" w:rsidRDefault="00631BEE" w:rsidP="00542EE3">
            <w:pPr>
              <w:tabs>
                <w:tab w:val="left" w:pos="360"/>
              </w:tabs>
              <w:rPr>
                <w:rFonts w:ascii="Arial" w:hAnsi="Arial" w:cs="Arial"/>
                <w:sz w:val="22"/>
                <w:szCs w:val="22"/>
              </w:rPr>
            </w:pPr>
          </w:p>
        </w:tc>
      </w:tr>
    </w:tbl>
    <w:p w14:paraId="10F1EDE3" w14:textId="77777777" w:rsidR="00631BEE" w:rsidRPr="00280566" w:rsidRDefault="00631BEE" w:rsidP="00631BEE">
      <w:pPr>
        <w:pStyle w:val="BodyTextIndent2"/>
        <w:spacing w:line="240" w:lineRule="auto"/>
        <w:ind w:firstLine="0"/>
        <w:rPr>
          <w:rFonts w:ascii="Arial" w:hAnsi="Arial" w:cs="Arial"/>
          <w:sz w:val="22"/>
          <w:szCs w:val="22"/>
          <w:u w:val="single"/>
        </w:rPr>
      </w:pPr>
    </w:p>
    <w:p w14:paraId="10F1EDE4"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lastRenderedPageBreak/>
        <w:t>Item 36</w:t>
      </w:r>
    </w:p>
    <w:p w14:paraId="10F1EDE5" w14:textId="77777777" w:rsidR="00631BEE" w:rsidRPr="00280566" w:rsidRDefault="00631BEE" w:rsidP="00631BEE">
      <w:pPr>
        <w:tabs>
          <w:tab w:val="left" w:pos="360"/>
        </w:tabs>
        <w:rPr>
          <w:rFonts w:ascii="Arial" w:hAnsi="Arial" w:cs="Arial"/>
          <w:sz w:val="22"/>
          <w:szCs w:val="22"/>
        </w:rPr>
      </w:pPr>
    </w:p>
    <w:p w14:paraId="10F1EDE6"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Specially Designed Instruction.</w:t>
      </w:r>
    </w:p>
    <w:p w14:paraId="10F1EDE7" w14:textId="77777777" w:rsidR="00631BEE" w:rsidRPr="00280566" w:rsidRDefault="00631BEE" w:rsidP="00631BEE">
      <w:pPr>
        <w:rPr>
          <w:rFonts w:ascii="Arial" w:hAnsi="Arial" w:cs="Arial"/>
          <w:b/>
          <w:sz w:val="22"/>
          <w:szCs w:val="22"/>
          <w:u w:val="single"/>
        </w:rPr>
      </w:pPr>
    </w:p>
    <w:p w14:paraId="10F1EDE8"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DE9"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Mark “YES” if specially designed instruction is documented according to the unique needs of the child.</w:t>
      </w:r>
    </w:p>
    <w:p w14:paraId="10F1EDEA" w14:textId="77777777" w:rsidR="00631BEE" w:rsidRPr="00280566" w:rsidRDefault="00631BEE" w:rsidP="00631BEE">
      <w:pPr>
        <w:rPr>
          <w:rFonts w:ascii="Arial" w:hAnsi="Arial" w:cs="Arial"/>
          <w:b/>
          <w:sz w:val="22"/>
          <w:szCs w:val="22"/>
        </w:rPr>
      </w:pPr>
    </w:p>
    <w:p w14:paraId="10F1EDEB"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EDEC"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 xml:space="preserve">Documentation on the IEP includes a statement of specially-designed instruction (SDI), which means adapting, as appropriate, the content, methodology, or delivery of instruction to address the unique needs of the child with a disability and to ensure access of the child to the general curriculum included in the Program of Studies.  </w:t>
      </w:r>
    </w:p>
    <w:p w14:paraId="10F1EDED"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 xml:space="preserve">SDI and Supplementary Aids and Services (SAS) are based on peer-reviewed research to the extent practicable. </w:t>
      </w:r>
    </w:p>
    <w:p w14:paraId="10F1EDEE" w14:textId="77777777" w:rsidR="00631BEE" w:rsidRPr="00280566" w:rsidRDefault="00631BEE" w:rsidP="00631BEE">
      <w:pPr>
        <w:numPr>
          <w:ilvl w:val="0"/>
          <w:numId w:val="27"/>
        </w:numPr>
        <w:rPr>
          <w:rFonts w:ascii="Arial" w:hAnsi="Arial" w:cs="Arial"/>
          <w:sz w:val="22"/>
          <w:szCs w:val="22"/>
          <w:highlight w:val="yellow"/>
        </w:rPr>
      </w:pPr>
      <w:r w:rsidRPr="00280566">
        <w:rPr>
          <w:rFonts w:ascii="Arial" w:hAnsi="Arial" w:cs="Arial"/>
          <w:sz w:val="22"/>
          <w:szCs w:val="22"/>
          <w:highlight w:val="yellow"/>
        </w:rPr>
        <w:t>SDI and Supplementary Aids and Services (SAS) are designed to meet the unique needs of the child as documented in evaluation information and Present Levels or progress monitoring data analysis.</w:t>
      </w:r>
    </w:p>
    <w:p w14:paraId="10F1EDEF" w14:textId="77777777" w:rsidR="00631BEE" w:rsidRPr="00280566" w:rsidRDefault="00631BEE" w:rsidP="00631BEE">
      <w:pPr>
        <w:rPr>
          <w:rFonts w:ascii="Arial" w:hAnsi="Arial" w:cs="Arial"/>
          <w:sz w:val="22"/>
          <w:szCs w:val="22"/>
        </w:rPr>
      </w:pPr>
    </w:p>
    <w:p w14:paraId="10F1EDF0" w14:textId="77777777" w:rsidR="00631BEE" w:rsidRPr="00280566" w:rsidRDefault="00631BEE" w:rsidP="00631BEE">
      <w:pPr>
        <w:rPr>
          <w:rFonts w:ascii="Arial" w:hAnsi="Arial" w:cs="Arial"/>
          <w:sz w:val="22"/>
          <w:szCs w:val="22"/>
        </w:rPr>
      </w:pPr>
      <w:r w:rsidRPr="00280566">
        <w:rPr>
          <w:rFonts w:ascii="Arial" w:hAnsi="Arial" w:cs="Arial"/>
          <w:bCs/>
          <w:sz w:val="22"/>
          <w:szCs w:val="22"/>
        </w:rPr>
        <w:t>SDI</w:t>
      </w:r>
      <w:r w:rsidRPr="00280566">
        <w:rPr>
          <w:rFonts w:ascii="Arial" w:hAnsi="Arial" w:cs="Arial"/>
          <w:sz w:val="22"/>
          <w:szCs w:val="22"/>
        </w:rPr>
        <w:t xml:space="preserve"> in its simplest form is “</w:t>
      </w:r>
      <w:r w:rsidRPr="00280566">
        <w:rPr>
          <w:rFonts w:ascii="Arial" w:hAnsi="Arial" w:cs="Arial"/>
          <w:b/>
          <w:bCs/>
          <w:sz w:val="22"/>
          <w:szCs w:val="22"/>
        </w:rPr>
        <w:t>what the teacher does</w:t>
      </w:r>
      <w:r w:rsidRPr="00280566">
        <w:rPr>
          <w:rFonts w:ascii="Arial" w:hAnsi="Arial" w:cs="Arial"/>
          <w:sz w:val="22"/>
          <w:szCs w:val="22"/>
        </w:rPr>
        <w:t xml:space="preserve">” to instruct, assess, and re-teach the child.  The SDI documents what the teacher does, as appropriate, to adapt the content, to adapt the methodology, or to adapt the delivery of instruction.  If </w:t>
      </w:r>
      <w:r w:rsidRPr="00280566">
        <w:rPr>
          <w:rFonts w:ascii="Arial" w:hAnsi="Arial" w:cs="Arial"/>
          <w:b/>
          <w:sz w:val="22"/>
          <w:szCs w:val="22"/>
        </w:rPr>
        <w:t xml:space="preserve">instruction </w:t>
      </w:r>
      <w:r w:rsidRPr="00280566">
        <w:rPr>
          <w:rFonts w:ascii="Arial" w:hAnsi="Arial" w:cs="Arial"/>
          <w:sz w:val="22"/>
          <w:szCs w:val="22"/>
        </w:rPr>
        <w:t>is required for the child to use an assistive technology device, material, supplementary aid, strategy or service, it should be described as specially designed instruction on the IEP.</w:t>
      </w:r>
    </w:p>
    <w:p w14:paraId="10F1EDF1" w14:textId="77777777" w:rsidR="00631BEE" w:rsidRPr="00280566" w:rsidRDefault="00631BEE"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280566" w14:paraId="10F1EDF5" w14:textId="77777777" w:rsidTr="00542EE3">
        <w:tc>
          <w:tcPr>
            <w:tcW w:w="8028" w:type="dxa"/>
          </w:tcPr>
          <w:p w14:paraId="10F1EDF2" w14:textId="77777777" w:rsidR="00631BEE" w:rsidRPr="00280566" w:rsidRDefault="00631BEE" w:rsidP="00542EE3">
            <w:pPr>
              <w:rPr>
                <w:rFonts w:ascii="Arial" w:hAnsi="Arial" w:cs="Arial"/>
                <w:b/>
                <w:sz w:val="22"/>
                <w:szCs w:val="22"/>
              </w:rPr>
            </w:pPr>
          </w:p>
        </w:tc>
        <w:tc>
          <w:tcPr>
            <w:tcW w:w="1080" w:type="dxa"/>
          </w:tcPr>
          <w:p w14:paraId="10F1EDF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EDF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DF9" w14:textId="77777777" w:rsidTr="00542EE3">
        <w:trPr>
          <w:trHeight w:val="395"/>
        </w:trPr>
        <w:tc>
          <w:tcPr>
            <w:tcW w:w="8028" w:type="dxa"/>
          </w:tcPr>
          <w:p w14:paraId="10F1EDF6" w14:textId="77777777" w:rsidR="00631BEE" w:rsidRPr="00280566" w:rsidRDefault="00631BEE" w:rsidP="00542EE3">
            <w:pPr>
              <w:rPr>
                <w:rFonts w:ascii="Arial" w:hAnsi="Arial" w:cs="Arial"/>
                <w:sz w:val="20"/>
              </w:rPr>
            </w:pPr>
            <w:r w:rsidRPr="00280566">
              <w:rPr>
                <w:rFonts w:ascii="Arial" w:hAnsi="Arial" w:cs="Arial"/>
                <w:sz w:val="22"/>
                <w:szCs w:val="22"/>
              </w:rPr>
              <w:t>36.</w:t>
            </w:r>
            <w:r w:rsidRPr="00280566">
              <w:rPr>
                <w:rFonts w:ascii="Arial" w:hAnsi="Arial" w:cs="Arial"/>
                <w:sz w:val="20"/>
              </w:rPr>
              <w:t xml:space="preserve"> </w:t>
            </w:r>
            <w:r w:rsidRPr="00280566">
              <w:rPr>
                <w:rFonts w:ascii="Arial" w:hAnsi="Arial" w:cs="Arial"/>
                <w:sz w:val="22"/>
                <w:szCs w:val="22"/>
              </w:rPr>
              <w:t>Statement of specially designed instruction</w:t>
            </w:r>
          </w:p>
        </w:tc>
        <w:tc>
          <w:tcPr>
            <w:tcW w:w="1080" w:type="dxa"/>
          </w:tcPr>
          <w:p w14:paraId="10F1EDF7" w14:textId="77777777" w:rsidR="00631BEE" w:rsidRPr="00280566" w:rsidRDefault="00631BEE" w:rsidP="00542EE3">
            <w:pPr>
              <w:ind w:left="-108"/>
              <w:rPr>
                <w:rFonts w:ascii="Arial" w:hAnsi="Arial" w:cs="Arial"/>
                <w:sz w:val="20"/>
              </w:rPr>
            </w:pPr>
          </w:p>
        </w:tc>
        <w:tc>
          <w:tcPr>
            <w:tcW w:w="1080" w:type="dxa"/>
          </w:tcPr>
          <w:p w14:paraId="10F1EDF8" w14:textId="77777777" w:rsidR="00631BEE" w:rsidRPr="00280566" w:rsidRDefault="00631BEE" w:rsidP="00542EE3">
            <w:pPr>
              <w:rPr>
                <w:rFonts w:ascii="Arial" w:hAnsi="Arial" w:cs="Arial"/>
                <w:sz w:val="22"/>
                <w:szCs w:val="22"/>
              </w:rPr>
            </w:pPr>
          </w:p>
        </w:tc>
      </w:tr>
    </w:tbl>
    <w:p w14:paraId="10F1EDFA"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DFF" w14:textId="77777777" w:rsidTr="00542EE3">
        <w:tc>
          <w:tcPr>
            <w:tcW w:w="10152" w:type="dxa"/>
          </w:tcPr>
          <w:p w14:paraId="10F1EDFB"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DFC" w14:textId="77777777" w:rsidR="00631BEE" w:rsidRPr="00280566" w:rsidRDefault="00631BEE" w:rsidP="00542EE3">
            <w:pPr>
              <w:tabs>
                <w:tab w:val="left" w:pos="360"/>
              </w:tabs>
              <w:rPr>
                <w:rFonts w:ascii="Arial" w:hAnsi="Arial" w:cs="Arial"/>
                <w:sz w:val="22"/>
                <w:szCs w:val="22"/>
              </w:rPr>
            </w:pPr>
          </w:p>
          <w:p w14:paraId="10F1EDFD" w14:textId="77777777" w:rsidR="00631BEE" w:rsidRPr="00280566" w:rsidRDefault="00631BEE" w:rsidP="00542EE3">
            <w:pPr>
              <w:tabs>
                <w:tab w:val="left" w:pos="360"/>
              </w:tabs>
              <w:rPr>
                <w:rFonts w:ascii="Arial" w:hAnsi="Arial" w:cs="Arial"/>
                <w:sz w:val="22"/>
                <w:szCs w:val="22"/>
              </w:rPr>
            </w:pPr>
          </w:p>
          <w:p w14:paraId="10F1EDFE" w14:textId="77777777" w:rsidR="00631BEE" w:rsidRPr="00280566" w:rsidRDefault="00631BEE" w:rsidP="00542EE3">
            <w:pPr>
              <w:tabs>
                <w:tab w:val="left" w:pos="360"/>
              </w:tabs>
              <w:rPr>
                <w:rFonts w:ascii="Arial" w:hAnsi="Arial" w:cs="Arial"/>
                <w:sz w:val="22"/>
                <w:szCs w:val="22"/>
              </w:rPr>
            </w:pPr>
          </w:p>
        </w:tc>
      </w:tr>
    </w:tbl>
    <w:p w14:paraId="10F1EE00" w14:textId="77777777" w:rsidR="00631BEE" w:rsidRPr="00280566" w:rsidRDefault="00631BEE" w:rsidP="00631BEE">
      <w:pPr>
        <w:rPr>
          <w:rFonts w:ascii="Arial" w:hAnsi="Arial" w:cs="Arial"/>
          <w:sz w:val="22"/>
          <w:szCs w:val="22"/>
        </w:rPr>
      </w:pPr>
    </w:p>
    <w:p w14:paraId="10F1EE01"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37</w:t>
      </w:r>
    </w:p>
    <w:p w14:paraId="10F1EE02" w14:textId="77777777" w:rsidR="00631BEE" w:rsidRPr="00280566" w:rsidRDefault="00631BEE" w:rsidP="00631BEE">
      <w:pPr>
        <w:rPr>
          <w:rFonts w:ascii="Arial" w:hAnsi="Arial" w:cs="Arial"/>
          <w:sz w:val="22"/>
          <w:szCs w:val="22"/>
        </w:rPr>
      </w:pPr>
    </w:p>
    <w:p w14:paraId="10F1EE03"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Evaluation/Methods of Measurement</w:t>
      </w:r>
    </w:p>
    <w:p w14:paraId="10F1EE04" w14:textId="77777777" w:rsidR="00631BEE" w:rsidRPr="00280566" w:rsidRDefault="00631BEE" w:rsidP="00631BEE">
      <w:pPr>
        <w:tabs>
          <w:tab w:val="left" w:pos="360"/>
        </w:tabs>
        <w:rPr>
          <w:rFonts w:ascii="Arial" w:hAnsi="Arial" w:cs="Arial"/>
          <w:sz w:val="22"/>
          <w:szCs w:val="22"/>
        </w:rPr>
      </w:pPr>
    </w:p>
    <w:p w14:paraId="10F1EE05"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06" w14:textId="77777777" w:rsidR="00631BEE" w:rsidRPr="00280566" w:rsidRDefault="00631BEE" w:rsidP="00631BEE">
      <w:pPr>
        <w:numPr>
          <w:ilvl w:val="0"/>
          <w:numId w:val="27"/>
        </w:numPr>
        <w:rPr>
          <w:rFonts w:ascii="Arial" w:hAnsi="Arial" w:cs="Arial"/>
          <w:iCs/>
          <w:sz w:val="22"/>
          <w:szCs w:val="22"/>
        </w:rPr>
      </w:pPr>
      <w:r w:rsidRPr="00280566">
        <w:rPr>
          <w:rFonts w:ascii="Arial" w:hAnsi="Arial" w:cs="Arial"/>
          <w:sz w:val="22"/>
          <w:szCs w:val="22"/>
        </w:rPr>
        <w:t>Mark “YES” if for each annual goal, documentation on the IEP shows the specific evaluation method that will be used by IEP implementers to gather</w:t>
      </w:r>
      <w:r w:rsidRPr="00280566">
        <w:rPr>
          <w:rFonts w:ascii="Arial" w:hAnsi="Arial" w:cs="Arial"/>
          <w:iCs/>
          <w:sz w:val="22"/>
          <w:szCs w:val="22"/>
        </w:rPr>
        <w:t xml:space="preserve"> the evidence of child progress or lack of progress toward meeting the annual goal.</w:t>
      </w:r>
    </w:p>
    <w:p w14:paraId="10F1EE07" w14:textId="77777777" w:rsidR="00631BEE" w:rsidRPr="00280566" w:rsidRDefault="00631BEE" w:rsidP="00631BEE">
      <w:pPr>
        <w:rPr>
          <w:rFonts w:ascii="Arial" w:hAnsi="Arial" w:cs="Arial"/>
          <w:iCs/>
          <w:sz w:val="22"/>
          <w:szCs w:val="22"/>
        </w:rPr>
      </w:pPr>
    </w:p>
    <w:p w14:paraId="10F1EE08" w14:textId="77777777" w:rsidR="00631BEE" w:rsidRPr="00280566" w:rsidRDefault="00631BEE" w:rsidP="00631BEE">
      <w:pPr>
        <w:rPr>
          <w:rFonts w:ascii="Arial" w:hAnsi="Arial" w:cs="Arial"/>
          <w:iCs/>
          <w:sz w:val="22"/>
          <w:szCs w:val="22"/>
        </w:rPr>
      </w:pPr>
      <w:r w:rsidRPr="00280566">
        <w:rPr>
          <w:rFonts w:ascii="Arial" w:hAnsi="Arial" w:cs="Arial"/>
          <w:b/>
          <w:iCs/>
          <w:sz w:val="22"/>
          <w:szCs w:val="22"/>
        </w:rPr>
        <w:t>Note</w:t>
      </w:r>
      <w:r w:rsidRPr="00280566">
        <w:rPr>
          <w:rFonts w:ascii="Arial" w:hAnsi="Arial" w:cs="Arial"/>
          <w:iCs/>
          <w:sz w:val="22"/>
          <w:szCs w:val="22"/>
        </w:rPr>
        <w:t>: Evaluation/Method of Measurement can be documented in the annual goal statement or following the prompt “Methods of Measurement.”</w:t>
      </w:r>
    </w:p>
    <w:p w14:paraId="10F1EE09" w14:textId="77777777" w:rsidR="00631BEE" w:rsidRPr="00280566" w:rsidRDefault="00631BEE" w:rsidP="00631BEE">
      <w:pPr>
        <w:rPr>
          <w:rFonts w:ascii="Arial" w:hAnsi="Arial" w:cs="Arial"/>
          <w:iCs/>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280566" w14:paraId="10F1EE0D" w14:textId="77777777" w:rsidTr="00542EE3">
        <w:tc>
          <w:tcPr>
            <w:tcW w:w="8028" w:type="dxa"/>
          </w:tcPr>
          <w:p w14:paraId="10F1EE0A" w14:textId="77777777" w:rsidR="00631BEE" w:rsidRPr="00280566" w:rsidRDefault="00631BEE" w:rsidP="00542EE3">
            <w:pPr>
              <w:rPr>
                <w:rFonts w:ascii="Arial" w:hAnsi="Arial" w:cs="Arial"/>
                <w:b/>
                <w:sz w:val="22"/>
                <w:szCs w:val="22"/>
              </w:rPr>
            </w:pPr>
          </w:p>
        </w:tc>
        <w:tc>
          <w:tcPr>
            <w:tcW w:w="1080" w:type="dxa"/>
          </w:tcPr>
          <w:p w14:paraId="10F1EE0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EE0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E11" w14:textId="77777777" w:rsidTr="00542EE3">
        <w:trPr>
          <w:trHeight w:val="395"/>
        </w:trPr>
        <w:tc>
          <w:tcPr>
            <w:tcW w:w="8028" w:type="dxa"/>
          </w:tcPr>
          <w:p w14:paraId="10F1EE0E" w14:textId="77777777" w:rsidR="00631BEE" w:rsidRPr="00280566" w:rsidRDefault="00631BEE" w:rsidP="00542EE3">
            <w:pPr>
              <w:rPr>
                <w:rFonts w:ascii="Arial" w:hAnsi="Arial" w:cs="Arial"/>
                <w:sz w:val="20"/>
              </w:rPr>
            </w:pPr>
            <w:r w:rsidRPr="00280566">
              <w:rPr>
                <w:rFonts w:ascii="Arial" w:hAnsi="Arial" w:cs="Arial"/>
                <w:sz w:val="22"/>
                <w:szCs w:val="22"/>
              </w:rPr>
              <w:t>37.</w:t>
            </w:r>
            <w:r w:rsidRPr="00280566">
              <w:rPr>
                <w:rFonts w:ascii="Arial" w:hAnsi="Arial" w:cs="Arial"/>
                <w:sz w:val="20"/>
              </w:rPr>
              <w:t xml:space="preserve"> </w:t>
            </w:r>
            <w:r w:rsidRPr="00280566">
              <w:rPr>
                <w:rFonts w:ascii="Arial" w:hAnsi="Arial" w:cs="Arial"/>
                <w:sz w:val="22"/>
                <w:szCs w:val="22"/>
              </w:rPr>
              <w:t>Statement of how the child’s progress toward annual goals will be measured (method of measurement)</w:t>
            </w:r>
          </w:p>
        </w:tc>
        <w:tc>
          <w:tcPr>
            <w:tcW w:w="1080" w:type="dxa"/>
          </w:tcPr>
          <w:p w14:paraId="10F1EE0F" w14:textId="77777777" w:rsidR="00631BEE" w:rsidRPr="00280566" w:rsidRDefault="00631BEE" w:rsidP="00542EE3">
            <w:pPr>
              <w:ind w:left="-108"/>
              <w:rPr>
                <w:rFonts w:ascii="Arial" w:hAnsi="Arial" w:cs="Arial"/>
                <w:sz w:val="20"/>
              </w:rPr>
            </w:pPr>
          </w:p>
        </w:tc>
        <w:tc>
          <w:tcPr>
            <w:tcW w:w="1080" w:type="dxa"/>
          </w:tcPr>
          <w:p w14:paraId="10F1EE10" w14:textId="77777777" w:rsidR="00631BEE" w:rsidRPr="00280566" w:rsidRDefault="00631BEE" w:rsidP="00542EE3">
            <w:pPr>
              <w:rPr>
                <w:rFonts w:ascii="Arial" w:hAnsi="Arial" w:cs="Arial"/>
                <w:sz w:val="22"/>
                <w:szCs w:val="22"/>
              </w:rPr>
            </w:pPr>
          </w:p>
        </w:tc>
      </w:tr>
    </w:tbl>
    <w:p w14:paraId="10F1EE12" w14:textId="77777777" w:rsidR="00631BEE" w:rsidRPr="00280566" w:rsidRDefault="00631BEE" w:rsidP="00631BEE">
      <w:pPr>
        <w:rPr>
          <w:rFonts w:ascii="Arial" w:hAnsi="Arial" w:cs="Arial"/>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17" w14:textId="77777777" w:rsidTr="00542EE3">
        <w:tc>
          <w:tcPr>
            <w:tcW w:w="10152" w:type="dxa"/>
          </w:tcPr>
          <w:p w14:paraId="10F1EE13"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lastRenderedPageBreak/>
              <w:t>Comments:</w:t>
            </w:r>
          </w:p>
          <w:p w14:paraId="10F1EE14" w14:textId="77777777" w:rsidR="00631BEE" w:rsidRPr="00280566" w:rsidRDefault="00631BEE" w:rsidP="00542EE3">
            <w:pPr>
              <w:tabs>
                <w:tab w:val="left" w:pos="360"/>
              </w:tabs>
              <w:rPr>
                <w:rFonts w:ascii="Arial" w:hAnsi="Arial" w:cs="Arial"/>
                <w:sz w:val="22"/>
                <w:szCs w:val="22"/>
              </w:rPr>
            </w:pPr>
          </w:p>
          <w:p w14:paraId="10F1EE15" w14:textId="77777777" w:rsidR="00631BEE" w:rsidRPr="00280566" w:rsidRDefault="00631BEE" w:rsidP="00542EE3">
            <w:pPr>
              <w:tabs>
                <w:tab w:val="left" w:pos="360"/>
              </w:tabs>
              <w:rPr>
                <w:rFonts w:ascii="Arial" w:hAnsi="Arial" w:cs="Arial"/>
                <w:sz w:val="22"/>
                <w:szCs w:val="22"/>
              </w:rPr>
            </w:pPr>
          </w:p>
          <w:p w14:paraId="10F1EE16" w14:textId="77777777" w:rsidR="00631BEE" w:rsidRPr="00280566" w:rsidRDefault="00631BEE" w:rsidP="00542EE3">
            <w:pPr>
              <w:tabs>
                <w:tab w:val="left" w:pos="360"/>
              </w:tabs>
              <w:rPr>
                <w:rFonts w:ascii="Arial" w:hAnsi="Arial" w:cs="Arial"/>
                <w:sz w:val="22"/>
                <w:szCs w:val="22"/>
              </w:rPr>
            </w:pPr>
          </w:p>
        </w:tc>
      </w:tr>
    </w:tbl>
    <w:p w14:paraId="10F1EE18" w14:textId="77777777" w:rsidR="00631BEE" w:rsidRPr="00280566" w:rsidRDefault="00631BEE" w:rsidP="00631BEE">
      <w:pPr>
        <w:tabs>
          <w:tab w:val="left" w:pos="360"/>
        </w:tabs>
        <w:ind w:left="360"/>
        <w:jc w:val="center"/>
        <w:rPr>
          <w:rFonts w:ascii="Arial" w:hAnsi="Arial" w:cs="Arial"/>
          <w:b/>
          <w:sz w:val="28"/>
          <w:szCs w:val="28"/>
        </w:rPr>
      </w:pPr>
    </w:p>
    <w:p w14:paraId="10F1EE19" w14:textId="77777777" w:rsidR="00631BEE" w:rsidRPr="00280566" w:rsidRDefault="00631BEE" w:rsidP="00631BEE">
      <w:pPr>
        <w:tabs>
          <w:tab w:val="left" w:pos="360"/>
        </w:tabs>
        <w:ind w:left="360"/>
        <w:jc w:val="center"/>
        <w:rPr>
          <w:rFonts w:ascii="Arial" w:hAnsi="Arial" w:cs="Arial"/>
          <w:b/>
          <w:sz w:val="28"/>
          <w:szCs w:val="28"/>
        </w:rPr>
      </w:pPr>
      <w:r w:rsidRPr="00280566">
        <w:rPr>
          <w:rFonts w:ascii="Arial" w:hAnsi="Arial" w:cs="Arial"/>
          <w:b/>
          <w:sz w:val="28"/>
          <w:szCs w:val="28"/>
        </w:rPr>
        <w:t>Item 38a</w:t>
      </w:r>
    </w:p>
    <w:p w14:paraId="10F1EE1A" w14:textId="77777777" w:rsidR="00631BEE" w:rsidRPr="00280566" w:rsidRDefault="00631BEE" w:rsidP="00631BEE">
      <w:pPr>
        <w:tabs>
          <w:tab w:val="left" w:pos="360"/>
        </w:tabs>
        <w:rPr>
          <w:rFonts w:ascii="Arial" w:hAnsi="Arial" w:cs="Arial"/>
          <w:sz w:val="22"/>
          <w:szCs w:val="22"/>
        </w:rPr>
      </w:pPr>
    </w:p>
    <w:p w14:paraId="10F1EE1B"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Review of Progress of Annual Goal</w:t>
      </w:r>
    </w:p>
    <w:p w14:paraId="10F1EE1C" w14:textId="77777777" w:rsidR="00631BEE" w:rsidRPr="00280566" w:rsidRDefault="00631BEE" w:rsidP="00631BEE">
      <w:pPr>
        <w:tabs>
          <w:tab w:val="left" w:pos="360"/>
        </w:tabs>
        <w:rPr>
          <w:rFonts w:ascii="Arial" w:hAnsi="Arial" w:cs="Arial"/>
          <w:sz w:val="22"/>
          <w:szCs w:val="22"/>
        </w:rPr>
      </w:pPr>
    </w:p>
    <w:p w14:paraId="10F1EE1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1E"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Mark “YES” if there is documentation of when periodic reports will be provided to the parent(s) on the progress the child.  This may include the use of quarterly or other periodic reports that are issued at the same time as report cards.</w:t>
      </w:r>
    </w:p>
    <w:p w14:paraId="10F1EE1F" w14:textId="77777777" w:rsidR="00631BEE" w:rsidRPr="00280566" w:rsidRDefault="00631BEE" w:rsidP="00631BEE">
      <w:pPr>
        <w:ind w:left="720"/>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280566" w14:paraId="10F1EE23" w14:textId="77777777" w:rsidTr="00542EE3">
        <w:tc>
          <w:tcPr>
            <w:tcW w:w="8028" w:type="dxa"/>
          </w:tcPr>
          <w:p w14:paraId="10F1EE20" w14:textId="77777777" w:rsidR="00631BEE" w:rsidRPr="00280566" w:rsidRDefault="00631BEE" w:rsidP="00542EE3">
            <w:pPr>
              <w:rPr>
                <w:rFonts w:ascii="Arial" w:hAnsi="Arial" w:cs="Arial"/>
                <w:b/>
                <w:sz w:val="22"/>
                <w:szCs w:val="22"/>
              </w:rPr>
            </w:pPr>
          </w:p>
        </w:tc>
        <w:tc>
          <w:tcPr>
            <w:tcW w:w="1080" w:type="dxa"/>
          </w:tcPr>
          <w:p w14:paraId="10F1EE21"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EE2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E27" w14:textId="77777777" w:rsidTr="00542EE3">
        <w:trPr>
          <w:trHeight w:val="395"/>
        </w:trPr>
        <w:tc>
          <w:tcPr>
            <w:tcW w:w="8028" w:type="dxa"/>
          </w:tcPr>
          <w:p w14:paraId="10F1EE24" w14:textId="77777777" w:rsidR="00631BEE" w:rsidRPr="00280566" w:rsidRDefault="00631BEE" w:rsidP="00542EE3">
            <w:pPr>
              <w:rPr>
                <w:rFonts w:ascii="Arial" w:hAnsi="Arial" w:cs="Arial"/>
                <w:sz w:val="20"/>
              </w:rPr>
            </w:pPr>
            <w:r w:rsidRPr="00280566">
              <w:rPr>
                <w:rFonts w:ascii="Arial" w:hAnsi="Arial" w:cs="Arial"/>
                <w:sz w:val="22"/>
                <w:szCs w:val="22"/>
              </w:rPr>
              <w:t>38.</w:t>
            </w:r>
            <w:r w:rsidRPr="00280566">
              <w:rPr>
                <w:rFonts w:ascii="Arial" w:hAnsi="Arial" w:cs="Arial"/>
                <w:sz w:val="20"/>
              </w:rPr>
              <w:t xml:space="preserve"> </w:t>
            </w:r>
            <w:r w:rsidRPr="00280566">
              <w:rPr>
                <w:rFonts w:ascii="Arial" w:hAnsi="Arial" w:cs="Arial"/>
                <w:sz w:val="22"/>
                <w:szCs w:val="22"/>
              </w:rPr>
              <w:t>Statement of when the parent(s) will be regularly informed of progress toward the goals</w:t>
            </w:r>
          </w:p>
        </w:tc>
        <w:tc>
          <w:tcPr>
            <w:tcW w:w="1080" w:type="dxa"/>
          </w:tcPr>
          <w:p w14:paraId="10F1EE25" w14:textId="77777777" w:rsidR="00631BEE" w:rsidRPr="00280566" w:rsidRDefault="00631BEE" w:rsidP="00542EE3">
            <w:pPr>
              <w:ind w:left="-108"/>
              <w:rPr>
                <w:rFonts w:ascii="Arial" w:hAnsi="Arial" w:cs="Arial"/>
                <w:sz w:val="20"/>
              </w:rPr>
            </w:pPr>
          </w:p>
        </w:tc>
        <w:tc>
          <w:tcPr>
            <w:tcW w:w="1080" w:type="dxa"/>
          </w:tcPr>
          <w:p w14:paraId="10F1EE26" w14:textId="77777777" w:rsidR="00631BEE" w:rsidRPr="00280566" w:rsidRDefault="00631BEE" w:rsidP="00542EE3">
            <w:pPr>
              <w:rPr>
                <w:rFonts w:ascii="Arial" w:hAnsi="Arial" w:cs="Arial"/>
                <w:sz w:val="22"/>
                <w:szCs w:val="22"/>
              </w:rPr>
            </w:pPr>
          </w:p>
        </w:tc>
      </w:tr>
    </w:tbl>
    <w:p w14:paraId="10F1EE28"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2D" w14:textId="77777777" w:rsidTr="00542EE3">
        <w:tc>
          <w:tcPr>
            <w:tcW w:w="10152" w:type="dxa"/>
          </w:tcPr>
          <w:p w14:paraId="10F1EE29"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E2A" w14:textId="77777777" w:rsidR="00631BEE" w:rsidRPr="00280566" w:rsidRDefault="00631BEE" w:rsidP="00542EE3">
            <w:pPr>
              <w:tabs>
                <w:tab w:val="left" w:pos="360"/>
              </w:tabs>
              <w:rPr>
                <w:rFonts w:ascii="Arial" w:hAnsi="Arial" w:cs="Arial"/>
                <w:sz w:val="22"/>
                <w:szCs w:val="22"/>
              </w:rPr>
            </w:pPr>
          </w:p>
          <w:p w14:paraId="10F1EE2B" w14:textId="77777777" w:rsidR="00631BEE" w:rsidRPr="00280566" w:rsidRDefault="00631BEE" w:rsidP="00542EE3">
            <w:pPr>
              <w:tabs>
                <w:tab w:val="left" w:pos="360"/>
              </w:tabs>
              <w:rPr>
                <w:rFonts w:ascii="Arial" w:hAnsi="Arial" w:cs="Arial"/>
                <w:sz w:val="22"/>
                <w:szCs w:val="22"/>
              </w:rPr>
            </w:pPr>
          </w:p>
          <w:p w14:paraId="10F1EE2C" w14:textId="77777777" w:rsidR="00631BEE" w:rsidRPr="00280566" w:rsidRDefault="00631BEE" w:rsidP="00542EE3">
            <w:pPr>
              <w:tabs>
                <w:tab w:val="left" w:pos="360"/>
              </w:tabs>
              <w:rPr>
                <w:rFonts w:ascii="Arial" w:hAnsi="Arial" w:cs="Arial"/>
                <w:sz w:val="22"/>
                <w:szCs w:val="22"/>
              </w:rPr>
            </w:pPr>
          </w:p>
        </w:tc>
      </w:tr>
    </w:tbl>
    <w:p w14:paraId="10F1EE2E" w14:textId="77777777" w:rsidR="00631BEE" w:rsidRPr="00280566" w:rsidRDefault="00631BEE" w:rsidP="00631BEE">
      <w:pPr>
        <w:tabs>
          <w:tab w:val="left" w:pos="360"/>
          <w:tab w:val="left" w:pos="720"/>
        </w:tabs>
        <w:rPr>
          <w:rFonts w:ascii="Arial" w:hAnsi="Arial" w:cs="Arial"/>
          <w:sz w:val="22"/>
          <w:szCs w:val="22"/>
        </w:rPr>
      </w:pPr>
    </w:p>
    <w:p w14:paraId="10F1EE2F" w14:textId="77777777" w:rsidR="00631BEE" w:rsidRPr="00280566" w:rsidRDefault="00631BEE" w:rsidP="00631BEE">
      <w:pPr>
        <w:tabs>
          <w:tab w:val="left" w:pos="360"/>
        </w:tabs>
        <w:ind w:left="360"/>
        <w:jc w:val="center"/>
        <w:rPr>
          <w:rFonts w:ascii="Arial" w:hAnsi="Arial" w:cs="Arial"/>
          <w:b/>
          <w:sz w:val="28"/>
          <w:szCs w:val="28"/>
        </w:rPr>
      </w:pPr>
      <w:r w:rsidRPr="00280566">
        <w:rPr>
          <w:rFonts w:ascii="Arial" w:hAnsi="Arial" w:cs="Arial"/>
          <w:b/>
          <w:sz w:val="28"/>
          <w:szCs w:val="28"/>
        </w:rPr>
        <w:t>Item 38b</w:t>
      </w:r>
    </w:p>
    <w:p w14:paraId="10F1EE30" w14:textId="77777777" w:rsidR="00631BEE" w:rsidRPr="00280566" w:rsidRDefault="00631BEE" w:rsidP="00631BEE">
      <w:pPr>
        <w:tabs>
          <w:tab w:val="left" w:pos="360"/>
        </w:tabs>
        <w:rPr>
          <w:rFonts w:ascii="Arial" w:hAnsi="Arial" w:cs="Arial"/>
          <w:sz w:val="22"/>
          <w:szCs w:val="22"/>
        </w:rPr>
      </w:pPr>
    </w:p>
    <w:p w14:paraId="10F1EE31"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Progress Data for Annual Goal(s); Conference Summary, </w:t>
      </w:r>
      <w:r w:rsidRPr="00280566">
        <w:rPr>
          <w:rFonts w:ascii="Arial" w:hAnsi="Arial" w:cs="Arial"/>
          <w:sz w:val="22"/>
          <w:szCs w:val="22"/>
          <w:highlight w:val="yellow"/>
        </w:rPr>
        <w:t>Progress Monitoring Data Folder</w:t>
      </w:r>
    </w:p>
    <w:p w14:paraId="10F1EE32" w14:textId="77777777" w:rsidR="00631BEE" w:rsidRPr="00280566" w:rsidRDefault="00631BEE" w:rsidP="00631BEE">
      <w:pPr>
        <w:rPr>
          <w:rFonts w:ascii="Arial" w:hAnsi="Arial" w:cs="Arial"/>
          <w:b/>
          <w:sz w:val="22"/>
          <w:szCs w:val="22"/>
          <w:u w:val="single"/>
        </w:rPr>
      </w:pPr>
    </w:p>
    <w:p w14:paraId="10F1EE33" w14:textId="77777777" w:rsidR="00631BEE" w:rsidRPr="00280566" w:rsidRDefault="00631BEE" w:rsidP="00631BEE">
      <w:pPr>
        <w:rPr>
          <w:rFonts w:ascii="Arial" w:hAnsi="Arial" w:cs="Arial"/>
          <w:b/>
          <w:sz w:val="22"/>
          <w:szCs w:val="22"/>
          <w:u w:val="single"/>
        </w:rPr>
      </w:pPr>
    </w:p>
    <w:p w14:paraId="10F1EE34" w14:textId="77777777" w:rsidR="00631BEE" w:rsidRPr="00280566" w:rsidRDefault="00631BEE" w:rsidP="00631BEE">
      <w:pPr>
        <w:rPr>
          <w:rFonts w:ascii="Arial" w:hAnsi="Arial" w:cs="Arial"/>
          <w:b/>
          <w:sz w:val="22"/>
          <w:szCs w:val="22"/>
          <w:u w:val="single"/>
        </w:rPr>
      </w:pPr>
    </w:p>
    <w:p w14:paraId="10F1EE35"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36"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Mark “YES” if there is evidence of progress data collection (graphs, charts, checklists, etc.) and analysis (written summary of data analysis) for each annual goal.</w:t>
      </w:r>
    </w:p>
    <w:p w14:paraId="10F1EE37"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Mark “NA” if this is an initial IEP and prior to the first reporting period requirement.</w:t>
      </w:r>
    </w:p>
    <w:p w14:paraId="10F1EE38" w14:textId="77777777" w:rsidR="00631BEE" w:rsidRPr="00280566" w:rsidRDefault="00631BEE" w:rsidP="00631BEE">
      <w:pPr>
        <w:rPr>
          <w:rFonts w:ascii="Arial" w:hAnsi="Arial" w:cs="Arial"/>
          <w:sz w:val="22"/>
          <w:szCs w:val="22"/>
        </w:rPr>
      </w:pPr>
    </w:p>
    <w:p w14:paraId="10F1EE39" w14:textId="77777777" w:rsidR="00631BEE" w:rsidRPr="00280566" w:rsidRDefault="00631BEE" w:rsidP="00631BEE">
      <w:pPr>
        <w:rPr>
          <w:rFonts w:ascii="Arial" w:hAnsi="Arial" w:cs="Arial"/>
          <w:color w:val="002060"/>
        </w:rPr>
      </w:pPr>
      <w:r w:rsidRPr="00280566">
        <w:rPr>
          <w:rFonts w:ascii="Arial" w:hAnsi="Arial" w:cs="Arial"/>
          <w:b/>
          <w:sz w:val="22"/>
          <w:szCs w:val="22"/>
        </w:rPr>
        <w:t>Note:</w:t>
      </w:r>
      <w:r w:rsidRPr="00280566">
        <w:rPr>
          <w:rFonts w:ascii="Arial" w:hAnsi="Arial" w:cs="Arial"/>
        </w:rPr>
        <w:t xml:space="preserve"> </w:t>
      </w:r>
      <w:r w:rsidRPr="00280566">
        <w:rPr>
          <w:rFonts w:ascii="Arial" w:hAnsi="Arial" w:cs="Arial"/>
          <w:highlight w:val="yellow"/>
        </w:rPr>
        <w:t>On-going progress data may be kept in a separate location from the due process folder, as long as the final analysis evidence (cumulative graphs, charts, checklists) and the written analysis of the data are added to the student’s due process record when the IEP is reviewed.</w:t>
      </w:r>
      <w:r w:rsidRPr="00280566">
        <w:rPr>
          <w:rFonts w:ascii="Arial" w:hAnsi="Arial" w:cs="Arial"/>
          <w:b/>
          <w:bCs/>
        </w:rPr>
        <w:t> </w:t>
      </w:r>
    </w:p>
    <w:p w14:paraId="10F1EE3A" w14:textId="77777777" w:rsidR="00631BEE" w:rsidRPr="00280566" w:rsidRDefault="00631BEE" w:rsidP="00631BEE">
      <w:pPr>
        <w:rPr>
          <w:rFonts w:ascii="Arial" w:hAnsi="Arial" w:cs="Arial"/>
          <w:sz w:val="22"/>
          <w:szCs w:val="22"/>
        </w:rPr>
      </w:pPr>
      <w:r w:rsidRPr="00280566">
        <w:rPr>
          <w:rFonts w:ascii="Arial" w:hAnsi="Arial" w:cs="Arial"/>
          <w:sz w:val="22"/>
          <w:szCs w:val="22"/>
        </w:rPr>
        <w:t xml:space="preserve">If questions arise regarding the graphs, charts, checklist, etc. or written summary analysis, any supporting evidence kept in another location must be available upon request of the reviewer. </w:t>
      </w:r>
    </w:p>
    <w:p w14:paraId="10F1EE3B" w14:textId="77777777" w:rsidR="00631BEE" w:rsidRPr="00280566" w:rsidRDefault="00631BEE" w:rsidP="00631BEE">
      <w:pPr>
        <w:ind w:left="720"/>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96"/>
        <w:gridCol w:w="719"/>
        <w:gridCol w:w="719"/>
        <w:gridCol w:w="718"/>
      </w:tblGrid>
      <w:tr w:rsidR="00631BEE" w:rsidRPr="00280566" w14:paraId="10F1EE40" w14:textId="77777777" w:rsidTr="00542EE3">
        <w:tc>
          <w:tcPr>
            <w:tcW w:w="7996" w:type="dxa"/>
          </w:tcPr>
          <w:p w14:paraId="10F1EE3C" w14:textId="77777777" w:rsidR="00631BEE" w:rsidRPr="00280566" w:rsidRDefault="00631BEE" w:rsidP="00542EE3">
            <w:pPr>
              <w:rPr>
                <w:rFonts w:ascii="Arial" w:hAnsi="Arial" w:cs="Arial"/>
                <w:b/>
                <w:sz w:val="22"/>
                <w:szCs w:val="22"/>
              </w:rPr>
            </w:pPr>
          </w:p>
        </w:tc>
        <w:tc>
          <w:tcPr>
            <w:tcW w:w="719" w:type="dxa"/>
          </w:tcPr>
          <w:p w14:paraId="10F1EE3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19" w:type="dxa"/>
          </w:tcPr>
          <w:p w14:paraId="10F1EE3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718" w:type="dxa"/>
          </w:tcPr>
          <w:p w14:paraId="10F1EE3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E45" w14:textId="77777777" w:rsidTr="00542EE3">
        <w:trPr>
          <w:trHeight w:val="395"/>
        </w:trPr>
        <w:tc>
          <w:tcPr>
            <w:tcW w:w="7996" w:type="dxa"/>
          </w:tcPr>
          <w:p w14:paraId="10F1EE41" w14:textId="77777777" w:rsidR="00631BEE" w:rsidRPr="00280566" w:rsidRDefault="00631BEE" w:rsidP="00542EE3">
            <w:pPr>
              <w:rPr>
                <w:rFonts w:ascii="Arial" w:hAnsi="Arial" w:cs="Arial"/>
                <w:sz w:val="20"/>
              </w:rPr>
            </w:pPr>
            <w:r w:rsidRPr="00280566">
              <w:rPr>
                <w:rFonts w:ascii="Arial" w:hAnsi="Arial" w:cs="Arial"/>
                <w:sz w:val="22"/>
                <w:szCs w:val="22"/>
              </w:rPr>
              <w:t>38.</w:t>
            </w:r>
            <w:r w:rsidRPr="00280566">
              <w:rPr>
                <w:rFonts w:ascii="Arial" w:hAnsi="Arial" w:cs="Arial"/>
                <w:sz w:val="20"/>
              </w:rPr>
              <w:t xml:space="preserve"> </w:t>
            </w:r>
            <w:r w:rsidRPr="00280566">
              <w:rPr>
                <w:rFonts w:ascii="Arial" w:hAnsi="Arial" w:cs="Arial"/>
                <w:sz w:val="22"/>
                <w:szCs w:val="22"/>
              </w:rPr>
              <w:t>Evidence of progress data collection and analysis for each annual goal</w:t>
            </w:r>
          </w:p>
        </w:tc>
        <w:tc>
          <w:tcPr>
            <w:tcW w:w="719" w:type="dxa"/>
          </w:tcPr>
          <w:p w14:paraId="10F1EE42" w14:textId="77777777" w:rsidR="00631BEE" w:rsidRPr="00280566" w:rsidRDefault="00631BEE" w:rsidP="00542EE3">
            <w:pPr>
              <w:ind w:left="-108"/>
              <w:rPr>
                <w:rFonts w:ascii="Arial" w:hAnsi="Arial" w:cs="Arial"/>
                <w:sz w:val="20"/>
              </w:rPr>
            </w:pPr>
          </w:p>
        </w:tc>
        <w:tc>
          <w:tcPr>
            <w:tcW w:w="719" w:type="dxa"/>
          </w:tcPr>
          <w:p w14:paraId="10F1EE43" w14:textId="77777777" w:rsidR="00631BEE" w:rsidRPr="00280566" w:rsidRDefault="00631BEE" w:rsidP="00542EE3">
            <w:pPr>
              <w:rPr>
                <w:rFonts w:ascii="Arial" w:hAnsi="Arial" w:cs="Arial"/>
                <w:sz w:val="22"/>
                <w:szCs w:val="22"/>
              </w:rPr>
            </w:pPr>
          </w:p>
        </w:tc>
        <w:tc>
          <w:tcPr>
            <w:tcW w:w="718" w:type="dxa"/>
          </w:tcPr>
          <w:p w14:paraId="10F1EE44" w14:textId="77777777" w:rsidR="00631BEE" w:rsidRPr="00280566" w:rsidRDefault="00631BEE" w:rsidP="00542EE3">
            <w:pPr>
              <w:rPr>
                <w:rFonts w:ascii="Arial" w:hAnsi="Arial" w:cs="Arial"/>
                <w:sz w:val="22"/>
                <w:szCs w:val="22"/>
              </w:rPr>
            </w:pPr>
          </w:p>
        </w:tc>
      </w:tr>
    </w:tbl>
    <w:p w14:paraId="10F1EE46"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4B" w14:textId="77777777" w:rsidTr="00542EE3">
        <w:tc>
          <w:tcPr>
            <w:tcW w:w="10152" w:type="dxa"/>
          </w:tcPr>
          <w:p w14:paraId="10F1EE47"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E48" w14:textId="77777777" w:rsidR="00631BEE" w:rsidRPr="00280566" w:rsidRDefault="00631BEE" w:rsidP="00542EE3">
            <w:pPr>
              <w:tabs>
                <w:tab w:val="left" w:pos="360"/>
              </w:tabs>
              <w:rPr>
                <w:rFonts w:ascii="Arial" w:hAnsi="Arial" w:cs="Arial"/>
                <w:sz w:val="22"/>
                <w:szCs w:val="22"/>
              </w:rPr>
            </w:pPr>
          </w:p>
          <w:p w14:paraId="10F1EE49" w14:textId="77777777" w:rsidR="00631BEE" w:rsidRPr="00280566" w:rsidRDefault="00631BEE" w:rsidP="00542EE3">
            <w:pPr>
              <w:tabs>
                <w:tab w:val="left" w:pos="360"/>
              </w:tabs>
              <w:rPr>
                <w:rFonts w:ascii="Arial" w:hAnsi="Arial" w:cs="Arial"/>
                <w:sz w:val="22"/>
                <w:szCs w:val="22"/>
              </w:rPr>
            </w:pPr>
          </w:p>
          <w:p w14:paraId="10F1EE4A" w14:textId="77777777" w:rsidR="00631BEE" w:rsidRPr="00280566" w:rsidRDefault="00631BEE" w:rsidP="00542EE3">
            <w:pPr>
              <w:tabs>
                <w:tab w:val="left" w:pos="360"/>
              </w:tabs>
              <w:rPr>
                <w:rFonts w:ascii="Arial" w:hAnsi="Arial" w:cs="Arial"/>
                <w:sz w:val="22"/>
                <w:szCs w:val="22"/>
              </w:rPr>
            </w:pPr>
          </w:p>
        </w:tc>
      </w:tr>
    </w:tbl>
    <w:p w14:paraId="10F1EE4C"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lastRenderedPageBreak/>
        <w:t>Item 39</w:t>
      </w:r>
    </w:p>
    <w:p w14:paraId="10F1EE4D" w14:textId="77777777" w:rsidR="00631BEE" w:rsidRPr="00280566" w:rsidRDefault="00631BEE" w:rsidP="00631BEE">
      <w:pPr>
        <w:tabs>
          <w:tab w:val="left" w:pos="360"/>
        </w:tabs>
        <w:rPr>
          <w:rFonts w:ascii="Arial" w:hAnsi="Arial" w:cs="Arial"/>
          <w:sz w:val="22"/>
          <w:szCs w:val="22"/>
        </w:rPr>
      </w:pPr>
    </w:p>
    <w:p w14:paraId="10F1EE4E"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Supplementary Aids and Services.</w:t>
      </w:r>
    </w:p>
    <w:p w14:paraId="10F1EE4F" w14:textId="77777777" w:rsidR="00631BEE" w:rsidRPr="00280566" w:rsidRDefault="00631BEE" w:rsidP="00631BEE">
      <w:pPr>
        <w:rPr>
          <w:rFonts w:ascii="Arial" w:hAnsi="Arial" w:cs="Arial"/>
          <w:sz w:val="22"/>
          <w:szCs w:val="22"/>
          <w:u w:val="single"/>
        </w:rPr>
      </w:pPr>
    </w:p>
    <w:p w14:paraId="10F1EE5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51"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Mark “YES” if supplementary aids and services are documented according to the unique needs of the child.</w:t>
      </w:r>
    </w:p>
    <w:p w14:paraId="10F1EE52" w14:textId="77777777" w:rsidR="00631BEE" w:rsidRPr="00280566" w:rsidRDefault="00631BEE" w:rsidP="00631BEE">
      <w:pPr>
        <w:rPr>
          <w:rFonts w:ascii="Arial" w:hAnsi="Arial" w:cs="Arial"/>
          <w:sz w:val="22"/>
          <w:szCs w:val="22"/>
        </w:rPr>
      </w:pPr>
    </w:p>
    <w:p w14:paraId="10F1EE53"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EE54"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This section cannot be left blank.</w:t>
      </w:r>
    </w:p>
    <w:p w14:paraId="10F1EE55"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Documentation on the IEP includes a statement of supplementary aids and services which means services and other supports that are provided in the general education environment or other education related settings to enable children with disabilities to be educated with non-disabled children.</w:t>
      </w:r>
    </w:p>
    <w:p w14:paraId="10F1EE56"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 xml:space="preserve">The decisions for Supplementary Aids and Services are supported by data and are based on needs related to the disability in order to make progress toward the annual goals.  </w:t>
      </w:r>
    </w:p>
    <w:p w14:paraId="10F1EE57" w14:textId="77777777" w:rsidR="00631BEE" w:rsidRPr="00280566" w:rsidRDefault="00631BEE" w:rsidP="00631BEE">
      <w:pPr>
        <w:rPr>
          <w:rFonts w:ascii="Arial" w:hAnsi="Arial" w:cs="Arial"/>
          <w:sz w:val="22"/>
          <w:szCs w:val="22"/>
        </w:rPr>
      </w:pPr>
    </w:p>
    <w:p w14:paraId="10F1EE58" w14:textId="77777777" w:rsidR="00631BEE" w:rsidRPr="00280566" w:rsidRDefault="00631BEE" w:rsidP="00631BEE">
      <w:pPr>
        <w:rPr>
          <w:rFonts w:ascii="Arial" w:hAnsi="Arial" w:cs="Arial"/>
          <w:sz w:val="22"/>
          <w:szCs w:val="22"/>
        </w:rPr>
      </w:pPr>
      <w:r w:rsidRPr="00280566">
        <w:rPr>
          <w:rFonts w:ascii="Arial" w:hAnsi="Arial" w:cs="Arial"/>
          <w:bCs/>
          <w:sz w:val="22"/>
          <w:szCs w:val="22"/>
        </w:rPr>
        <w:t>Supplementary Aids and Services (SAS)</w:t>
      </w:r>
      <w:r w:rsidRPr="00280566">
        <w:rPr>
          <w:rFonts w:ascii="Arial" w:hAnsi="Arial" w:cs="Arial"/>
          <w:sz w:val="22"/>
          <w:szCs w:val="22"/>
        </w:rPr>
        <w:t xml:space="preserve"> in its simplest form is </w:t>
      </w:r>
      <w:r w:rsidRPr="00280566">
        <w:rPr>
          <w:rFonts w:ascii="Arial" w:hAnsi="Arial" w:cs="Arial"/>
          <w:bCs/>
          <w:sz w:val="22"/>
          <w:szCs w:val="22"/>
        </w:rPr>
        <w:t>what the child needs</w:t>
      </w:r>
      <w:r w:rsidRPr="00280566">
        <w:rPr>
          <w:rFonts w:ascii="Arial" w:hAnsi="Arial" w:cs="Arial"/>
          <w:b/>
          <w:bCs/>
          <w:sz w:val="22"/>
          <w:szCs w:val="22"/>
        </w:rPr>
        <w:t xml:space="preserve"> </w:t>
      </w:r>
      <w:r w:rsidRPr="00280566">
        <w:rPr>
          <w:rFonts w:ascii="Arial" w:hAnsi="Arial" w:cs="Arial"/>
          <w:sz w:val="22"/>
          <w:szCs w:val="22"/>
        </w:rPr>
        <w:t>in order to advance appropriately toward attaining the goal(s) and be involved and make progress in the general curriculum, to participate in extracurricular  and other nonacademic activities, and be educated and participate with other children with and without disabilities. SAS includes strategies, aids, and services.</w:t>
      </w:r>
    </w:p>
    <w:p w14:paraId="10F1EE59" w14:textId="77777777" w:rsidR="00631BEE" w:rsidRPr="00280566" w:rsidRDefault="00631BEE" w:rsidP="00631BEE">
      <w:pPr>
        <w:ind w:firstLine="720"/>
        <w:rPr>
          <w:rFonts w:ascii="Arial" w:hAnsi="Arial" w:cs="Arial"/>
          <w:sz w:val="22"/>
          <w:szCs w:val="22"/>
        </w:rPr>
      </w:pPr>
    </w:p>
    <w:p w14:paraId="10F1EE5A" w14:textId="77777777" w:rsidR="00631BEE" w:rsidRPr="00280566" w:rsidRDefault="00631BEE" w:rsidP="00631BEE">
      <w:pPr>
        <w:rPr>
          <w:rFonts w:ascii="Arial" w:hAnsi="Arial" w:cs="Arial"/>
          <w:sz w:val="22"/>
          <w:szCs w:val="22"/>
        </w:rPr>
      </w:pPr>
      <w:r w:rsidRPr="00280566">
        <w:rPr>
          <w:rFonts w:ascii="Arial" w:hAnsi="Arial" w:cs="Arial"/>
          <w:sz w:val="22"/>
          <w:szCs w:val="22"/>
        </w:rPr>
        <w:t xml:space="preserve">If the child requires specific materials, resources, aids, strategies or services to gain access to the general education curriculum, as supported in evaluation data, the IEP should describe them as supplementary aids and services based on peer-reviewed research to the extent practicable.   </w:t>
      </w:r>
    </w:p>
    <w:p w14:paraId="10F1EE5B" w14:textId="77777777" w:rsidR="00631BEE" w:rsidRPr="00280566" w:rsidRDefault="00631BEE"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280566" w14:paraId="10F1EE5F" w14:textId="77777777" w:rsidTr="00542EE3">
        <w:tc>
          <w:tcPr>
            <w:tcW w:w="8028" w:type="dxa"/>
          </w:tcPr>
          <w:p w14:paraId="10F1EE5C" w14:textId="77777777" w:rsidR="00631BEE" w:rsidRPr="00280566" w:rsidRDefault="00631BEE" w:rsidP="00542EE3">
            <w:pPr>
              <w:rPr>
                <w:rFonts w:ascii="Arial" w:hAnsi="Arial" w:cs="Arial"/>
                <w:b/>
                <w:sz w:val="22"/>
                <w:szCs w:val="22"/>
              </w:rPr>
            </w:pPr>
            <w:r w:rsidRPr="00280566">
              <w:rPr>
                <w:rFonts w:ascii="Arial" w:hAnsi="Arial" w:cs="Arial"/>
              </w:rPr>
              <w:br w:type="page"/>
            </w:r>
          </w:p>
        </w:tc>
        <w:tc>
          <w:tcPr>
            <w:tcW w:w="1080" w:type="dxa"/>
          </w:tcPr>
          <w:p w14:paraId="10F1EE5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EE5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E63" w14:textId="77777777" w:rsidTr="00542EE3">
        <w:trPr>
          <w:trHeight w:val="395"/>
        </w:trPr>
        <w:tc>
          <w:tcPr>
            <w:tcW w:w="8028" w:type="dxa"/>
          </w:tcPr>
          <w:p w14:paraId="10F1EE60" w14:textId="77777777" w:rsidR="00631BEE" w:rsidRPr="00280566" w:rsidRDefault="00631BEE" w:rsidP="00542EE3">
            <w:pPr>
              <w:rPr>
                <w:rFonts w:ascii="Arial" w:hAnsi="Arial" w:cs="Arial"/>
                <w:sz w:val="20"/>
              </w:rPr>
            </w:pPr>
            <w:r w:rsidRPr="00280566">
              <w:rPr>
                <w:rFonts w:ascii="Arial" w:hAnsi="Arial" w:cs="Arial"/>
                <w:sz w:val="22"/>
                <w:szCs w:val="22"/>
              </w:rPr>
              <w:t>39.</w:t>
            </w:r>
            <w:r w:rsidRPr="00280566">
              <w:rPr>
                <w:rFonts w:ascii="Arial" w:hAnsi="Arial" w:cs="Arial"/>
                <w:sz w:val="20"/>
              </w:rPr>
              <w:t xml:space="preserve"> </w:t>
            </w:r>
            <w:r w:rsidRPr="00280566">
              <w:rPr>
                <w:rFonts w:ascii="Arial" w:hAnsi="Arial" w:cs="Arial"/>
                <w:sz w:val="22"/>
                <w:szCs w:val="22"/>
              </w:rPr>
              <w:t>Supplementary aids and services</w:t>
            </w:r>
          </w:p>
        </w:tc>
        <w:tc>
          <w:tcPr>
            <w:tcW w:w="1080" w:type="dxa"/>
          </w:tcPr>
          <w:p w14:paraId="10F1EE61" w14:textId="77777777" w:rsidR="00631BEE" w:rsidRPr="00280566" w:rsidRDefault="00631BEE" w:rsidP="00542EE3">
            <w:pPr>
              <w:ind w:left="-108"/>
              <w:rPr>
                <w:rFonts w:ascii="Arial" w:hAnsi="Arial" w:cs="Arial"/>
                <w:sz w:val="20"/>
              </w:rPr>
            </w:pPr>
          </w:p>
        </w:tc>
        <w:tc>
          <w:tcPr>
            <w:tcW w:w="1080" w:type="dxa"/>
          </w:tcPr>
          <w:p w14:paraId="10F1EE62" w14:textId="77777777" w:rsidR="00631BEE" w:rsidRPr="00280566" w:rsidRDefault="00631BEE" w:rsidP="00542EE3">
            <w:pPr>
              <w:rPr>
                <w:rFonts w:ascii="Arial" w:hAnsi="Arial" w:cs="Arial"/>
                <w:sz w:val="22"/>
                <w:szCs w:val="22"/>
              </w:rPr>
            </w:pPr>
          </w:p>
        </w:tc>
      </w:tr>
    </w:tbl>
    <w:p w14:paraId="10F1EE64" w14:textId="77777777" w:rsidR="00631BEE" w:rsidRPr="00280566" w:rsidRDefault="00631BEE" w:rsidP="00631BEE">
      <w:pPr>
        <w:rPr>
          <w:rFonts w:ascii="Arial" w:hAnsi="Arial" w:cs="Arial"/>
          <w:sz w:val="22"/>
          <w:szCs w:val="22"/>
        </w:rPr>
      </w:pPr>
    </w:p>
    <w:p w14:paraId="10F1EE65"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6A" w14:textId="77777777" w:rsidTr="00542EE3">
        <w:tc>
          <w:tcPr>
            <w:tcW w:w="10152" w:type="dxa"/>
          </w:tcPr>
          <w:p w14:paraId="10F1EE66"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E67" w14:textId="77777777" w:rsidR="00631BEE" w:rsidRPr="00280566" w:rsidRDefault="00631BEE" w:rsidP="00542EE3">
            <w:pPr>
              <w:tabs>
                <w:tab w:val="left" w:pos="360"/>
              </w:tabs>
              <w:rPr>
                <w:rFonts w:ascii="Arial" w:hAnsi="Arial" w:cs="Arial"/>
                <w:sz w:val="22"/>
                <w:szCs w:val="22"/>
              </w:rPr>
            </w:pPr>
          </w:p>
          <w:p w14:paraId="10F1EE68" w14:textId="77777777" w:rsidR="00631BEE" w:rsidRPr="00280566" w:rsidRDefault="00631BEE" w:rsidP="00542EE3">
            <w:pPr>
              <w:tabs>
                <w:tab w:val="left" w:pos="360"/>
              </w:tabs>
              <w:rPr>
                <w:rFonts w:ascii="Arial" w:hAnsi="Arial" w:cs="Arial"/>
                <w:sz w:val="22"/>
                <w:szCs w:val="22"/>
              </w:rPr>
            </w:pPr>
          </w:p>
          <w:p w14:paraId="10F1EE69" w14:textId="77777777" w:rsidR="00631BEE" w:rsidRPr="00280566" w:rsidRDefault="00631BEE" w:rsidP="00542EE3">
            <w:pPr>
              <w:tabs>
                <w:tab w:val="left" w:pos="360"/>
              </w:tabs>
              <w:rPr>
                <w:rFonts w:ascii="Arial" w:hAnsi="Arial" w:cs="Arial"/>
                <w:sz w:val="22"/>
                <w:szCs w:val="22"/>
              </w:rPr>
            </w:pPr>
          </w:p>
        </w:tc>
      </w:tr>
    </w:tbl>
    <w:p w14:paraId="10F1EE6B" w14:textId="77777777" w:rsidR="00631BEE" w:rsidRPr="00280566" w:rsidRDefault="00631BEE" w:rsidP="00631BEE">
      <w:pPr>
        <w:tabs>
          <w:tab w:val="left" w:pos="360"/>
        </w:tabs>
        <w:rPr>
          <w:rFonts w:ascii="Arial" w:hAnsi="Arial" w:cs="Arial"/>
          <w:sz w:val="22"/>
          <w:szCs w:val="22"/>
        </w:rPr>
      </w:pPr>
    </w:p>
    <w:p w14:paraId="10F1EE6C"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40</w:t>
      </w:r>
    </w:p>
    <w:p w14:paraId="10F1EE6D" w14:textId="77777777" w:rsidR="00631BEE" w:rsidRPr="00280566" w:rsidRDefault="00631BEE" w:rsidP="00631BEE">
      <w:pPr>
        <w:rPr>
          <w:rFonts w:ascii="Arial" w:hAnsi="Arial" w:cs="Arial"/>
          <w:sz w:val="22"/>
          <w:szCs w:val="22"/>
        </w:rPr>
      </w:pPr>
    </w:p>
    <w:p w14:paraId="10F1EE6E"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Accommodations for Administration of State Assessment and Assessments in the Classroom; current evaluation information; Accommodations Determination Form</w:t>
      </w:r>
    </w:p>
    <w:p w14:paraId="10F1EE6F" w14:textId="77777777" w:rsidR="00631BEE" w:rsidRPr="00280566" w:rsidRDefault="00631BEE" w:rsidP="00631BEE">
      <w:pPr>
        <w:tabs>
          <w:tab w:val="left" w:pos="360"/>
        </w:tabs>
        <w:rPr>
          <w:rFonts w:ascii="Arial" w:hAnsi="Arial" w:cs="Arial"/>
          <w:sz w:val="22"/>
          <w:szCs w:val="22"/>
        </w:rPr>
      </w:pPr>
    </w:p>
    <w:p w14:paraId="10F1EE7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71"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 xml:space="preserve">Mark “YES” if the accommodations for assessment are related to the individual student’s needs as supported by evaluation data, and the impact of the disability on specific areas of learning. </w:t>
      </w:r>
    </w:p>
    <w:p w14:paraId="10F1EE72"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Mark “NA” if no accommodations are documented.</w:t>
      </w:r>
    </w:p>
    <w:p w14:paraId="10F1EE73" w14:textId="77777777" w:rsidR="00631BEE" w:rsidRPr="00280566" w:rsidRDefault="00631BEE" w:rsidP="00631BEE">
      <w:pPr>
        <w:rPr>
          <w:rFonts w:ascii="Arial" w:hAnsi="Arial" w:cs="Arial"/>
          <w:sz w:val="22"/>
          <w:szCs w:val="22"/>
        </w:rPr>
      </w:pPr>
    </w:p>
    <w:p w14:paraId="10F1EE74"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Decisions concerning the use of accommodations shall be supported by evaluation information and the IEP (the student’s present level of performance, specific goals and objectives, specially designed instruction, related services or supplementary aids and services) as necessary for the student to access the general education curriculum.</w:t>
      </w:r>
    </w:p>
    <w:p w14:paraId="10F1EE75" w14:textId="77777777" w:rsidR="00631BEE" w:rsidRPr="00280566" w:rsidRDefault="00631BEE"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1080"/>
        <w:gridCol w:w="900"/>
        <w:gridCol w:w="720"/>
      </w:tblGrid>
      <w:tr w:rsidR="00631BEE" w:rsidRPr="00280566" w14:paraId="10F1EE7A" w14:textId="77777777" w:rsidTr="00542EE3">
        <w:tc>
          <w:tcPr>
            <w:tcW w:w="7488" w:type="dxa"/>
          </w:tcPr>
          <w:p w14:paraId="10F1EE76" w14:textId="77777777" w:rsidR="00631BEE" w:rsidRPr="00280566" w:rsidRDefault="00631BEE" w:rsidP="00542EE3">
            <w:pPr>
              <w:rPr>
                <w:rFonts w:ascii="Arial" w:hAnsi="Arial" w:cs="Arial"/>
                <w:b/>
                <w:sz w:val="22"/>
                <w:szCs w:val="22"/>
              </w:rPr>
            </w:pPr>
          </w:p>
        </w:tc>
        <w:tc>
          <w:tcPr>
            <w:tcW w:w="1080" w:type="dxa"/>
          </w:tcPr>
          <w:p w14:paraId="10F1EE77"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EE7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720" w:type="dxa"/>
          </w:tcPr>
          <w:p w14:paraId="10F1EE7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E7F" w14:textId="77777777" w:rsidTr="00542EE3">
        <w:trPr>
          <w:trHeight w:val="395"/>
        </w:trPr>
        <w:tc>
          <w:tcPr>
            <w:tcW w:w="7488" w:type="dxa"/>
          </w:tcPr>
          <w:p w14:paraId="10F1EE7B" w14:textId="77777777" w:rsidR="00631BEE" w:rsidRPr="00280566" w:rsidRDefault="00631BEE" w:rsidP="00542EE3">
            <w:pPr>
              <w:rPr>
                <w:rFonts w:ascii="Arial" w:hAnsi="Arial" w:cs="Arial"/>
                <w:sz w:val="20"/>
              </w:rPr>
            </w:pPr>
            <w:r w:rsidRPr="00280566">
              <w:rPr>
                <w:rFonts w:ascii="Arial" w:hAnsi="Arial" w:cs="Arial"/>
                <w:sz w:val="22"/>
                <w:szCs w:val="22"/>
              </w:rPr>
              <w:t>40.</w:t>
            </w:r>
            <w:r w:rsidRPr="00280566">
              <w:rPr>
                <w:rFonts w:ascii="Arial" w:hAnsi="Arial" w:cs="Arial"/>
                <w:sz w:val="20"/>
              </w:rPr>
              <w:t xml:space="preserve"> </w:t>
            </w:r>
            <w:r w:rsidRPr="00280566">
              <w:rPr>
                <w:rFonts w:ascii="Arial" w:hAnsi="Arial" w:cs="Arial"/>
                <w:sz w:val="22"/>
                <w:szCs w:val="22"/>
              </w:rPr>
              <w:t>Statement of individual accommodations for participation in the state or district-wide assessment</w:t>
            </w:r>
          </w:p>
        </w:tc>
        <w:tc>
          <w:tcPr>
            <w:tcW w:w="1080" w:type="dxa"/>
          </w:tcPr>
          <w:p w14:paraId="10F1EE7C" w14:textId="77777777" w:rsidR="00631BEE" w:rsidRPr="00280566" w:rsidRDefault="00631BEE" w:rsidP="00542EE3">
            <w:pPr>
              <w:ind w:left="-108"/>
              <w:rPr>
                <w:rFonts w:ascii="Arial" w:hAnsi="Arial" w:cs="Arial"/>
                <w:sz w:val="20"/>
              </w:rPr>
            </w:pPr>
          </w:p>
        </w:tc>
        <w:tc>
          <w:tcPr>
            <w:tcW w:w="900" w:type="dxa"/>
          </w:tcPr>
          <w:p w14:paraId="10F1EE7D" w14:textId="77777777" w:rsidR="00631BEE" w:rsidRPr="00280566" w:rsidRDefault="00631BEE" w:rsidP="00542EE3">
            <w:pPr>
              <w:rPr>
                <w:rFonts w:ascii="Arial" w:hAnsi="Arial" w:cs="Arial"/>
                <w:sz w:val="22"/>
                <w:szCs w:val="22"/>
              </w:rPr>
            </w:pPr>
          </w:p>
        </w:tc>
        <w:tc>
          <w:tcPr>
            <w:tcW w:w="720" w:type="dxa"/>
          </w:tcPr>
          <w:p w14:paraId="10F1EE7E" w14:textId="77777777" w:rsidR="00631BEE" w:rsidRPr="00280566" w:rsidRDefault="00631BEE" w:rsidP="00542EE3">
            <w:pPr>
              <w:rPr>
                <w:rFonts w:ascii="Arial" w:hAnsi="Arial" w:cs="Arial"/>
                <w:sz w:val="22"/>
                <w:szCs w:val="22"/>
              </w:rPr>
            </w:pPr>
          </w:p>
        </w:tc>
      </w:tr>
    </w:tbl>
    <w:p w14:paraId="10F1EE80"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85" w14:textId="77777777" w:rsidTr="00542EE3">
        <w:tc>
          <w:tcPr>
            <w:tcW w:w="10152" w:type="dxa"/>
          </w:tcPr>
          <w:p w14:paraId="10F1EE81"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E82" w14:textId="77777777" w:rsidR="00631BEE" w:rsidRPr="00280566" w:rsidRDefault="00631BEE" w:rsidP="00542EE3">
            <w:pPr>
              <w:tabs>
                <w:tab w:val="left" w:pos="360"/>
              </w:tabs>
              <w:rPr>
                <w:rFonts w:ascii="Arial" w:hAnsi="Arial" w:cs="Arial"/>
                <w:sz w:val="22"/>
                <w:szCs w:val="22"/>
              </w:rPr>
            </w:pPr>
          </w:p>
          <w:p w14:paraId="10F1EE83" w14:textId="77777777" w:rsidR="00631BEE" w:rsidRPr="00280566" w:rsidRDefault="00631BEE" w:rsidP="00542EE3">
            <w:pPr>
              <w:tabs>
                <w:tab w:val="left" w:pos="360"/>
              </w:tabs>
              <w:rPr>
                <w:rFonts w:ascii="Arial" w:hAnsi="Arial" w:cs="Arial"/>
                <w:sz w:val="22"/>
                <w:szCs w:val="22"/>
              </w:rPr>
            </w:pPr>
          </w:p>
          <w:p w14:paraId="10F1EE84" w14:textId="77777777" w:rsidR="00631BEE" w:rsidRPr="00280566" w:rsidRDefault="00631BEE" w:rsidP="00542EE3">
            <w:pPr>
              <w:tabs>
                <w:tab w:val="left" w:pos="360"/>
              </w:tabs>
              <w:rPr>
                <w:rFonts w:ascii="Arial" w:hAnsi="Arial" w:cs="Arial"/>
                <w:sz w:val="22"/>
                <w:szCs w:val="22"/>
              </w:rPr>
            </w:pPr>
          </w:p>
        </w:tc>
      </w:tr>
    </w:tbl>
    <w:p w14:paraId="10F1EE86" w14:textId="77777777" w:rsidR="00631BEE" w:rsidRPr="00280566" w:rsidRDefault="00631BEE" w:rsidP="00631BEE">
      <w:pPr>
        <w:tabs>
          <w:tab w:val="left" w:pos="360"/>
        </w:tabs>
        <w:jc w:val="center"/>
        <w:rPr>
          <w:rFonts w:ascii="Arial" w:hAnsi="Arial" w:cs="Arial"/>
          <w:b/>
          <w:sz w:val="28"/>
          <w:szCs w:val="28"/>
        </w:rPr>
      </w:pPr>
    </w:p>
    <w:p w14:paraId="10F1EE87"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t>Item 41</w:t>
      </w:r>
    </w:p>
    <w:p w14:paraId="10F1EE88" w14:textId="77777777" w:rsidR="00631BEE" w:rsidRPr="00280566" w:rsidRDefault="00631BEE" w:rsidP="00631BEE">
      <w:pPr>
        <w:tabs>
          <w:tab w:val="left" w:pos="360"/>
        </w:tabs>
        <w:rPr>
          <w:rFonts w:ascii="Arial" w:hAnsi="Arial" w:cs="Arial"/>
          <w:sz w:val="22"/>
          <w:szCs w:val="22"/>
        </w:rPr>
      </w:pPr>
    </w:p>
    <w:p w14:paraId="10F1EE8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Accommodations for Administration of State Assessment and Assessments in the Classroom; Participation Guidelines for Alternate Assessment</w:t>
      </w:r>
    </w:p>
    <w:p w14:paraId="10F1EE8A" w14:textId="77777777" w:rsidR="00631BEE" w:rsidRPr="00280566" w:rsidRDefault="00631BEE" w:rsidP="00631BEE">
      <w:pPr>
        <w:rPr>
          <w:rFonts w:ascii="Arial" w:hAnsi="Arial" w:cs="Arial"/>
          <w:sz w:val="22"/>
          <w:szCs w:val="22"/>
        </w:rPr>
      </w:pPr>
    </w:p>
    <w:p w14:paraId="10F1EE8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8C"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 xml:space="preserve">Mark “YES” if documentation shows the ARC provided a statement of its decision and the reasons for the decision, to determine the child met all criteria for “Eligibility for Alternate Assessment”. </w:t>
      </w:r>
    </w:p>
    <w:p w14:paraId="10F1EE8D"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Mark “NA” if the student is not eligible for the Alternate Assessment Program.</w:t>
      </w:r>
    </w:p>
    <w:p w14:paraId="10F1EE8E" w14:textId="77777777" w:rsidR="00631BEE" w:rsidRPr="00280566" w:rsidRDefault="00631BEE" w:rsidP="00631BEE">
      <w:pPr>
        <w:tabs>
          <w:tab w:val="left" w:pos="360"/>
        </w:tabs>
        <w:rPr>
          <w:rFonts w:ascii="Arial" w:hAnsi="Arial" w:cs="Arial"/>
          <w:b/>
          <w:sz w:val="22"/>
          <w:szCs w:val="22"/>
        </w:rPr>
      </w:pPr>
    </w:p>
    <w:p w14:paraId="10F1EE8F"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xml:space="preserve">:  This decision is reviewed annually and documentation is completed at every annual review meeting.  </w:t>
      </w:r>
    </w:p>
    <w:p w14:paraId="10F1EE90" w14:textId="77777777" w:rsidR="00631BEE" w:rsidRPr="00280566" w:rsidRDefault="00631BEE" w:rsidP="00631BEE">
      <w:pPr>
        <w:tabs>
          <w:tab w:val="left" w:pos="360"/>
        </w:tabs>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1080"/>
        <w:gridCol w:w="900"/>
        <w:gridCol w:w="720"/>
      </w:tblGrid>
      <w:tr w:rsidR="00631BEE" w:rsidRPr="00280566" w14:paraId="10F1EE95" w14:textId="77777777" w:rsidTr="00542EE3">
        <w:tc>
          <w:tcPr>
            <w:tcW w:w="7488" w:type="dxa"/>
          </w:tcPr>
          <w:p w14:paraId="10F1EE91" w14:textId="77777777" w:rsidR="00631BEE" w:rsidRPr="00280566" w:rsidRDefault="00631BEE" w:rsidP="00542EE3">
            <w:pPr>
              <w:rPr>
                <w:rFonts w:ascii="Arial" w:hAnsi="Arial" w:cs="Arial"/>
                <w:b/>
                <w:sz w:val="22"/>
                <w:szCs w:val="22"/>
              </w:rPr>
            </w:pPr>
            <w:r w:rsidRPr="00280566">
              <w:rPr>
                <w:rFonts w:ascii="Arial" w:hAnsi="Arial" w:cs="Arial"/>
              </w:rPr>
              <w:br w:type="page"/>
            </w:r>
          </w:p>
        </w:tc>
        <w:tc>
          <w:tcPr>
            <w:tcW w:w="1080" w:type="dxa"/>
          </w:tcPr>
          <w:p w14:paraId="10F1EE9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EE9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720" w:type="dxa"/>
          </w:tcPr>
          <w:p w14:paraId="10F1EE9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E9A" w14:textId="77777777" w:rsidTr="00542EE3">
        <w:trPr>
          <w:trHeight w:val="395"/>
        </w:trPr>
        <w:tc>
          <w:tcPr>
            <w:tcW w:w="7488" w:type="dxa"/>
          </w:tcPr>
          <w:p w14:paraId="10F1EE96" w14:textId="77777777" w:rsidR="00631BEE" w:rsidRPr="00280566" w:rsidRDefault="00631BEE" w:rsidP="00542EE3">
            <w:pPr>
              <w:rPr>
                <w:rFonts w:ascii="Arial" w:hAnsi="Arial" w:cs="Arial"/>
                <w:sz w:val="20"/>
              </w:rPr>
            </w:pPr>
            <w:r w:rsidRPr="00280566">
              <w:rPr>
                <w:rFonts w:ascii="Arial" w:hAnsi="Arial" w:cs="Arial"/>
                <w:sz w:val="22"/>
                <w:szCs w:val="22"/>
              </w:rPr>
              <w:t>41.</w:t>
            </w:r>
            <w:r w:rsidRPr="00280566">
              <w:rPr>
                <w:rFonts w:ascii="Arial" w:hAnsi="Arial" w:cs="Arial"/>
                <w:sz w:val="20"/>
              </w:rPr>
              <w:t xml:space="preserve"> </w:t>
            </w:r>
            <w:r w:rsidRPr="00280566">
              <w:rPr>
                <w:rFonts w:ascii="Arial" w:hAnsi="Arial" w:cs="Arial"/>
                <w:sz w:val="22"/>
                <w:szCs w:val="22"/>
              </w:rPr>
              <w:t>Statement of decisions and reasons for meeting the requirements for Alternate Assessment Program</w:t>
            </w:r>
          </w:p>
        </w:tc>
        <w:tc>
          <w:tcPr>
            <w:tcW w:w="1080" w:type="dxa"/>
          </w:tcPr>
          <w:p w14:paraId="10F1EE97" w14:textId="77777777" w:rsidR="00631BEE" w:rsidRPr="00280566" w:rsidRDefault="00631BEE" w:rsidP="00542EE3">
            <w:pPr>
              <w:ind w:left="-108"/>
              <w:rPr>
                <w:rFonts w:ascii="Arial" w:hAnsi="Arial" w:cs="Arial"/>
                <w:sz w:val="20"/>
              </w:rPr>
            </w:pPr>
          </w:p>
        </w:tc>
        <w:tc>
          <w:tcPr>
            <w:tcW w:w="900" w:type="dxa"/>
          </w:tcPr>
          <w:p w14:paraId="10F1EE98" w14:textId="77777777" w:rsidR="00631BEE" w:rsidRPr="00280566" w:rsidRDefault="00631BEE" w:rsidP="00542EE3">
            <w:pPr>
              <w:rPr>
                <w:rFonts w:ascii="Arial" w:hAnsi="Arial" w:cs="Arial"/>
                <w:sz w:val="22"/>
                <w:szCs w:val="22"/>
              </w:rPr>
            </w:pPr>
          </w:p>
        </w:tc>
        <w:tc>
          <w:tcPr>
            <w:tcW w:w="720" w:type="dxa"/>
          </w:tcPr>
          <w:p w14:paraId="10F1EE99" w14:textId="77777777" w:rsidR="00631BEE" w:rsidRPr="00280566" w:rsidRDefault="00631BEE" w:rsidP="00542EE3">
            <w:pPr>
              <w:rPr>
                <w:rFonts w:ascii="Arial" w:hAnsi="Arial" w:cs="Arial"/>
                <w:sz w:val="22"/>
                <w:szCs w:val="22"/>
              </w:rPr>
            </w:pPr>
          </w:p>
        </w:tc>
      </w:tr>
    </w:tbl>
    <w:p w14:paraId="10F1EE9B"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A0" w14:textId="77777777" w:rsidTr="00542EE3">
        <w:tc>
          <w:tcPr>
            <w:tcW w:w="10152" w:type="dxa"/>
          </w:tcPr>
          <w:p w14:paraId="10F1EE9C"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E9D" w14:textId="77777777" w:rsidR="00631BEE" w:rsidRPr="00280566" w:rsidRDefault="00631BEE" w:rsidP="00542EE3">
            <w:pPr>
              <w:tabs>
                <w:tab w:val="left" w:pos="360"/>
              </w:tabs>
              <w:rPr>
                <w:rFonts w:ascii="Arial" w:hAnsi="Arial" w:cs="Arial"/>
                <w:sz w:val="22"/>
                <w:szCs w:val="22"/>
              </w:rPr>
            </w:pPr>
          </w:p>
          <w:p w14:paraId="10F1EE9E" w14:textId="77777777" w:rsidR="00631BEE" w:rsidRPr="00280566" w:rsidRDefault="00631BEE" w:rsidP="00542EE3">
            <w:pPr>
              <w:tabs>
                <w:tab w:val="left" w:pos="360"/>
              </w:tabs>
              <w:rPr>
                <w:rFonts w:ascii="Arial" w:hAnsi="Arial" w:cs="Arial"/>
                <w:sz w:val="22"/>
                <w:szCs w:val="22"/>
              </w:rPr>
            </w:pPr>
          </w:p>
          <w:p w14:paraId="10F1EE9F" w14:textId="77777777" w:rsidR="00631BEE" w:rsidRPr="00280566" w:rsidRDefault="00631BEE" w:rsidP="00542EE3">
            <w:pPr>
              <w:tabs>
                <w:tab w:val="left" w:pos="360"/>
              </w:tabs>
              <w:rPr>
                <w:rFonts w:ascii="Arial" w:hAnsi="Arial" w:cs="Arial"/>
                <w:sz w:val="22"/>
                <w:szCs w:val="22"/>
              </w:rPr>
            </w:pPr>
          </w:p>
        </w:tc>
      </w:tr>
    </w:tbl>
    <w:p w14:paraId="10F1EEA1"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t>Item 42</w:t>
      </w:r>
    </w:p>
    <w:p w14:paraId="10F1EEA2" w14:textId="77777777" w:rsidR="00631BEE" w:rsidRPr="00280566" w:rsidRDefault="00631BEE" w:rsidP="00631BEE">
      <w:pPr>
        <w:tabs>
          <w:tab w:val="left" w:pos="360"/>
        </w:tabs>
        <w:rPr>
          <w:rFonts w:ascii="Arial" w:hAnsi="Arial" w:cs="Arial"/>
          <w:sz w:val="22"/>
          <w:szCs w:val="22"/>
        </w:rPr>
      </w:pPr>
    </w:p>
    <w:p w14:paraId="10F1EEA3"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Program Modifications and Supports for School Personnel.</w:t>
      </w:r>
    </w:p>
    <w:p w14:paraId="10F1EEA4" w14:textId="77777777" w:rsidR="00631BEE" w:rsidRPr="00280566" w:rsidRDefault="00631BEE" w:rsidP="00631BEE">
      <w:pPr>
        <w:rPr>
          <w:rFonts w:ascii="Arial" w:hAnsi="Arial" w:cs="Arial"/>
          <w:sz w:val="22"/>
          <w:szCs w:val="22"/>
        </w:rPr>
      </w:pPr>
    </w:p>
    <w:p w14:paraId="10F1EEA5"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A6"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 xml:space="preserve">Mark “YES” if documentation shows the program modifications or supports for school personnel for services provided </w:t>
      </w:r>
      <w:r w:rsidRPr="00280566">
        <w:rPr>
          <w:rFonts w:ascii="Arial" w:hAnsi="Arial" w:cs="Arial"/>
          <w:sz w:val="22"/>
          <w:szCs w:val="22"/>
          <w:u w:val="single"/>
        </w:rPr>
        <w:t>on behalf</w:t>
      </w:r>
      <w:r w:rsidRPr="00280566">
        <w:rPr>
          <w:rFonts w:ascii="Arial" w:hAnsi="Arial" w:cs="Arial"/>
          <w:sz w:val="22"/>
          <w:szCs w:val="22"/>
        </w:rPr>
        <w:t xml:space="preserve"> of the child to meet his/her unique needs.  </w:t>
      </w:r>
    </w:p>
    <w:p w14:paraId="10F1EEA7" w14:textId="77777777" w:rsidR="00631BEE" w:rsidRPr="00280566" w:rsidRDefault="00631BEE" w:rsidP="00631BEE">
      <w:pPr>
        <w:numPr>
          <w:ilvl w:val="0"/>
          <w:numId w:val="27"/>
        </w:numPr>
        <w:rPr>
          <w:rFonts w:ascii="Arial" w:hAnsi="Arial" w:cs="Arial"/>
          <w:sz w:val="22"/>
          <w:szCs w:val="22"/>
        </w:rPr>
      </w:pPr>
      <w:r w:rsidRPr="00280566">
        <w:rPr>
          <w:rFonts w:ascii="Arial" w:hAnsi="Arial" w:cs="Arial"/>
          <w:sz w:val="22"/>
          <w:szCs w:val="22"/>
        </w:rPr>
        <w:t xml:space="preserve">If the ARC determines that no program modification and supports are needed, this should be documented in the IEP as “no modifications or supports are needed” or a similar statement.  </w:t>
      </w:r>
    </w:p>
    <w:p w14:paraId="10F1EEA8" w14:textId="77777777" w:rsidR="00631BEE" w:rsidRPr="00280566" w:rsidRDefault="00631BEE" w:rsidP="00631BEE">
      <w:pPr>
        <w:rPr>
          <w:rFonts w:ascii="Arial" w:hAnsi="Arial" w:cs="Arial"/>
          <w:sz w:val="22"/>
          <w:szCs w:val="22"/>
        </w:rPr>
      </w:pPr>
    </w:p>
    <w:p w14:paraId="10F1EEA9"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EEAA" w14:textId="77777777" w:rsidR="00631BEE" w:rsidRPr="00280566" w:rsidRDefault="00631BEE" w:rsidP="00631BEE">
      <w:pPr>
        <w:numPr>
          <w:ilvl w:val="0"/>
          <w:numId w:val="59"/>
        </w:numPr>
        <w:rPr>
          <w:rFonts w:ascii="Arial" w:hAnsi="Arial" w:cs="Arial"/>
          <w:sz w:val="22"/>
          <w:szCs w:val="22"/>
        </w:rPr>
      </w:pPr>
      <w:r w:rsidRPr="00280566">
        <w:rPr>
          <w:rFonts w:ascii="Arial" w:hAnsi="Arial" w:cs="Arial"/>
          <w:sz w:val="22"/>
          <w:szCs w:val="22"/>
        </w:rPr>
        <w:t>This section cannot be left blank.</w:t>
      </w:r>
    </w:p>
    <w:p w14:paraId="10F1EEAB" w14:textId="77777777" w:rsidR="00631BEE" w:rsidRPr="00280566" w:rsidRDefault="00631BEE" w:rsidP="00631BEE">
      <w:pPr>
        <w:numPr>
          <w:ilvl w:val="0"/>
          <w:numId w:val="58"/>
        </w:numPr>
        <w:tabs>
          <w:tab w:val="left" w:pos="360"/>
        </w:tabs>
        <w:rPr>
          <w:rFonts w:ascii="Arial" w:hAnsi="Arial" w:cs="Arial"/>
          <w:sz w:val="22"/>
          <w:szCs w:val="22"/>
        </w:rPr>
      </w:pPr>
      <w:r w:rsidRPr="00280566">
        <w:rPr>
          <w:rFonts w:ascii="Arial" w:hAnsi="Arial" w:cs="Arial"/>
          <w:sz w:val="22"/>
          <w:szCs w:val="22"/>
        </w:rPr>
        <w:t>Documentation on the IEP modifications and supports may include s</w:t>
      </w:r>
      <w:r w:rsidRPr="00280566">
        <w:rPr>
          <w:rFonts w:ascii="Arial" w:hAnsi="Arial" w:cs="Arial"/>
          <w:bCs/>
          <w:sz w:val="22"/>
          <w:szCs w:val="22"/>
        </w:rPr>
        <w:t>pecialized training, use of school time</w:t>
      </w:r>
      <w:r w:rsidRPr="00280566">
        <w:rPr>
          <w:rFonts w:ascii="Arial" w:hAnsi="Arial" w:cs="Arial"/>
          <w:sz w:val="22"/>
          <w:szCs w:val="22"/>
        </w:rPr>
        <w:t>, and/or u</w:t>
      </w:r>
      <w:r w:rsidRPr="00280566">
        <w:rPr>
          <w:rFonts w:ascii="Arial" w:hAnsi="Arial" w:cs="Arial"/>
          <w:bCs/>
          <w:sz w:val="22"/>
          <w:szCs w:val="22"/>
        </w:rPr>
        <w:t xml:space="preserve">se of school staff.  School staff needing specialized training may include </w:t>
      </w:r>
      <w:r w:rsidRPr="00280566">
        <w:rPr>
          <w:rFonts w:ascii="Arial" w:hAnsi="Arial" w:cs="Arial"/>
          <w:sz w:val="22"/>
          <w:szCs w:val="22"/>
        </w:rPr>
        <w:t xml:space="preserve">bus drivers, paraprofessionals, administrators, related service providers, cafeteria staff, general education teachers, special education teachers, etc.  </w:t>
      </w:r>
    </w:p>
    <w:p w14:paraId="10F1EEAC" w14:textId="77777777" w:rsidR="00631BEE" w:rsidRPr="00280566" w:rsidRDefault="00631BEE" w:rsidP="00631BEE">
      <w:pPr>
        <w:numPr>
          <w:ilvl w:val="0"/>
          <w:numId w:val="58"/>
        </w:numPr>
        <w:tabs>
          <w:tab w:val="left" w:pos="360"/>
        </w:tabs>
        <w:rPr>
          <w:rFonts w:ascii="Arial" w:hAnsi="Arial" w:cs="Arial"/>
          <w:sz w:val="22"/>
          <w:szCs w:val="22"/>
        </w:rPr>
      </w:pPr>
      <w:r w:rsidRPr="00280566">
        <w:rPr>
          <w:rFonts w:ascii="Arial" w:hAnsi="Arial" w:cs="Arial"/>
          <w:sz w:val="22"/>
          <w:szCs w:val="22"/>
        </w:rPr>
        <w:lastRenderedPageBreak/>
        <w:t xml:space="preserve">If the child is receiving services through a co-teaching model, the model is described under Program Modifications and Supports for School Personnel.  </w:t>
      </w:r>
    </w:p>
    <w:p w14:paraId="10F1EEAD" w14:textId="77777777" w:rsidR="00631BEE" w:rsidRPr="00280566" w:rsidRDefault="00631BEE" w:rsidP="00631BEE">
      <w:pPr>
        <w:numPr>
          <w:ilvl w:val="0"/>
          <w:numId w:val="58"/>
        </w:numPr>
        <w:tabs>
          <w:tab w:val="left" w:pos="360"/>
        </w:tabs>
        <w:rPr>
          <w:rFonts w:ascii="Arial" w:hAnsi="Arial" w:cs="Arial"/>
          <w:sz w:val="22"/>
          <w:szCs w:val="22"/>
        </w:rPr>
      </w:pPr>
      <w:r w:rsidRPr="00280566">
        <w:rPr>
          <w:rFonts w:ascii="Arial" w:hAnsi="Arial" w:cs="Arial"/>
          <w:sz w:val="22"/>
          <w:szCs w:val="22"/>
        </w:rPr>
        <w:t xml:space="preserve">If consultation is the service delivery method, this section explains the anticipated frequency and type of consultation.  (For more information regarding consultation, see </w:t>
      </w:r>
      <w:r w:rsidRPr="00280566">
        <w:rPr>
          <w:rFonts w:ascii="Arial" w:hAnsi="Arial" w:cs="Arial"/>
          <w:i/>
          <w:sz w:val="22"/>
          <w:szCs w:val="22"/>
        </w:rPr>
        <w:t>Collaborative Teaching Practices for Exceptional Children Question and Answer Document, June 2011</w:t>
      </w:r>
      <w:r w:rsidRPr="00280566">
        <w:rPr>
          <w:rFonts w:ascii="Arial" w:hAnsi="Arial" w:cs="Arial"/>
          <w:sz w:val="22"/>
          <w:szCs w:val="22"/>
        </w:rPr>
        <w:t xml:space="preserve"> page 12, item #23).</w:t>
      </w:r>
    </w:p>
    <w:p w14:paraId="10F1EEAE" w14:textId="77777777" w:rsidR="00631BEE" w:rsidRPr="00280566" w:rsidRDefault="00631BEE" w:rsidP="00631BEE">
      <w:pPr>
        <w:tabs>
          <w:tab w:val="left" w:pos="360"/>
        </w:tabs>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280566" w14:paraId="10F1EEB2" w14:textId="77777777" w:rsidTr="00542EE3">
        <w:tc>
          <w:tcPr>
            <w:tcW w:w="8028" w:type="dxa"/>
          </w:tcPr>
          <w:p w14:paraId="10F1EEAF" w14:textId="77777777" w:rsidR="00631BEE" w:rsidRPr="00280566" w:rsidRDefault="00631BEE" w:rsidP="00542EE3">
            <w:pPr>
              <w:rPr>
                <w:rFonts w:ascii="Arial" w:hAnsi="Arial" w:cs="Arial"/>
                <w:b/>
                <w:sz w:val="22"/>
                <w:szCs w:val="22"/>
              </w:rPr>
            </w:pPr>
          </w:p>
        </w:tc>
        <w:tc>
          <w:tcPr>
            <w:tcW w:w="1080" w:type="dxa"/>
          </w:tcPr>
          <w:p w14:paraId="10F1EEB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EEB1"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EBA" w14:textId="77777777" w:rsidTr="00542EE3">
        <w:trPr>
          <w:trHeight w:val="395"/>
        </w:trPr>
        <w:tc>
          <w:tcPr>
            <w:tcW w:w="8028" w:type="dxa"/>
          </w:tcPr>
          <w:p w14:paraId="10F1EEB3" w14:textId="77777777" w:rsidR="00631BEE" w:rsidRPr="00280566" w:rsidRDefault="00631BEE" w:rsidP="00542EE3">
            <w:pPr>
              <w:rPr>
                <w:rFonts w:ascii="Arial" w:hAnsi="Arial" w:cs="Arial"/>
                <w:sz w:val="22"/>
                <w:szCs w:val="22"/>
              </w:rPr>
            </w:pPr>
            <w:r w:rsidRPr="00280566">
              <w:rPr>
                <w:rFonts w:ascii="Arial" w:hAnsi="Arial" w:cs="Arial"/>
                <w:sz w:val="22"/>
                <w:szCs w:val="22"/>
              </w:rPr>
              <w:t>42.</w:t>
            </w:r>
            <w:r w:rsidRPr="00280566">
              <w:rPr>
                <w:rFonts w:ascii="Arial" w:hAnsi="Arial" w:cs="Arial"/>
                <w:sz w:val="20"/>
              </w:rPr>
              <w:t xml:space="preserve"> </w:t>
            </w:r>
            <w:r w:rsidRPr="00280566">
              <w:rPr>
                <w:rFonts w:ascii="Arial" w:hAnsi="Arial" w:cs="Arial"/>
                <w:sz w:val="22"/>
                <w:szCs w:val="22"/>
              </w:rPr>
              <w:t>Statement of program modifications and supports for school personnel to be provided for the child to:</w:t>
            </w:r>
          </w:p>
          <w:p w14:paraId="10F1EEB4" w14:textId="77777777" w:rsidR="00631BEE" w:rsidRPr="00280566" w:rsidRDefault="00631BEE" w:rsidP="00631BEE">
            <w:pPr>
              <w:numPr>
                <w:ilvl w:val="0"/>
                <w:numId w:val="51"/>
              </w:numPr>
              <w:rPr>
                <w:rFonts w:ascii="Arial" w:hAnsi="Arial" w:cs="Arial"/>
                <w:sz w:val="22"/>
                <w:szCs w:val="22"/>
              </w:rPr>
            </w:pPr>
            <w:r w:rsidRPr="00280566">
              <w:rPr>
                <w:rFonts w:ascii="Arial" w:hAnsi="Arial" w:cs="Arial"/>
                <w:sz w:val="22"/>
                <w:szCs w:val="22"/>
              </w:rPr>
              <w:t>Advance appropriately toward attaining the annual goals;</w:t>
            </w:r>
          </w:p>
          <w:p w14:paraId="10F1EEB5" w14:textId="77777777" w:rsidR="00631BEE" w:rsidRPr="00280566" w:rsidRDefault="00631BEE" w:rsidP="00631BEE">
            <w:pPr>
              <w:numPr>
                <w:ilvl w:val="0"/>
                <w:numId w:val="51"/>
              </w:numPr>
              <w:rPr>
                <w:rFonts w:ascii="Arial" w:hAnsi="Arial" w:cs="Arial"/>
                <w:sz w:val="22"/>
                <w:szCs w:val="22"/>
              </w:rPr>
            </w:pPr>
            <w:r w:rsidRPr="00280566">
              <w:rPr>
                <w:rFonts w:ascii="Arial" w:hAnsi="Arial" w:cs="Arial"/>
                <w:sz w:val="22"/>
                <w:szCs w:val="22"/>
              </w:rPr>
              <w:t>Be involved and progress in the general curriculum;</w:t>
            </w:r>
          </w:p>
          <w:p w14:paraId="10F1EEB6" w14:textId="77777777" w:rsidR="00631BEE" w:rsidRPr="00280566" w:rsidRDefault="00631BEE" w:rsidP="00631BEE">
            <w:pPr>
              <w:numPr>
                <w:ilvl w:val="0"/>
                <w:numId w:val="51"/>
              </w:numPr>
              <w:rPr>
                <w:rFonts w:ascii="Arial" w:hAnsi="Arial" w:cs="Arial"/>
                <w:sz w:val="22"/>
                <w:szCs w:val="22"/>
              </w:rPr>
            </w:pPr>
            <w:r w:rsidRPr="00280566">
              <w:rPr>
                <w:rFonts w:ascii="Arial" w:hAnsi="Arial" w:cs="Arial"/>
                <w:sz w:val="22"/>
                <w:szCs w:val="22"/>
              </w:rPr>
              <w:t xml:space="preserve">Participate in extracurricular and other nonacademic activities; and </w:t>
            </w:r>
          </w:p>
          <w:p w14:paraId="10F1EEB7" w14:textId="77777777" w:rsidR="00631BEE" w:rsidRPr="00280566" w:rsidRDefault="00631BEE" w:rsidP="00631BEE">
            <w:pPr>
              <w:numPr>
                <w:ilvl w:val="0"/>
                <w:numId w:val="51"/>
              </w:numPr>
              <w:rPr>
                <w:rFonts w:ascii="Arial" w:hAnsi="Arial" w:cs="Arial"/>
                <w:sz w:val="20"/>
              </w:rPr>
            </w:pPr>
            <w:r w:rsidRPr="00280566">
              <w:rPr>
                <w:rFonts w:ascii="Arial" w:hAnsi="Arial" w:cs="Arial"/>
                <w:sz w:val="22"/>
                <w:szCs w:val="22"/>
              </w:rPr>
              <w:t>Be educated and participate with other children with or without disabilities</w:t>
            </w:r>
            <w:r w:rsidRPr="00280566">
              <w:rPr>
                <w:rFonts w:ascii="Arial" w:hAnsi="Arial" w:cs="Arial"/>
                <w:sz w:val="20"/>
              </w:rPr>
              <w:t>.</w:t>
            </w:r>
          </w:p>
        </w:tc>
        <w:tc>
          <w:tcPr>
            <w:tcW w:w="1080" w:type="dxa"/>
          </w:tcPr>
          <w:p w14:paraId="10F1EEB8" w14:textId="77777777" w:rsidR="00631BEE" w:rsidRPr="00280566" w:rsidRDefault="00631BEE" w:rsidP="00542EE3">
            <w:pPr>
              <w:ind w:left="-108"/>
              <w:rPr>
                <w:rFonts w:ascii="Arial" w:hAnsi="Arial" w:cs="Arial"/>
                <w:sz w:val="20"/>
              </w:rPr>
            </w:pPr>
          </w:p>
        </w:tc>
        <w:tc>
          <w:tcPr>
            <w:tcW w:w="1080" w:type="dxa"/>
          </w:tcPr>
          <w:p w14:paraId="10F1EEB9" w14:textId="77777777" w:rsidR="00631BEE" w:rsidRPr="00280566" w:rsidRDefault="00631BEE" w:rsidP="00542EE3">
            <w:pPr>
              <w:rPr>
                <w:rFonts w:ascii="Arial" w:hAnsi="Arial" w:cs="Arial"/>
                <w:sz w:val="22"/>
                <w:szCs w:val="22"/>
              </w:rPr>
            </w:pPr>
          </w:p>
        </w:tc>
      </w:tr>
    </w:tbl>
    <w:p w14:paraId="10F1EEBB"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C0" w14:textId="77777777" w:rsidTr="00542EE3">
        <w:tc>
          <w:tcPr>
            <w:tcW w:w="10152" w:type="dxa"/>
          </w:tcPr>
          <w:p w14:paraId="10F1EEBC"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EBD" w14:textId="77777777" w:rsidR="00631BEE" w:rsidRPr="00280566" w:rsidRDefault="00631BEE" w:rsidP="00542EE3">
            <w:pPr>
              <w:tabs>
                <w:tab w:val="left" w:pos="360"/>
              </w:tabs>
              <w:rPr>
                <w:rFonts w:ascii="Arial" w:hAnsi="Arial" w:cs="Arial"/>
                <w:sz w:val="22"/>
                <w:szCs w:val="22"/>
              </w:rPr>
            </w:pPr>
          </w:p>
          <w:p w14:paraId="10F1EEBE" w14:textId="77777777" w:rsidR="00631BEE" w:rsidRPr="00280566" w:rsidRDefault="00631BEE" w:rsidP="00542EE3">
            <w:pPr>
              <w:tabs>
                <w:tab w:val="left" w:pos="360"/>
              </w:tabs>
              <w:rPr>
                <w:rFonts w:ascii="Arial" w:hAnsi="Arial" w:cs="Arial"/>
                <w:sz w:val="22"/>
                <w:szCs w:val="22"/>
              </w:rPr>
            </w:pPr>
          </w:p>
          <w:p w14:paraId="10F1EEBF" w14:textId="77777777" w:rsidR="00631BEE" w:rsidRPr="00280566" w:rsidRDefault="00631BEE" w:rsidP="00542EE3">
            <w:pPr>
              <w:tabs>
                <w:tab w:val="left" w:pos="360"/>
              </w:tabs>
              <w:rPr>
                <w:rFonts w:ascii="Arial" w:hAnsi="Arial" w:cs="Arial"/>
                <w:sz w:val="22"/>
                <w:szCs w:val="22"/>
              </w:rPr>
            </w:pPr>
          </w:p>
        </w:tc>
      </w:tr>
    </w:tbl>
    <w:p w14:paraId="10F1EEC1" w14:textId="77777777" w:rsidR="00631BEE" w:rsidRPr="00280566" w:rsidRDefault="00631BEE" w:rsidP="00631BEE">
      <w:pPr>
        <w:tabs>
          <w:tab w:val="left" w:pos="360"/>
        </w:tabs>
        <w:rPr>
          <w:rFonts w:ascii="Arial" w:hAnsi="Arial" w:cs="Arial"/>
          <w:sz w:val="22"/>
          <w:szCs w:val="22"/>
        </w:rPr>
      </w:pPr>
    </w:p>
    <w:p w14:paraId="10F1EEC2"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43</w:t>
      </w:r>
    </w:p>
    <w:p w14:paraId="10F1EEC3" w14:textId="77777777" w:rsidR="00631BEE" w:rsidRPr="00280566" w:rsidRDefault="00631BEE" w:rsidP="00631BEE">
      <w:pPr>
        <w:rPr>
          <w:rFonts w:ascii="Arial" w:hAnsi="Arial" w:cs="Arial"/>
          <w:sz w:val="22"/>
          <w:szCs w:val="22"/>
        </w:rPr>
      </w:pPr>
    </w:p>
    <w:p w14:paraId="10F1EEC4"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Least Restrictive Environment in General Education.</w:t>
      </w:r>
    </w:p>
    <w:p w14:paraId="10F1EEC5" w14:textId="77777777" w:rsidR="00631BEE" w:rsidRPr="00280566" w:rsidRDefault="00631BEE" w:rsidP="00631BEE">
      <w:pPr>
        <w:rPr>
          <w:rFonts w:ascii="Arial" w:hAnsi="Arial" w:cs="Arial"/>
          <w:sz w:val="22"/>
          <w:szCs w:val="22"/>
        </w:rPr>
      </w:pPr>
    </w:p>
    <w:p w14:paraId="10F1EEC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EC7" w14:textId="77777777" w:rsidR="00631BEE" w:rsidRPr="00280566" w:rsidRDefault="00631BEE" w:rsidP="00631BEE">
      <w:pPr>
        <w:tabs>
          <w:tab w:val="left" w:pos="2700"/>
        </w:tabs>
        <w:jc w:val="both"/>
        <w:rPr>
          <w:rFonts w:ascii="Arial" w:hAnsi="Arial" w:cs="Arial"/>
          <w:sz w:val="22"/>
          <w:szCs w:val="22"/>
        </w:rPr>
      </w:pPr>
      <w:r w:rsidRPr="00280566">
        <w:rPr>
          <w:rFonts w:ascii="Arial" w:hAnsi="Arial" w:cs="Arial"/>
          <w:sz w:val="22"/>
          <w:szCs w:val="22"/>
        </w:rPr>
        <w:t xml:space="preserve">Mark “YES” if documentation includes an explanation of the classes, if any, in which the child will be participating outside of the regular class.  This explanation will identify the identification of the content areas to be provided outside regular class, such as “math” or “reading.”  </w:t>
      </w:r>
    </w:p>
    <w:p w14:paraId="10F1EEC8" w14:textId="77777777" w:rsidR="00631BEE" w:rsidRPr="00280566" w:rsidRDefault="00631BEE" w:rsidP="00631BEE">
      <w:pPr>
        <w:tabs>
          <w:tab w:val="left" w:pos="2700"/>
        </w:tabs>
        <w:jc w:val="both"/>
        <w:rPr>
          <w:rFonts w:ascii="Arial" w:hAnsi="Arial" w:cs="Arial"/>
          <w:sz w:val="22"/>
          <w:szCs w:val="22"/>
        </w:rPr>
      </w:pPr>
    </w:p>
    <w:p w14:paraId="10F1EEC9" w14:textId="77777777" w:rsidR="00631BEE" w:rsidRPr="00280566" w:rsidRDefault="00631BEE" w:rsidP="00631BEE">
      <w:pPr>
        <w:tabs>
          <w:tab w:val="left" w:pos="2700"/>
        </w:tabs>
        <w:jc w:val="both"/>
        <w:rPr>
          <w:rFonts w:ascii="Arial" w:hAnsi="Arial" w:cs="Arial"/>
          <w:sz w:val="22"/>
          <w:szCs w:val="22"/>
        </w:rPr>
      </w:pPr>
      <w:r w:rsidRPr="00280566">
        <w:rPr>
          <w:rFonts w:ascii="Arial" w:hAnsi="Arial" w:cs="Arial"/>
          <w:b/>
          <w:sz w:val="22"/>
          <w:szCs w:val="22"/>
        </w:rPr>
        <w:t>Examples of two different formats for writing LRE statement</w:t>
      </w:r>
      <w:r w:rsidRPr="00280566">
        <w:rPr>
          <w:rFonts w:ascii="Arial" w:hAnsi="Arial" w:cs="Arial"/>
          <w:sz w:val="22"/>
          <w:szCs w:val="22"/>
        </w:rPr>
        <w:t xml:space="preserve">:  </w:t>
      </w:r>
    </w:p>
    <w:p w14:paraId="10F1EECA" w14:textId="77777777" w:rsidR="00631BEE" w:rsidRPr="00280566" w:rsidRDefault="00631BEE" w:rsidP="00631BEE">
      <w:pPr>
        <w:numPr>
          <w:ilvl w:val="0"/>
          <w:numId w:val="70"/>
        </w:numPr>
        <w:ind w:left="720"/>
        <w:rPr>
          <w:rFonts w:ascii="Arial" w:hAnsi="Arial" w:cs="Arial"/>
          <w:i/>
          <w:sz w:val="22"/>
          <w:szCs w:val="22"/>
        </w:rPr>
      </w:pPr>
      <w:r w:rsidRPr="00280566">
        <w:rPr>
          <w:rFonts w:ascii="Arial" w:hAnsi="Arial" w:cs="Arial"/>
          <w:sz w:val="22"/>
          <w:szCs w:val="22"/>
        </w:rPr>
        <w:t>For a student who receives most of her core content classes in general education, the explanation may state: “</w:t>
      </w:r>
      <w:r w:rsidRPr="00280566">
        <w:rPr>
          <w:rFonts w:ascii="Arial" w:hAnsi="Arial" w:cs="Arial"/>
          <w:i/>
          <w:sz w:val="22"/>
          <w:szCs w:val="22"/>
        </w:rPr>
        <w:t xml:space="preserve">Sarah will not participate in general education for language arts.  She will receive language arts instruction in the resource room.”    </w:t>
      </w:r>
      <w:r w:rsidRPr="00280566">
        <w:rPr>
          <w:rFonts w:ascii="Arial" w:hAnsi="Arial" w:cs="Arial"/>
          <w:b/>
          <w:sz w:val="22"/>
          <w:szCs w:val="22"/>
        </w:rPr>
        <w:t>OR</w:t>
      </w:r>
    </w:p>
    <w:p w14:paraId="10F1EECB" w14:textId="77777777" w:rsidR="00631BEE" w:rsidRPr="00280566" w:rsidRDefault="00631BEE" w:rsidP="00631BEE">
      <w:pPr>
        <w:ind w:left="720" w:hanging="360"/>
        <w:rPr>
          <w:rFonts w:ascii="Arial" w:hAnsi="Arial" w:cs="Arial"/>
          <w:b/>
          <w:sz w:val="22"/>
          <w:szCs w:val="22"/>
        </w:rPr>
      </w:pPr>
    </w:p>
    <w:p w14:paraId="10F1EECC"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Special Education: </w:t>
      </w:r>
      <w:r w:rsidRPr="00280566">
        <w:rPr>
          <w:rFonts w:ascii="Arial" w:hAnsi="Arial" w:cs="Arial"/>
          <w:sz w:val="22"/>
          <w:szCs w:val="22"/>
        </w:rPr>
        <w:t>Language Arts</w:t>
      </w:r>
    </w:p>
    <w:p w14:paraId="10F1EECD"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Regular Education: </w:t>
      </w:r>
      <w:r w:rsidRPr="00280566">
        <w:rPr>
          <w:rFonts w:ascii="Arial" w:hAnsi="Arial" w:cs="Arial"/>
          <w:sz w:val="22"/>
          <w:szCs w:val="22"/>
        </w:rPr>
        <w:t xml:space="preserve"> Math, Social Studies, Science, Related Arts</w:t>
      </w:r>
    </w:p>
    <w:p w14:paraId="10F1EECE" w14:textId="77777777" w:rsidR="00631BEE" w:rsidRPr="00280566" w:rsidRDefault="00631BEE" w:rsidP="00631BEE">
      <w:pPr>
        <w:ind w:left="720" w:hanging="360"/>
        <w:rPr>
          <w:rFonts w:ascii="Arial" w:hAnsi="Arial" w:cs="Arial"/>
          <w:i/>
          <w:sz w:val="22"/>
          <w:szCs w:val="22"/>
        </w:rPr>
      </w:pPr>
    </w:p>
    <w:p w14:paraId="10F1EECF" w14:textId="77777777" w:rsidR="00631BEE" w:rsidRPr="00280566" w:rsidRDefault="00631BEE" w:rsidP="00631BEE">
      <w:pPr>
        <w:numPr>
          <w:ilvl w:val="0"/>
          <w:numId w:val="70"/>
        </w:numPr>
        <w:ind w:left="720"/>
        <w:rPr>
          <w:rFonts w:ascii="Arial" w:hAnsi="Arial" w:cs="Arial"/>
          <w:i/>
          <w:sz w:val="22"/>
          <w:szCs w:val="22"/>
        </w:rPr>
      </w:pPr>
      <w:r w:rsidRPr="00280566">
        <w:rPr>
          <w:rFonts w:ascii="Arial" w:hAnsi="Arial" w:cs="Arial"/>
          <w:sz w:val="22"/>
          <w:szCs w:val="22"/>
        </w:rPr>
        <w:t xml:space="preserve">For a student who receives instruction in a content area in the regular classroom with co-teaching and SDI in a resource room, the explanation may state:  Josh will receive all core content in the regular classroom. He will also receive language arts instruction in the resource room.  </w:t>
      </w:r>
      <w:r w:rsidRPr="00280566">
        <w:rPr>
          <w:rFonts w:ascii="Arial" w:hAnsi="Arial" w:cs="Arial"/>
          <w:b/>
          <w:sz w:val="22"/>
          <w:szCs w:val="22"/>
        </w:rPr>
        <w:t>OR</w:t>
      </w:r>
    </w:p>
    <w:p w14:paraId="10F1EED0" w14:textId="77777777" w:rsidR="00631BEE" w:rsidRPr="00280566" w:rsidRDefault="00631BEE" w:rsidP="00631BEE">
      <w:pPr>
        <w:ind w:left="720" w:hanging="360"/>
        <w:rPr>
          <w:rFonts w:ascii="Arial" w:hAnsi="Arial" w:cs="Arial"/>
          <w:sz w:val="22"/>
          <w:szCs w:val="22"/>
        </w:rPr>
      </w:pPr>
    </w:p>
    <w:p w14:paraId="10F1EED1"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Special Education: </w:t>
      </w:r>
      <w:r w:rsidRPr="00280566">
        <w:rPr>
          <w:rFonts w:ascii="Arial" w:hAnsi="Arial" w:cs="Arial"/>
          <w:sz w:val="22"/>
          <w:szCs w:val="22"/>
        </w:rPr>
        <w:t xml:space="preserve">Language Arts </w:t>
      </w:r>
    </w:p>
    <w:p w14:paraId="10F1EED2"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Co-Teaching: </w:t>
      </w:r>
      <w:r w:rsidRPr="00280566">
        <w:rPr>
          <w:rFonts w:ascii="Arial" w:hAnsi="Arial" w:cs="Arial"/>
          <w:sz w:val="22"/>
          <w:szCs w:val="22"/>
        </w:rPr>
        <w:t xml:space="preserve">Language Arts </w:t>
      </w:r>
    </w:p>
    <w:p w14:paraId="10F1EED3"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Regular Education: </w:t>
      </w:r>
      <w:r w:rsidRPr="00280566">
        <w:rPr>
          <w:rFonts w:ascii="Arial" w:hAnsi="Arial" w:cs="Arial"/>
          <w:sz w:val="22"/>
          <w:szCs w:val="22"/>
        </w:rPr>
        <w:t>Math, Social Studies, Science, Related Arts</w:t>
      </w:r>
    </w:p>
    <w:p w14:paraId="10F1EED4" w14:textId="77777777" w:rsidR="00631BEE" w:rsidRPr="00280566" w:rsidRDefault="00631BEE" w:rsidP="00631BEE">
      <w:pPr>
        <w:ind w:left="720" w:hanging="360"/>
        <w:rPr>
          <w:rFonts w:ascii="Arial" w:hAnsi="Arial" w:cs="Arial"/>
          <w:i/>
          <w:sz w:val="22"/>
          <w:szCs w:val="22"/>
        </w:rPr>
      </w:pPr>
    </w:p>
    <w:p w14:paraId="10F1EED5" w14:textId="77777777" w:rsidR="00631BEE" w:rsidRPr="00280566" w:rsidRDefault="00631BEE" w:rsidP="00631BEE">
      <w:pPr>
        <w:numPr>
          <w:ilvl w:val="0"/>
          <w:numId w:val="70"/>
        </w:numPr>
        <w:ind w:left="720"/>
        <w:rPr>
          <w:rFonts w:ascii="Arial" w:hAnsi="Arial" w:cs="Arial"/>
          <w:i/>
          <w:sz w:val="22"/>
          <w:szCs w:val="22"/>
        </w:rPr>
      </w:pPr>
      <w:r w:rsidRPr="00280566">
        <w:rPr>
          <w:rFonts w:ascii="Arial" w:hAnsi="Arial" w:cs="Arial"/>
          <w:sz w:val="22"/>
          <w:szCs w:val="22"/>
        </w:rPr>
        <w:t xml:space="preserve">For a speech-only student who’s ARC does not know the school schedule for the upcoming year: </w:t>
      </w:r>
      <w:r w:rsidRPr="00280566">
        <w:rPr>
          <w:rFonts w:ascii="Arial" w:hAnsi="Arial" w:cs="Arial"/>
          <w:i/>
          <w:sz w:val="22"/>
          <w:szCs w:val="22"/>
        </w:rPr>
        <w:t xml:space="preserve">“Bobby will participate in all regular education core content classes.  He will be removed </w:t>
      </w:r>
      <w:r w:rsidRPr="00280566">
        <w:rPr>
          <w:rFonts w:ascii="Arial" w:hAnsi="Arial" w:cs="Arial"/>
          <w:i/>
          <w:sz w:val="22"/>
          <w:szCs w:val="22"/>
        </w:rPr>
        <w:lastRenderedPageBreak/>
        <w:t xml:space="preserve">from the general education non-core classes for two periods a week to receive speech services in the resource room.”  </w:t>
      </w:r>
      <w:r w:rsidRPr="00280566">
        <w:rPr>
          <w:rFonts w:ascii="Arial" w:hAnsi="Arial" w:cs="Arial"/>
          <w:b/>
          <w:sz w:val="22"/>
          <w:szCs w:val="22"/>
        </w:rPr>
        <w:t>OR</w:t>
      </w:r>
    </w:p>
    <w:p w14:paraId="10F1EED6" w14:textId="77777777" w:rsidR="00631BEE" w:rsidRPr="00280566" w:rsidRDefault="00631BEE" w:rsidP="00631BEE">
      <w:pPr>
        <w:ind w:left="720" w:hanging="360"/>
        <w:rPr>
          <w:rFonts w:ascii="Arial" w:hAnsi="Arial" w:cs="Arial"/>
          <w:b/>
          <w:sz w:val="22"/>
          <w:szCs w:val="22"/>
        </w:rPr>
      </w:pPr>
    </w:p>
    <w:p w14:paraId="10F1EED7"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Special Education: </w:t>
      </w:r>
      <w:r w:rsidRPr="00280566">
        <w:rPr>
          <w:rFonts w:ascii="Arial" w:hAnsi="Arial" w:cs="Arial"/>
          <w:sz w:val="22"/>
          <w:szCs w:val="22"/>
        </w:rPr>
        <w:t>Speech</w:t>
      </w:r>
    </w:p>
    <w:p w14:paraId="10F1EED8"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Regular Education: </w:t>
      </w:r>
      <w:r w:rsidRPr="00280566">
        <w:rPr>
          <w:rFonts w:ascii="Arial" w:hAnsi="Arial" w:cs="Arial"/>
          <w:sz w:val="22"/>
          <w:szCs w:val="22"/>
        </w:rPr>
        <w:t xml:space="preserve"> All Core Content Classes</w:t>
      </w:r>
    </w:p>
    <w:p w14:paraId="10F1EED9" w14:textId="77777777" w:rsidR="00631BEE" w:rsidRPr="00280566" w:rsidRDefault="00631BEE" w:rsidP="00631BEE">
      <w:pPr>
        <w:ind w:left="720" w:hanging="360"/>
        <w:rPr>
          <w:rFonts w:ascii="Arial" w:hAnsi="Arial" w:cs="Arial"/>
          <w:i/>
          <w:sz w:val="22"/>
          <w:szCs w:val="22"/>
        </w:rPr>
      </w:pPr>
    </w:p>
    <w:p w14:paraId="10F1EEDA" w14:textId="77777777" w:rsidR="00631BEE" w:rsidRPr="00280566" w:rsidRDefault="00631BEE" w:rsidP="00631BEE">
      <w:pPr>
        <w:numPr>
          <w:ilvl w:val="0"/>
          <w:numId w:val="70"/>
        </w:numPr>
        <w:ind w:left="720"/>
        <w:rPr>
          <w:rFonts w:ascii="Arial" w:hAnsi="Arial" w:cs="Arial"/>
          <w:i/>
          <w:sz w:val="22"/>
          <w:szCs w:val="22"/>
        </w:rPr>
      </w:pPr>
      <w:r w:rsidRPr="00280566">
        <w:rPr>
          <w:rFonts w:ascii="Arial" w:hAnsi="Arial" w:cs="Arial"/>
          <w:sz w:val="22"/>
          <w:szCs w:val="22"/>
        </w:rPr>
        <w:t xml:space="preserve">If the ARC determines that the student will receive all educational services in regular education classes with co-teaching for Reading: </w:t>
      </w:r>
      <w:r w:rsidRPr="00280566">
        <w:rPr>
          <w:rFonts w:ascii="Arial" w:hAnsi="Arial" w:cs="Arial"/>
          <w:i/>
          <w:sz w:val="22"/>
          <w:szCs w:val="22"/>
        </w:rPr>
        <w:t>“Sandi will participate in all general education classes for the entire school day.”</w:t>
      </w:r>
      <w:r w:rsidRPr="00280566">
        <w:rPr>
          <w:rFonts w:ascii="Arial" w:hAnsi="Arial" w:cs="Arial"/>
          <w:b/>
          <w:sz w:val="22"/>
          <w:szCs w:val="22"/>
        </w:rPr>
        <w:t xml:space="preserve"> OR</w:t>
      </w:r>
    </w:p>
    <w:p w14:paraId="10F1EEDB" w14:textId="77777777" w:rsidR="00631BEE" w:rsidRPr="00280566" w:rsidRDefault="00631BEE" w:rsidP="00631BEE">
      <w:pPr>
        <w:ind w:left="720" w:hanging="360"/>
        <w:rPr>
          <w:rFonts w:ascii="Arial" w:hAnsi="Arial" w:cs="Arial"/>
          <w:i/>
          <w:sz w:val="22"/>
          <w:szCs w:val="22"/>
        </w:rPr>
      </w:pPr>
    </w:p>
    <w:p w14:paraId="10F1EEDC"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Co-Teaching: </w:t>
      </w:r>
      <w:r w:rsidRPr="00280566">
        <w:rPr>
          <w:rFonts w:ascii="Arial" w:hAnsi="Arial" w:cs="Arial"/>
          <w:sz w:val="22"/>
          <w:szCs w:val="22"/>
        </w:rPr>
        <w:t xml:space="preserve"> Language Arts</w:t>
      </w:r>
    </w:p>
    <w:p w14:paraId="10F1EEDD"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Regular Education: </w:t>
      </w:r>
      <w:r w:rsidRPr="00280566">
        <w:rPr>
          <w:rFonts w:ascii="Arial" w:hAnsi="Arial" w:cs="Arial"/>
          <w:sz w:val="22"/>
          <w:szCs w:val="22"/>
        </w:rPr>
        <w:t>Math, Social Studies, Science, Related Arts</w:t>
      </w:r>
    </w:p>
    <w:p w14:paraId="10F1EEDE" w14:textId="77777777" w:rsidR="00631BEE" w:rsidRPr="00280566" w:rsidRDefault="00631BEE" w:rsidP="00631BEE">
      <w:pPr>
        <w:ind w:left="720" w:hanging="360"/>
        <w:rPr>
          <w:rFonts w:ascii="Arial" w:hAnsi="Arial" w:cs="Arial"/>
          <w:i/>
          <w:sz w:val="22"/>
          <w:szCs w:val="22"/>
        </w:rPr>
      </w:pPr>
    </w:p>
    <w:p w14:paraId="10F1EEDF" w14:textId="77777777" w:rsidR="00631BEE" w:rsidRPr="00280566" w:rsidRDefault="00631BEE" w:rsidP="00631BEE">
      <w:pPr>
        <w:numPr>
          <w:ilvl w:val="0"/>
          <w:numId w:val="70"/>
        </w:numPr>
        <w:ind w:left="720"/>
        <w:rPr>
          <w:rFonts w:ascii="Arial" w:hAnsi="Arial" w:cs="Arial"/>
          <w:i/>
          <w:sz w:val="22"/>
          <w:szCs w:val="22"/>
        </w:rPr>
      </w:pPr>
      <w:r w:rsidRPr="00280566">
        <w:rPr>
          <w:rFonts w:ascii="Arial" w:hAnsi="Arial" w:cs="Arial"/>
          <w:sz w:val="22"/>
          <w:szCs w:val="22"/>
        </w:rPr>
        <w:t xml:space="preserve">If the ARC determines that the student will participate most of the day in special class, the ARC may document the decision: </w:t>
      </w:r>
      <w:r w:rsidRPr="00280566">
        <w:rPr>
          <w:rFonts w:ascii="Arial" w:hAnsi="Arial" w:cs="Arial"/>
          <w:i/>
          <w:sz w:val="22"/>
          <w:szCs w:val="22"/>
        </w:rPr>
        <w:t xml:space="preserve">“Kris will not participate in the general education core content classes of math, reading, science, and social studies.  She will receive instruction for her core content classes in the resource room.” </w:t>
      </w:r>
      <w:r w:rsidRPr="00280566">
        <w:rPr>
          <w:rFonts w:ascii="Arial" w:hAnsi="Arial" w:cs="Arial"/>
          <w:b/>
          <w:sz w:val="22"/>
          <w:szCs w:val="22"/>
        </w:rPr>
        <w:t>OR</w:t>
      </w:r>
    </w:p>
    <w:p w14:paraId="10F1EEE0" w14:textId="77777777" w:rsidR="00631BEE" w:rsidRPr="00280566" w:rsidRDefault="00631BEE" w:rsidP="00631BEE">
      <w:pPr>
        <w:ind w:left="720" w:hanging="360"/>
        <w:rPr>
          <w:rFonts w:ascii="Arial" w:hAnsi="Arial" w:cs="Arial"/>
          <w:i/>
          <w:sz w:val="22"/>
          <w:szCs w:val="22"/>
        </w:rPr>
      </w:pPr>
    </w:p>
    <w:p w14:paraId="10F1EEE1"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Special Education: </w:t>
      </w:r>
      <w:r w:rsidRPr="00280566">
        <w:rPr>
          <w:rFonts w:ascii="Arial" w:hAnsi="Arial" w:cs="Arial"/>
          <w:sz w:val="22"/>
          <w:szCs w:val="22"/>
        </w:rPr>
        <w:t>All Core Content Classes</w:t>
      </w:r>
    </w:p>
    <w:p w14:paraId="10F1EEE2"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Regular Education: </w:t>
      </w:r>
      <w:r w:rsidRPr="00280566">
        <w:rPr>
          <w:rFonts w:ascii="Arial" w:hAnsi="Arial" w:cs="Arial"/>
          <w:sz w:val="22"/>
          <w:szCs w:val="22"/>
        </w:rPr>
        <w:t xml:space="preserve"> Electives</w:t>
      </w:r>
    </w:p>
    <w:p w14:paraId="10F1EEE3" w14:textId="77777777" w:rsidR="00631BEE" w:rsidRPr="00280566" w:rsidRDefault="00631BEE" w:rsidP="00631BEE">
      <w:pPr>
        <w:ind w:left="720" w:hanging="360"/>
        <w:rPr>
          <w:rFonts w:ascii="Arial" w:hAnsi="Arial" w:cs="Arial"/>
          <w:i/>
          <w:sz w:val="22"/>
          <w:szCs w:val="22"/>
        </w:rPr>
      </w:pPr>
    </w:p>
    <w:p w14:paraId="10F1EEE4" w14:textId="77777777" w:rsidR="00631BEE" w:rsidRPr="00280566" w:rsidRDefault="00631BEE" w:rsidP="00631BEE">
      <w:pPr>
        <w:numPr>
          <w:ilvl w:val="0"/>
          <w:numId w:val="70"/>
        </w:numPr>
        <w:ind w:left="720"/>
        <w:rPr>
          <w:rFonts w:ascii="Arial" w:hAnsi="Arial" w:cs="Arial"/>
          <w:i/>
          <w:sz w:val="22"/>
          <w:szCs w:val="22"/>
        </w:rPr>
      </w:pPr>
      <w:r w:rsidRPr="00280566">
        <w:rPr>
          <w:rFonts w:ascii="Arial" w:hAnsi="Arial" w:cs="Arial"/>
          <w:sz w:val="22"/>
          <w:szCs w:val="22"/>
        </w:rPr>
        <w:t xml:space="preserve">For a student participating in a social skills program: </w:t>
      </w:r>
      <w:r w:rsidRPr="00280566">
        <w:rPr>
          <w:rFonts w:ascii="Arial" w:hAnsi="Arial" w:cs="Arial"/>
          <w:i/>
          <w:sz w:val="22"/>
          <w:szCs w:val="22"/>
        </w:rPr>
        <w:t>“Joe will receive all core content instruction within the general education. He will be removed from the general education environment during non-core classes two times per week for social skills instruction</w:t>
      </w:r>
      <w:r w:rsidRPr="00280566">
        <w:rPr>
          <w:rFonts w:ascii="Arial" w:hAnsi="Arial" w:cs="Arial"/>
          <w:sz w:val="22"/>
          <w:szCs w:val="22"/>
        </w:rPr>
        <w:t xml:space="preserve">.”  </w:t>
      </w:r>
      <w:r w:rsidRPr="00280566">
        <w:rPr>
          <w:rFonts w:ascii="Arial" w:hAnsi="Arial" w:cs="Arial"/>
          <w:b/>
          <w:sz w:val="22"/>
          <w:szCs w:val="22"/>
        </w:rPr>
        <w:t>OR</w:t>
      </w:r>
    </w:p>
    <w:p w14:paraId="10F1EEE5" w14:textId="77777777" w:rsidR="00631BEE" w:rsidRPr="00280566" w:rsidRDefault="00631BEE" w:rsidP="00631BEE">
      <w:pPr>
        <w:ind w:left="720" w:hanging="360"/>
        <w:rPr>
          <w:rFonts w:ascii="Arial" w:hAnsi="Arial" w:cs="Arial"/>
          <w:b/>
          <w:sz w:val="22"/>
          <w:szCs w:val="22"/>
        </w:rPr>
      </w:pPr>
    </w:p>
    <w:p w14:paraId="10F1EEE6"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Special Education: </w:t>
      </w:r>
      <w:r w:rsidRPr="00280566">
        <w:rPr>
          <w:rFonts w:ascii="Arial" w:hAnsi="Arial" w:cs="Arial"/>
          <w:sz w:val="22"/>
          <w:szCs w:val="22"/>
        </w:rPr>
        <w:t>Social Skills Instruction</w:t>
      </w:r>
    </w:p>
    <w:p w14:paraId="10F1EEE7" w14:textId="77777777" w:rsidR="00631BEE" w:rsidRPr="00280566" w:rsidRDefault="00631BEE" w:rsidP="00631BEE">
      <w:pPr>
        <w:ind w:left="720"/>
        <w:rPr>
          <w:rFonts w:ascii="Arial" w:hAnsi="Arial" w:cs="Arial"/>
          <w:sz w:val="22"/>
          <w:szCs w:val="22"/>
        </w:rPr>
      </w:pPr>
      <w:r w:rsidRPr="00280566">
        <w:rPr>
          <w:rFonts w:ascii="Arial" w:hAnsi="Arial" w:cs="Arial"/>
          <w:b/>
          <w:sz w:val="22"/>
          <w:szCs w:val="22"/>
        </w:rPr>
        <w:t xml:space="preserve">Regular Education: </w:t>
      </w:r>
      <w:r w:rsidRPr="00280566">
        <w:rPr>
          <w:rFonts w:ascii="Arial" w:hAnsi="Arial" w:cs="Arial"/>
          <w:sz w:val="22"/>
          <w:szCs w:val="22"/>
        </w:rPr>
        <w:t xml:space="preserve"> All Core Content Classes     </w:t>
      </w:r>
    </w:p>
    <w:p w14:paraId="10F1EEE8" w14:textId="77777777" w:rsidR="00631BEE" w:rsidRPr="00280566" w:rsidRDefault="00631BEE" w:rsidP="00631BEE">
      <w:pPr>
        <w:ind w:left="720"/>
        <w:rPr>
          <w:rFonts w:ascii="Arial" w:hAnsi="Arial" w:cs="Arial"/>
          <w:sz w:val="22"/>
          <w:szCs w:val="22"/>
        </w:rPr>
      </w:pPr>
    </w:p>
    <w:p w14:paraId="10F1EEE9" w14:textId="77777777" w:rsidR="00631BEE" w:rsidRPr="00280566" w:rsidRDefault="00631BEE" w:rsidP="00631BEE">
      <w:pPr>
        <w:tabs>
          <w:tab w:val="left" w:pos="5400"/>
        </w:tabs>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Location of services should be aligned with the amount of time the child participates outside regular classes.</w:t>
      </w:r>
    </w:p>
    <w:p w14:paraId="10F1EEEA" w14:textId="77777777" w:rsidR="00631BEE" w:rsidRPr="00280566" w:rsidRDefault="00631BEE" w:rsidP="00631BEE">
      <w:pPr>
        <w:tabs>
          <w:tab w:val="left" w:pos="5400"/>
        </w:tabs>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1080"/>
        <w:gridCol w:w="1080"/>
      </w:tblGrid>
      <w:tr w:rsidR="00631BEE" w:rsidRPr="00280566" w14:paraId="10F1EEEE" w14:textId="77777777" w:rsidTr="00542EE3">
        <w:tc>
          <w:tcPr>
            <w:tcW w:w="8028" w:type="dxa"/>
          </w:tcPr>
          <w:p w14:paraId="10F1EEEB" w14:textId="77777777" w:rsidR="00631BEE" w:rsidRPr="00280566" w:rsidRDefault="00631BEE" w:rsidP="00542EE3">
            <w:pPr>
              <w:rPr>
                <w:rFonts w:ascii="Arial" w:hAnsi="Arial" w:cs="Arial"/>
                <w:b/>
                <w:sz w:val="22"/>
                <w:szCs w:val="22"/>
              </w:rPr>
            </w:pPr>
          </w:p>
        </w:tc>
        <w:tc>
          <w:tcPr>
            <w:tcW w:w="1080" w:type="dxa"/>
          </w:tcPr>
          <w:p w14:paraId="10F1EEE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EEE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EF2" w14:textId="77777777" w:rsidTr="00542EE3">
        <w:trPr>
          <w:trHeight w:val="395"/>
        </w:trPr>
        <w:tc>
          <w:tcPr>
            <w:tcW w:w="8028" w:type="dxa"/>
          </w:tcPr>
          <w:p w14:paraId="10F1EEEF" w14:textId="77777777" w:rsidR="00631BEE" w:rsidRPr="00280566" w:rsidRDefault="00631BEE" w:rsidP="00542EE3">
            <w:pPr>
              <w:rPr>
                <w:rFonts w:ascii="Arial" w:hAnsi="Arial" w:cs="Arial"/>
                <w:sz w:val="20"/>
              </w:rPr>
            </w:pPr>
            <w:r w:rsidRPr="00280566">
              <w:rPr>
                <w:rFonts w:ascii="Arial" w:hAnsi="Arial" w:cs="Arial"/>
                <w:sz w:val="22"/>
                <w:szCs w:val="22"/>
              </w:rPr>
              <w:t>43.</w:t>
            </w:r>
            <w:r w:rsidRPr="00280566">
              <w:rPr>
                <w:rFonts w:ascii="Arial" w:hAnsi="Arial" w:cs="Arial"/>
                <w:sz w:val="20"/>
              </w:rPr>
              <w:t xml:space="preserve"> </w:t>
            </w:r>
            <w:r w:rsidRPr="00280566">
              <w:rPr>
                <w:rFonts w:ascii="Arial" w:hAnsi="Arial" w:cs="Arial"/>
                <w:sz w:val="22"/>
                <w:szCs w:val="22"/>
              </w:rPr>
              <w:t>An explanation of the extent, if any to which the student will not participate with nondisabled children in regular education classes (content area).</w:t>
            </w:r>
          </w:p>
        </w:tc>
        <w:tc>
          <w:tcPr>
            <w:tcW w:w="1080" w:type="dxa"/>
          </w:tcPr>
          <w:p w14:paraId="10F1EEF0" w14:textId="77777777" w:rsidR="00631BEE" w:rsidRPr="00280566" w:rsidRDefault="00631BEE" w:rsidP="00542EE3">
            <w:pPr>
              <w:ind w:left="-108"/>
              <w:rPr>
                <w:rFonts w:ascii="Arial" w:hAnsi="Arial" w:cs="Arial"/>
                <w:sz w:val="20"/>
              </w:rPr>
            </w:pPr>
          </w:p>
        </w:tc>
        <w:tc>
          <w:tcPr>
            <w:tcW w:w="1080" w:type="dxa"/>
          </w:tcPr>
          <w:p w14:paraId="10F1EEF1" w14:textId="77777777" w:rsidR="00631BEE" w:rsidRPr="00280566" w:rsidRDefault="00631BEE" w:rsidP="00542EE3">
            <w:pPr>
              <w:rPr>
                <w:rFonts w:ascii="Arial" w:hAnsi="Arial" w:cs="Arial"/>
                <w:sz w:val="22"/>
                <w:szCs w:val="22"/>
              </w:rPr>
            </w:pPr>
          </w:p>
        </w:tc>
      </w:tr>
    </w:tbl>
    <w:p w14:paraId="10F1EEF3" w14:textId="77777777" w:rsidR="00631BEE" w:rsidRPr="00280566" w:rsidRDefault="00631BEE" w:rsidP="00631BEE">
      <w:pPr>
        <w:tabs>
          <w:tab w:val="left" w:pos="540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EF8" w14:textId="77777777" w:rsidTr="00542EE3">
        <w:tc>
          <w:tcPr>
            <w:tcW w:w="10152" w:type="dxa"/>
          </w:tcPr>
          <w:p w14:paraId="10F1EEF4"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EF5" w14:textId="77777777" w:rsidR="00631BEE" w:rsidRPr="00280566" w:rsidRDefault="00631BEE" w:rsidP="00542EE3">
            <w:pPr>
              <w:tabs>
                <w:tab w:val="left" w:pos="360"/>
              </w:tabs>
              <w:rPr>
                <w:rFonts w:ascii="Arial" w:hAnsi="Arial" w:cs="Arial"/>
                <w:sz w:val="22"/>
                <w:szCs w:val="22"/>
              </w:rPr>
            </w:pPr>
          </w:p>
          <w:p w14:paraId="10F1EEF6" w14:textId="77777777" w:rsidR="00631BEE" w:rsidRPr="00280566" w:rsidRDefault="00631BEE" w:rsidP="00542EE3">
            <w:pPr>
              <w:tabs>
                <w:tab w:val="left" w:pos="360"/>
              </w:tabs>
              <w:rPr>
                <w:rFonts w:ascii="Arial" w:hAnsi="Arial" w:cs="Arial"/>
                <w:sz w:val="22"/>
                <w:szCs w:val="22"/>
              </w:rPr>
            </w:pPr>
          </w:p>
          <w:p w14:paraId="10F1EEF7" w14:textId="77777777" w:rsidR="00631BEE" w:rsidRPr="00280566" w:rsidRDefault="00631BEE" w:rsidP="00542EE3">
            <w:pPr>
              <w:tabs>
                <w:tab w:val="left" w:pos="360"/>
              </w:tabs>
              <w:rPr>
                <w:rFonts w:ascii="Arial" w:hAnsi="Arial" w:cs="Arial"/>
                <w:sz w:val="22"/>
                <w:szCs w:val="22"/>
              </w:rPr>
            </w:pPr>
          </w:p>
        </w:tc>
      </w:tr>
    </w:tbl>
    <w:p w14:paraId="10F1EEF9" w14:textId="77777777" w:rsidR="00631BEE" w:rsidRPr="00280566" w:rsidRDefault="00631BEE" w:rsidP="00631BEE">
      <w:pPr>
        <w:tabs>
          <w:tab w:val="left" w:pos="360"/>
        </w:tabs>
        <w:rPr>
          <w:rFonts w:ascii="Arial" w:hAnsi="Arial" w:cs="Arial"/>
          <w:sz w:val="22"/>
          <w:szCs w:val="22"/>
        </w:rPr>
      </w:pPr>
    </w:p>
    <w:p w14:paraId="10F1EEFA" w14:textId="77777777" w:rsidR="00631BEE" w:rsidRPr="00280566" w:rsidRDefault="00631BEE" w:rsidP="00631BEE">
      <w:pPr>
        <w:tabs>
          <w:tab w:val="left" w:pos="360"/>
        </w:tabs>
        <w:rPr>
          <w:rFonts w:ascii="Arial" w:hAnsi="Arial" w:cs="Arial"/>
          <w:sz w:val="22"/>
          <w:szCs w:val="22"/>
        </w:rPr>
      </w:pPr>
    </w:p>
    <w:p w14:paraId="10F1EEFB" w14:textId="77777777" w:rsidR="00631BEE" w:rsidRDefault="00631BEE" w:rsidP="00631BEE">
      <w:pPr>
        <w:tabs>
          <w:tab w:val="left" w:pos="360"/>
        </w:tabs>
        <w:rPr>
          <w:rFonts w:ascii="Arial" w:hAnsi="Arial" w:cs="Arial"/>
          <w:sz w:val="22"/>
          <w:szCs w:val="22"/>
        </w:rPr>
      </w:pPr>
    </w:p>
    <w:p w14:paraId="10F1EEFC" w14:textId="77777777" w:rsidR="00CA17BB" w:rsidRDefault="00CA17BB" w:rsidP="00631BEE">
      <w:pPr>
        <w:tabs>
          <w:tab w:val="left" w:pos="360"/>
        </w:tabs>
        <w:rPr>
          <w:rFonts w:ascii="Arial" w:hAnsi="Arial" w:cs="Arial"/>
          <w:sz w:val="22"/>
          <w:szCs w:val="22"/>
        </w:rPr>
      </w:pPr>
    </w:p>
    <w:p w14:paraId="10F1EEFD" w14:textId="77777777" w:rsidR="00CA17BB" w:rsidRDefault="00CA17BB" w:rsidP="00631BEE">
      <w:pPr>
        <w:tabs>
          <w:tab w:val="left" w:pos="360"/>
        </w:tabs>
        <w:rPr>
          <w:rFonts w:ascii="Arial" w:hAnsi="Arial" w:cs="Arial"/>
          <w:sz w:val="22"/>
          <w:szCs w:val="22"/>
        </w:rPr>
      </w:pPr>
    </w:p>
    <w:p w14:paraId="10F1EEFE" w14:textId="77777777" w:rsidR="00CA17BB" w:rsidRDefault="00CA17BB" w:rsidP="00631BEE">
      <w:pPr>
        <w:tabs>
          <w:tab w:val="left" w:pos="360"/>
        </w:tabs>
        <w:rPr>
          <w:rFonts w:ascii="Arial" w:hAnsi="Arial" w:cs="Arial"/>
          <w:sz w:val="22"/>
          <w:szCs w:val="22"/>
        </w:rPr>
      </w:pPr>
    </w:p>
    <w:p w14:paraId="10F1EEFF" w14:textId="77777777" w:rsidR="00CA17BB" w:rsidRDefault="00CA17BB" w:rsidP="00631BEE">
      <w:pPr>
        <w:tabs>
          <w:tab w:val="left" w:pos="360"/>
        </w:tabs>
        <w:rPr>
          <w:rFonts w:ascii="Arial" w:hAnsi="Arial" w:cs="Arial"/>
          <w:sz w:val="22"/>
          <w:szCs w:val="22"/>
        </w:rPr>
      </w:pPr>
    </w:p>
    <w:p w14:paraId="10F1EF00" w14:textId="77777777" w:rsidR="00CA17BB" w:rsidRDefault="00CA17BB" w:rsidP="00631BEE">
      <w:pPr>
        <w:tabs>
          <w:tab w:val="left" w:pos="360"/>
        </w:tabs>
        <w:rPr>
          <w:rFonts w:ascii="Arial" w:hAnsi="Arial" w:cs="Arial"/>
          <w:sz w:val="22"/>
          <w:szCs w:val="22"/>
        </w:rPr>
      </w:pPr>
    </w:p>
    <w:p w14:paraId="10F1EF01" w14:textId="77777777" w:rsidR="00CA17BB" w:rsidRDefault="00CA17BB" w:rsidP="00631BEE">
      <w:pPr>
        <w:tabs>
          <w:tab w:val="left" w:pos="360"/>
        </w:tabs>
        <w:rPr>
          <w:rFonts w:ascii="Arial" w:hAnsi="Arial" w:cs="Arial"/>
          <w:sz w:val="22"/>
          <w:szCs w:val="22"/>
        </w:rPr>
      </w:pPr>
    </w:p>
    <w:p w14:paraId="10F1EF02" w14:textId="77777777" w:rsidR="00CA17BB" w:rsidRDefault="00CA17BB" w:rsidP="00631BEE">
      <w:pPr>
        <w:tabs>
          <w:tab w:val="left" w:pos="360"/>
        </w:tabs>
        <w:rPr>
          <w:rFonts w:ascii="Arial" w:hAnsi="Arial" w:cs="Arial"/>
          <w:sz w:val="22"/>
          <w:szCs w:val="22"/>
        </w:rPr>
      </w:pPr>
    </w:p>
    <w:p w14:paraId="10F1EF03" w14:textId="77777777" w:rsidR="00CA17BB" w:rsidRPr="00280566" w:rsidRDefault="00CA17BB" w:rsidP="00631BEE">
      <w:pPr>
        <w:tabs>
          <w:tab w:val="left" w:pos="360"/>
        </w:tabs>
        <w:rPr>
          <w:rFonts w:ascii="Arial" w:hAnsi="Arial" w:cs="Arial"/>
          <w:sz w:val="22"/>
          <w:szCs w:val="22"/>
        </w:rPr>
      </w:pPr>
    </w:p>
    <w:p w14:paraId="10F1EF04"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lastRenderedPageBreak/>
        <w:t>Item 44</w:t>
      </w:r>
    </w:p>
    <w:p w14:paraId="10F1EF05" w14:textId="77777777" w:rsidR="00631BEE" w:rsidRPr="00280566" w:rsidRDefault="00631BEE" w:rsidP="00631BEE">
      <w:pPr>
        <w:tabs>
          <w:tab w:val="left" w:pos="360"/>
        </w:tabs>
        <w:rPr>
          <w:rFonts w:ascii="Arial" w:hAnsi="Arial" w:cs="Arial"/>
          <w:sz w:val="22"/>
          <w:szCs w:val="22"/>
        </w:rPr>
      </w:pPr>
    </w:p>
    <w:p w14:paraId="10F1EF0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Special Education Services section.</w:t>
      </w:r>
    </w:p>
    <w:p w14:paraId="10F1EF07" w14:textId="77777777" w:rsidR="00631BEE" w:rsidRPr="00280566" w:rsidRDefault="00631BEE" w:rsidP="00631BEE">
      <w:pPr>
        <w:rPr>
          <w:rFonts w:ascii="Arial" w:hAnsi="Arial" w:cs="Arial"/>
          <w:sz w:val="22"/>
          <w:szCs w:val="22"/>
        </w:rPr>
      </w:pPr>
    </w:p>
    <w:p w14:paraId="10F1EF08" w14:textId="77777777" w:rsidR="00631BEE" w:rsidRPr="00280566" w:rsidRDefault="00631BEE" w:rsidP="00631BEE">
      <w:pPr>
        <w:numPr>
          <w:ilvl w:val="0"/>
          <w:numId w:val="8"/>
        </w:numPr>
        <w:tabs>
          <w:tab w:val="left" w:pos="360"/>
        </w:tabs>
        <w:rPr>
          <w:rFonts w:ascii="Arial" w:hAnsi="Arial" w:cs="Arial"/>
          <w:sz w:val="22"/>
          <w:szCs w:val="22"/>
        </w:rPr>
      </w:pPr>
      <w:r w:rsidRPr="00280566">
        <w:rPr>
          <w:rFonts w:ascii="Arial" w:hAnsi="Arial" w:cs="Arial"/>
          <w:sz w:val="22"/>
          <w:szCs w:val="22"/>
        </w:rPr>
        <w:t xml:space="preserve">Anticipated frequency of service </w:t>
      </w:r>
    </w:p>
    <w:p w14:paraId="10F1EF09"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0A"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F0B" w14:textId="77777777" w:rsidR="00631BEE" w:rsidRPr="00280566" w:rsidRDefault="00631BEE" w:rsidP="00631BEE">
      <w:pPr>
        <w:numPr>
          <w:ilvl w:val="0"/>
          <w:numId w:val="28"/>
        </w:numPr>
        <w:tabs>
          <w:tab w:val="left" w:pos="360"/>
        </w:tabs>
        <w:rPr>
          <w:rFonts w:ascii="Arial" w:hAnsi="Arial" w:cs="Arial"/>
          <w:sz w:val="22"/>
          <w:szCs w:val="22"/>
        </w:rPr>
      </w:pPr>
      <w:r w:rsidRPr="00280566">
        <w:rPr>
          <w:rFonts w:ascii="Arial" w:hAnsi="Arial" w:cs="Arial"/>
          <w:sz w:val="22"/>
          <w:szCs w:val="22"/>
        </w:rPr>
        <w:t xml:space="preserve">Mark “YES if documentation includes how often the child will receive the service(s).  This may be listed as daily, hourly, weekly, by number of times per week, monthly, blocks per day, or class periods.  </w:t>
      </w:r>
    </w:p>
    <w:p w14:paraId="10F1EF0C" w14:textId="77777777" w:rsidR="00631BEE" w:rsidRPr="00280566" w:rsidRDefault="00631BEE" w:rsidP="00631BEE">
      <w:pPr>
        <w:tabs>
          <w:tab w:val="left" w:pos="360"/>
        </w:tabs>
        <w:ind w:left="720"/>
        <w:rPr>
          <w:rFonts w:ascii="Arial" w:hAnsi="Arial" w:cs="Arial"/>
          <w:sz w:val="22"/>
          <w:szCs w:val="22"/>
        </w:rPr>
      </w:pPr>
    </w:p>
    <w:p w14:paraId="10F1EF0D" w14:textId="77777777" w:rsidR="00631BEE" w:rsidRPr="00280566" w:rsidRDefault="00631BEE" w:rsidP="00631BEE">
      <w:pPr>
        <w:numPr>
          <w:ilvl w:val="0"/>
          <w:numId w:val="8"/>
        </w:numPr>
        <w:tabs>
          <w:tab w:val="left" w:pos="360"/>
        </w:tabs>
        <w:rPr>
          <w:rFonts w:ascii="Arial" w:hAnsi="Arial" w:cs="Arial"/>
          <w:sz w:val="22"/>
          <w:szCs w:val="22"/>
        </w:rPr>
      </w:pPr>
      <w:r w:rsidRPr="00280566">
        <w:rPr>
          <w:rFonts w:ascii="Arial" w:hAnsi="Arial" w:cs="Arial"/>
          <w:sz w:val="22"/>
          <w:szCs w:val="22"/>
        </w:rPr>
        <w:t>Anticipated amount of time (duration)</w:t>
      </w:r>
    </w:p>
    <w:p w14:paraId="10F1EF0E"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0F"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F10" w14:textId="77777777" w:rsidR="00631BEE" w:rsidRPr="00280566" w:rsidRDefault="00631BEE" w:rsidP="00631BEE">
      <w:pPr>
        <w:numPr>
          <w:ilvl w:val="0"/>
          <w:numId w:val="28"/>
        </w:numPr>
        <w:tabs>
          <w:tab w:val="left" w:pos="360"/>
        </w:tabs>
        <w:rPr>
          <w:rFonts w:ascii="Arial" w:hAnsi="Arial" w:cs="Arial"/>
          <w:sz w:val="22"/>
          <w:szCs w:val="22"/>
        </w:rPr>
      </w:pPr>
      <w:r w:rsidRPr="00280566">
        <w:rPr>
          <w:rFonts w:ascii="Arial" w:hAnsi="Arial" w:cs="Arial"/>
          <w:sz w:val="22"/>
          <w:szCs w:val="22"/>
        </w:rPr>
        <w:t>Mark “YES” if documentation includes the amount of time the service will be provided to the child.  This may be an approximation of time in terms of minutes, hours, or blocks of time, but may not be a range of time.</w:t>
      </w:r>
    </w:p>
    <w:p w14:paraId="10F1EF11" w14:textId="77777777" w:rsidR="00631BEE" w:rsidRPr="00280566" w:rsidRDefault="00631BEE" w:rsidP="00631BEE">
      <w:pPr>
        <w:tabs>
          <w:tab w:val="left" w:pos="360"/>
        </w:tabs>
        <w:rPr>
          <w:rFonts w:ascii="Arial" w:hAnsi="Arial" w:cs="Arial"/>
          <w:sz w:val="22"/>
          <w:szCs w:val="22"/>
        </w:rPr>
      </w:pPr>
    </w:p>
    <w:p w14:paraId="10F1EF12" w14:textId="77777777" w:rsidR="00631BEE" w:rsidRPr="00280566" w:rsidRDefault="00631BEE" w:rsidP="00631BEE">
      <w:pPr>
        <w:numPr>
          <w:ilvl w:val="0"/>
          <w:numId w:val="8"/>
        </w:numPr>
        <w:tabs>
          <w:tab w:val="left" w:pos="360"/>
        </w:tabs>
        <w:rPr>
          <w:rFonts w:ascii="Arial" w:hAnsi="Arial" w:cs="Arial"/>
          <w:sz w:val="22"/>
          <w:szCs w:val="22"/>
        </w:rPr>
      </w:pPr>
      <w:r w:rsidRPr="00280566">
        <w:rPr>
          <w:rFonts w:ascii="Arial" w:hAnsi="Arial" w:cs="Arial"/>
          <w:sz w:val="22"/>
          <w:szCs w:val="22"/>
        </w:rPr>
        <w:t>Projected beginning and ending dates</w:t>
      </w:r>
    </w:p>
    <w:p w14:paraId="10F1EF13"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14"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F15" w14:textId="77777777" w:rsidR="00631BEE" w:rsidRPr="00280566" w:rsidRDefault="00631BEE" w:rsidP="00631BEE">
      <w:pPr>
        <w:numPr>
          <w:ilvl w:val="0"/>
          <w:numId w:val="28"/>
        </w:numPr>
        <w:tabs>
          <w:tab w:val="left" w:pos="360"/>
        </w:tabs>
        <w:rPr>
          <w:rFonts w:ascii="Arial" w:hAnsi="Arial" w:cs="Arial"/>
          <w:sz w:val="22"/>
          <w:szCs w:val="22"/>
        </w:rPr>
      </w:pPr>
      <w:r w:rsidRPr="00280566">
        <w:rPr>
          <w:rFonts w:ascii="Arial" w:hAnsi="Arial" w:cs="Arial"/>
          <w:sz w:val="22"/>
          <w:szCs w:val="22"/>
        </w:rPr>
        <w:t>Mark “YES” if documentation includes the date (month and year) the special education services are projected to start.</w:t>
      </w:r>
    </w:p>
    <w:p w14:paraId="10F1EF16" w14:textId="77777777" w:rsidR="00631BEE" w:rsidRPr="00280566" w:rsidRDefault="00631BEE" w:rsidP="00631BEE">
      <w:pPr>
        <w:tabs>
          <w:tab w:val="left" w:pos="360"/>
        </w:tabs>
        <w:rPr>
          <w:rFonts w:ascii="Arial" w:hAnsi="Arial" w:cs="Arial"/>
          <w:sz w:val="22"/>
          <w:szCs w:val="22"/>
        </w:rPr>
      </w:pPr>
    </w:p>
    <w:p w14:paraId="10F1EF17" w14:textId="77777777" w:rsidR="00631BEE" w:rsidRPr="00280566" w:rsidRDefault="00631BEE" w:rsidP="00631BEE">
      <w:pPr>
        <w:numPr>
          <w:ilvl w:val="0"/>
          <w:numId w:val="8"/>
        </w:numPr>
        <w:tabs>
          <w:tab w:val="left" w:pos="360"/>
        </w:tabs>
        <w:rPr>
          <w:rFonts w:ascii="Arial" w:hAnsi="Arial" w:cs="Arial"/>
          <w:sz w:val="22"/>
          <w:szCs w:val="22"/>
        </w:rPr>
      </w:pPr>
      <w:r w:rsidRPr="00280566">
        <w:rPr>
          <w:rFonts w:ascii="Arial" w:hAnsi="Arial" w:cs="Arial"/>
          <w:sz w:val="22"/>
          <w:szCs w:val="22"/>
        </w:rPr>
        <w:t>Anticipated location</w:t>
      </w:r>
      <w:r w:rsidRPr="00280566">
        <w:rPr>
          <w:rFonts w:ascii="Arial" w:hAnsi="Arial" w:cs="Arial"/>
          <w:sz w:val="22"/>
          <w:szCs w:val="22"/>
          <w:highlight w:val="yellow"/>
        </w:rPr>
        <w:t>(s)</w:t>
      </w:r>
    </w:p>
    <w:p w14:paraId="10F1EF18"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19"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F1A" w14:textId="77777777" w:rsidR="00631BEE" w:rsidRPr="00280566" w:rsidRDefault="00631BEE" w:rsidP="00631BEE">
      <w:pPr>
        <w:numPr>
          <w:ilvl w:val="0"/>
          <w:numId w:val="28"/>
        </w:numPr>
        <w:tabs>
          <w:tab w:val="left" w:pos="360"/>
        </w:tabs>
        <w:rPr>
          <w:rFonts w:ascii="Arial" w:hAnsi="Arial" w:cs="Arial"/>
          <w:sz w:val="22"/>
          <w:szCs w:val="22"/>
        </w:rPr>
      </w:pPr>
      <w:r w:rsidRPr="00280566">
        <w:rPr>
          <w:rFonts w:ascii="Arial" w:hAnsi="Arial" w:cs="Arial"/>
          <w:sz w:val="22"/>
          <w:szCs w:val="22"/>
        </w:rPr>
        <w:t xml:space="preserve">Mark “YES” if documentation includes the general education or special education environment in which the services will be provided.  </w:t>
      </w:r>
    </w:p>
    <w:p w14:paraId="10F1EF1B" w14:textId="77777777" w:rsidR="00631BEE" w:rsidRPr="00280566" w:rsidRDefault="00631BEE" w:rsidP="00631BEE">
      <w:pPr>
        <w:tabs>
          <w:tab w:val="left" w:pos="360"/>
        </w:tabs>
        <w:ind w:left="720"/>
        <w:rPr>
          <w:rFonts w:ascii="Arial" w:hAnsi="Arial" w:cs="Arial"/>
          <w:sz w:val="22"/>
          <w:szCs w:val="22"/>
        </w:rPr>
      </w:pPr>
    </w:p>
    <w:p w14:paraId="10F1EF1C"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xml:space="preserve"> If the child receives services for speech/language only, this is considered a Special Education Service (and not a related service).</w:t>
      </w:r>
    </w:p>
    <w:p w14:paraId="10F1EF1D"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8"/>
        <w:gridCol w:w="1080"/>
        <w:gridCol w:w="1224"/>
      </w:tblGrid>
      <w:tr w:rsidR="00631BEE" w:rsidRPr="00280566" w14:paraId="10F1EF21" w14:textId="77777777" w:rsidTr="00542EE3">
        <w:tc>
          <w:tcPr>
            <w:tcW w:w="7848" w:type="dxa"/>
          </w:tcPr>
          <w:p w14:paraId="10F1EF1E" w14:textId="77777777" w:rsidR="00631BEE" w:rsidRPr="00280566" w:rsidRDefault="00631BEE" w:rsidP="00542EE3">
            <w:pPr>
              <w:rPr>
                <w:rFonts w:ascii="Arial" w:hAnsi="Arial" w:cs="Arial"/>
                <w:b/>
                <w:sz w:val="22"/>
                <w:szCs w:val="22"/>
              </w:rPr>
            </w:pPr>
            <w:r w:rsidRPr="00280566">
              <w:rPr>
                <w:rFonts w:ascii="Arial" w:hAnsi="Arial" w:cs="Arial"/>
                <w:sz w:val="22"/>
                <w:szCs w:val="22"/>
              </w:rPr>
              <w:t xml:space="preserve">44. Special education services  </w:t>
            </w:r>
          </w:p>
        </w:tc>
        <w:tc>
          <w:tcPr>
            <w:tcW w:w="1080" w:type="dxa"/>
          </w:tcPr>
          <w:p w14:paraId="10F1EF1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224" w:type="dxa"/>
          </w:tcPr>
          <w:p w14:paraId="10F1EF2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EF25" w14:textId="77777777" w:rsidTr="00542EE3">
        <w:trPr>
          <w:trHeight w:val="300"/>
        </w:trPr>
        <w:tc>
          <w:tcPr>
            <w:tcW w:w="7848" w:type="dxa"/>
          </w:tcPr>
          <w:p w14:paraId="10F1EF22" w14:textId="77777777" w:rsidR="00631BEE" w:rsidRPr="00280566" w:rsidRDefault="00631BEE" w:rsidP="00631BEE">
            <w:pPr>
              <w:numPr>
                <w:ilvl w:val="1"/>
                <w:numId w:val="10"/>
              </w:numPr>
              <w:rPr>
                <w:rFonts w:ascii="Arial" w:hAnsi="Arial" w:cs="Arial"/>
                <w:sz w:val="22"/>
                <w:szCs w:val="22"/>
              </w:rPr>
            </w:pPr>
            <w:r w:rsidRPr="00280566">
              <w:rPr>
                <w:rFonts w:ascii="Arial" w:hAnsi="Arial" w:cs="Arial"/>
                <w:sz w:val="22"/>
                <w:szCs w:val="22"/>
              </w:rPr>
              <w:t>Anticipated frequency of service;</w:t>
            </w:r>
          </w:p>
        </w:tc>
        <w:tc>
          <w:tcPr>
            <w:tcW w:w="1080" w:type="dxa"/>
          </w:tcPr>
          <w:p w14:paraId="10F1EF23" w14:textId="77777777" w:rsidR="00631BEE" w:rsidRPr="00280566" w:rsidRDefault="00631BEE" w:rsidP="00542EE3">
            <w:pPr>
              <w:rPr>
                <w:rFonts w:ascii="Arial" w:hAnsi="Arial" w:cs="Arial"/>
                <w:sz w:val="22"/>
                <w:szCs w:val="22"/>
              </w:rPr>
            </w:pPr>
          </w:p>
        </w:tc>
        <w:tc>
          <w:tcPr>
            <w:tcW w:w="1224" w:type="dxa"/>
          </w:tcPr>
          <w:p w14:paraId="10F1EF24" w14:textId="77777777" w:rsidR="00631BEE" w:rsidRPr="00280566" w:rsidRDefault="00631BEE" w:rsidP="00542EE3">
            <w:pPr>
              <w:rPr>
                <w:rFonts w:ascii="Arial" w:hAnsi="Arial" w:cs="Arial"/>
                <w:sz w:val="22"/>
                <w:szCs w:val="22"/>
              </w:rPr>
            </w:pPr>
          </w:p>
        </w:tc>
      </w:tr>
      <w:tr w:rsidR="00631BEE" w:rsidRPr="00280566" w14:paraId="10F1EF29" w14:textId="77777777" w:rsidTr="00542EE3">
        <w:trPr>
          <w:trHeight w:val="300"/>
        </w:trPr>
        <w:tc>
          <w:tcPr>
            <w:tcW w:w="7848" w:type="dxa"/>
          </w:tcPr>
          <w:p w14:paraId="10F1EF26" w14:textId="77777777" w:rsidR="00631BEE" w:rsidRPr="00280566" w:rsidRDefault="00631BEE" w:rsidP="00631BEE">
            <w:pPr>
              <w:numPr>
                <w:ilvl w:val="1"/>
                <w:numId w:val="10"/>
              </w:numPr>
              <w:rPr>
                <w:rFonts w:ascii="Arial" w:hAnsi="Arial" w:cs="Arial"/>
                <w:sz w:val="22"/>
                <w:szCs w:val="22"/>
              </w:rPr>
            </w:pPr>
            <w:r w:rsidRPr="00280566">
              <w:rPr>
                <w:rFonts w:ascii="Arial" w:hAnsi="Arial" w:cs="Arial"/>
                <w:sz w:val="22"/>
                <w:szCs w:val="22"/>
              </w:rPr>
              <w:t xml:space="preserve">Anticipated amount of time (duration); </w:t>
            </w:r>
          </w:p>
        </w:tc>
        <w:tc>
          <w:tcPr>
            <w:tcW w:w="1080" w:type="dxa"/>
          </w:tcPr>
          <w:p w14:paraId="10F1EF27" w14:textId="77777777" w:rsidR="00631BEE" w:rsidRPr="00280566" w:rsidRDefault="00631BEE" w:rsidP="00542EE3">
            <w:pPr>
              <w:rPr>
                <w:rFonts w:ascii="Arial" w:hAnsi="Arial" w:cs="Arial"/>
                <w:sz w:val="22"/>
                <w:szCs w:val="22"/>
              </w:rPr>
            </w:pPr>
          </w:p>
        </w:tc>
        <w:tc>
          <w:tcPr>
            <w:tcW w:w="1224" w:type="dxa"/>
          </w:tcPr>
          <w:p w14:paraId="10F1EF28" w14:textId="77777777" w:rsidR="00631BEE" w:rsidRPr="00280566" w:rsidRDefault="00631BEE" w:rsidP="00542EE3">
            <w:pPr>
              <w:rPr>
                <w:rFonts w:ascii="Arial" w:hAnsi="Arial" w:cs="Arial"/>
                <w:sz w:val="22"/>
                <w:szCs w:val="22"/>
              </w:rPr>
            </w:pPr>
          </w:p>
        </w:tc>
      </w:tr>
      <w:tr w:rsidR="00631BEE" w:rsidRPr="00280566" w14:paraId="10F1EF2D" w14:textId="77777777" w:rsidTr="00542EE3">
        <w:trPr>
          <w:trHeight w:val="300"/>
        </w:trPr>
        <w:tc>
          <w:tcPr>
            <w:tcW w:w="7848" w:type="dxa"/>
          </w:tcPr>
          <w:p w14:paraId="10F1EF2A" w14:textId="77777777" w:rsidR="00631BEE" w:rsidRPr="00280566" w:rsidRDefault="00631BEE" w:rsidP="00631BEE">
            <w:pPr>
              <w:numPr>
                <w:ilvl w:val="1"/>
                <w:numId w:val="10"/>
              </w:numPr>
              <w:rPr>
                <w:rFonts w:ascii="Arial" w:hAnsi="Arial" w:cs="Arial"/>
                <w:sz w:val="22"/>
                <w:szCs w:val="22"/>
              </w:rPr>
            </w:pPr>
            <w:r w:rsidRPr="00280566">
              <w:rPr>
                <w:rFonts w:ascii="Arial" w:hAnsi="Arial" w:cs="Arial"/>
                <w:sz w:val="22"/>
                <w:szCs w:val="22"/>
              </w:rPr>
              <w:t xml:space="preserve">Projected beginning and ending dates; </w:t>
            </w:r>
          </w:p>
        </w:tc>
        <w:tc>
          <w:tcPr>
            <w:tcW w:w="1080" w:type="dxa"/>
          </w:tcPr>
          <w:p w14:paraId="10F1EF2B" w14:textId="77777777" w:rsidR="00631BEE" w:rsidRPr="00280566" w:rsidRDefault="00631BEE" w:rsidP="00542EE3">
            <w:pPr>
              <w:rPr>
                <w:rFonts w:ascii="Arial" w:hAnsi="Arial" w:cs="Arial"/>
                <w:sz w:val="22"/>
                <w:szCs w:val="22"/>
              </w:rPr>
            </w:pPr>
          </w:p>
        </w:tc>
        <w:tc>
          <w:tcPr>
            <w:tcW w:w="1224" w:type="dxa"/>
          </w:tcPr>
          <w:p w14:paraId="10F1EF2C" w14:textId="77777777" w:rsidR="00631BEE" w:rsidRPr="00280566" w:rsidRDefault="00631BEE" w:rsidP="00542EE3">
            <w:pPr>
              <w:rPr>
                <w:rFonts w:ascii="Arial" w:hAnsi="Arial" w:cs="Arial"/>
                <w:sz w:val="22"/>
                <w:szCs w:val="22"/>
              </w:rPr>
            </w:pPr>
          </w:p>
        </w:tc>
      </w:tr>
      <w:tr w:rsidR="00631BEE" w:rsidRPr="00280566" w14:paraId="10F1EF31" w14:textId="77777777" w:rsidTr="00542EE3">
        <w:trPr>
          <w:trHeight w:val="300"/>
        </w:trPr>
        <w:tc>
          <w:tcPr>
            <w:tcW w:w="7848" w:type="dxa"/>
          </w:tcPr>
          <w:p w14:paraId="10F1EF2E" w14:textId="77777777" w:rsidR="00631BEE" w:rsidRPr="00280566" w:rsidRDefault="00631BEE" w:rsidP="00631BEE">
            <w:pPr>
              <w:numPr>
                <w:ilvl w:val="1"/>
                <w:numId w:val="10"/>
              </w:numPr>
              <w:rPr>
                <w:rFonts w:ascii="Arial" w:hAnsi="Arial" w:cs="Arial"/>
                <w:sz w:val="22"/>
                <w:szCs w:val="22"/>
              </w:rPr>
            </w:pPr>
            <w:r w:rsidRPr="00280566">
              <w:rPr>
                <w:rFonts w:ascii="Arial" w:hAnsi="Arial" w:cs="Arial"/>
                <w:sz w:val="22"/>
                <w:szCs w:val="22"/>
              </w:rPr>
              <w:t>Anticipated location</w:t>
            </w:r>
            <w:r w:rsidRPr="00280566">
              <w:rPr>
                <w:rFonts w:ascii="Arial" w:hAnsi="Arial" w:cs="Arial"/>
                <w:sz w:val="22"/>
                <w:szCs w:val="22"/>
                <w:highlight w:val="yellow"/>
              </w:rPr>
              <w:t>(s).</w:t>
            </w:r>
          </w:p>
        </w:tc>
        <w:tc>
          <w:tcPr>
            <w:tcW w:w="1080" w:type="dxa"/>
          </w:tcPr>
          <w:p w14:paraId="10F1EF2F" w14:textId="77777777" w:rsidR="00631BEE" w:rsidRPr="00280566" w:rsidRDefault="00631BEE" w:rsidP="00542EE3">
            <w:pPr>
              <w:rPr>
                <w:rFonts w:ascii="Arial" w:hAnsi="Arial" w:cs="Arial"/>
                <w:sz w:val="22"/>
                <w:szCs w:val="22"/>
              </w:rPr>
            </w:pPr>
          </w:p>
        </w:tc>
        <w:tc>
          <w:tcPr>
            <w:tcW w:w="1224" w:type="dxa"/>
          </w:tcPr>
          <w:p w14:paraId="10F1EF30" w14:textId="77777777" w:rsidR="00631BEE" w:rsidRPr="00280566" w:rsidRDefault="00631BEE" w:rsidP="00542EE3">
            <w:pPr>
              <w:rPr>
                <w:rFonts w:ascii="Arial" w:hAnsi="Arial" w:cs="Arial"/>
                <w:sz w:val="22"/>
                <w:szCs w:val="22"/>
              </w:rPr>
            </w:pPr>
          </w:p>
        </w:tc>
      </w:tr>
    </w:tbl>
    <w:p w14:paraId="10F1EF32"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F37" w14:textId="77777777" w:rsidTr="00542EE3">
        <w:tc>
          <w:tcPr>
            <w:tcW w:w="10152" w:type="dxa"/>
          </w:tcPr>
          <w:p w14:paraId="10F1EF33"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F34" w14:textId="77777777" w:rsidR="00631BEE" w:rsidRPr="00280566" w:rsidRDefault="00631BEE" w:rsidP="00542EE3">
            <w:pPr>
              <w:tabs>
                <w:tab w:val="left" w:pos="360"/>
              </w:tabs>
              <w:rPr>
                <w:rFonts w:ascii="Arial" w:hAnsi="Arial" w:cs="Arial"/>
                <w:sz w:val="22"/>
                <w:szCs w:val="22"/>
              </w:rPr>
            </w:pPr>
          </w:p>
          <w:p w14:paraId="10F1EF35" w14:textId="77777777" w:rsidR="00631BEE" w:rsidRPr="00280566" w:rsidRDefault="00631BEE" w:rsidP="00542EE3">
            <w:pPr>
              <w:tabs>
                <w:tab w:val="left" w:pos="360"/>
              </w:tabs>
              <w:rPr>
                <w:rFonts w:ascii="Arial" w:hAnsi="Arial" w:cs="Arial"/>
                <w:sz w:val="22"/>
                <w:szCs w:val="22"/>
              </w:rPr>
            </w:pPr>
          </w:p>
          <w:p w14:paraId="10F1EF36" w14:textId="77777777" w:rsidR="00631BEE" w:rsidRPr="00280566" w:rsidRDefault="00631BEE" w:rsidP="00542EE3">
            <w:pPr>
              <w:tabs>
                <w:tab w:val="left" w:pos="360"/>
              </w:tabs>
              <w:rPr>
                <w:rFonts w:ascii="Arial" w:hAnsi="Arial" w:cs="Arial"/>
                <w:sz w:val="22"/>
                <w:szCs w:val="22"/>
              </w:rPr>
            </w:pPr>
          </w:p>
        </w:tc>
      </w:tr>
    </w:tbl>
    <w:p w14:paraId="10F1EF38" w14:textId="77777777" w:rsidR="00631BEE" w:rsidRPr="00280566" w:rsidRDefault="00631BEE" w:rsidP="00631BEE">
      <w:pPr>
        <w:tabs>
          <w:tab w:val="left" w:pos="360"/>
        </w:tabs>
        <w:rPr>
          <w:rFonts w:ascii="Arial" w:hAnsi="Arial" w:cs="Arial"/>
          <w:sz w:val="22"/>
          <w:szCs w:val="22"/>
        </w:rPr>
      </w:pPr>
    </w:p>
    <w:p w14:paraId="10F1EF39" w14:textId="77777777" w:rsidR="00631BEE" w:rsidRPr="00280566" w:rsidRDefault="00631BEE" w:rsidP="00631BEE">
      <w:pPr>
        <w:tabs>
          <w:tab w:val="left" w:pos="360"/>
        </w:tabs>
        <w:jc w:val="center"/>
        <w:rPr>
          <w:rFonts w:ascii="Arial" w:hAnsi="Arial" w:cs="Arial"/>
          <w:b/>
          <w:sz w:val="28"/>
          <w:szCs w:val="28"/>
        </w:rPr>
      </w:pPr>
    </w:p>
    <w:p w14:paraId="10F1EF3A" w14:textId="77777777" w:rsidR="00631BEE" w:rsidRPr="00280566" w:rsidRDefault="00631BEE" w:rsidP="00631BEE">
      <w:pPr>
        <w:tabs>
          <w:tab w:val="left" w:pos="360"/>
        </w:tabs>
        <w:jc w:val="center"/>
        <w:rPr>
          <w:rFonts w:ascii="Arial" w:hAnsi="Arial" w:cs="Arial"/>
          <w:b/>
          <w:sz w:val="28"/>
          <w:szCs w:val="28"/>
        </w:rPr>
      </w:pPr>
    </w:p>
    <w:p w14:paraId="10F1EF3B" w14:textId="77777777" w:rsidR="00631BEE" w:rsidRDefault="00631BEE" w:rsidP="00631BEE">
      <w:pPr>
        <w:tabs>
          <w:tab w:val="left" w:pos="360"/>
        </w:tabs>
        <w:jc w:val="center"/>
        <w:rPr>
          <w:rFonts w:ascii="Arial" w:hAnsi="Arial" w:cs="Arial"/>
          <w:b/>
          <w:sz w:val="28"/>
          <w:szCs w:val="28"/>
        </w:rPr>
      </w:pPr>
    </w:p>
    <w:p w14:paraId="10F1EF3C" w14:textId="77777777" w:rsidR="00CA17BB" w:rsidRPr="00280566" w:rsidRDefault="00CA17BB" w:rsidP="00631BEE">
      <w:pPr>
        <w:tabs>
          <w:tab w:val="left" w:pos="360"/>
        </w:tabs>
        <w:jc w:val="center"/>
        <w:rPr>
          <w:rFonts w:ascii="Arial" w:hAnsi="Arial" w:cs="Arial"/>
          <w:b/>
          <w:sz w:val="28"/>
          <w:szCs w:val="28"/>
        </w:rPr>
      </w:pPr>
    </w:p>
    <w:p w14:paraId="10F1EF3D"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lastRenderedPageBreak/>
        <w:t>Item 45</w:t>
      </w:r>
    </w:p>
    <w:p w14:paraId="10F1EF3E" w14:textId="77777777" w:rsidR="00631BEE" w:rsidRPr="00280566" w:rsidRDefault="00631BEE" w:rsidP="00631BEE">
      <w:pPr>
        <w:tabs>
          <w:tab w:val="left" w:pos="360"/>
        </w:tabs>
        <w:rPr>
          <w:rFonts w:ascii="Arial" w:hAnsi="Arial" w:cs="Arial"/>
          <w:sz w:val="22"/>
          <w:szCs w:val="22"/>
        </w:rPr>
      </w:pPr>
    </w:p>
    <w:p w14:paraId="10F1EF3F"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Related Services section.</w:t>
      </w:r>
    </w:p>
    <w:p w14:paraId="10F1EF40" w14:textId="77777777" w:rsidR="00631BEE" w:rsidRPr="00280566" w:rsidRDefault="00631BEE" w:rsidP="00631BEE">
      <w:pPr>
        <w:tabs>
          <w:tab w:val="left" w:pos="360"/>
        </w:tabs>
        <w:rPr>
          <w:rFonts w:ascii="Arial" w:hAnsi="Arial" w:cs="Arial"/>
          <w:b/>
          <w:sz w:val="22"/>
          <w:szCs w:val="22"/>
          <w:u w:val="single"/>
        </w:rPr>
      </w:pPr>
    </w:p>
    <w:p w14:paraId="10F1EF41" w14:textId="77777777" w:rsidR="00631BEE" w:rsidRPr="00280566" w:rsidRDefault="00631BEE" w:rsidP="00631BEE">
      <w:pPr>
        <w:numPr>
          <w:ilvl w:val="0"/>
          <w:numId w:val="9"/>
        </w:numPr>
        <w:tabs>
          <w:tab w:val="left" w:pos="360"/>
        </w:tabs>
        <w:rPr>
          <w:rFonts w:ascii="Arial" w:hAnsi="Arial" w:cs="Arial"/>
          <w:sz w:val="22"/>
          <w:szCs w:val="22"/>
        </w:rPr>
      </w:pPr>
      <w:r w:rsidRPr="00280566">
        <w:rPr>
          <w:rFonts w:ascii="Arial" w:hAnsi="Arial" w:cs="Arial"/>
          <w:sz w:val="22"/>
          <w:szCs w:val="22"/>
        </w:rPr>
        <w:t>Anticipated frequency of service</w:t>
      </w:r>
    </w:p>
    <w:p w14:paraId="10F1EF42"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43"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F44" w14:textId="77777777" w:rsidR="00631BEE" w:rsidRPr="00280566" w:rsidRDefault="00631BEE" w:rsidP="00631BEE">
      <w:pPr>
        <w:numPr>
          <w:ilvl w:val="0"/>
          <w:numId w:val="29"/>
        </w:numPr>
        <w:tabs>
          <w:tab w:val="left" w:pos="360"/>
        </w:tabs>
        <w:rPr>
          <w:rFonts w:ascii="Arial" w:hAnsi="Arial" w:cs="Arial"/>
          <w:sz w:val="22"/>
          <w:szCs w:val="22"/>
        </w:rPr>
      </w:pPr>
      <w:r w:rsidRPr="00280566">
        <w:rPr>
          <w:rFonts w:ascii="Arial" w:hAnsi="Arial" w:cs="Arial"/>
          <w:sz w:val="22"/>
          <w:szCs w:val="22"/>
        </w:rPr>
        <w:t>Mark “YES” if documentation includes how often the child will receive the service(s) which may be listed as daily, hourly, weekly, by number of times per week, monthly, blocks per day, or class periods.</w:t>
      </w:r>
    </w:p>
    <w:p w14:paraId="10F1EF45" w14:textId="77777777" w:rsidR="00631BEE" w:rsidRPr="00280566" w:rsidRDefault="00631BEE" w:rsidP="00631BEE">
      <w:pPr>
        <w:tabs>
          <w:tab w:val="left" w:pos="360"/>
        </w:tabs>
        <w:rPr>
          <w:rFonts w:ascii="Arial" w:hAnsi="Arial" w:cs="Arial"/>
          <w:sz w:val="22"/>
          <w:szCs w:val="22"/>
        </w:rPr>
      </w:pPr>
    </w:p>
    <w:p w14:paraId="10F1EF46" w14:textId="77777777" w:rsidR="00631BEE" w:rsidRPr="00280566" w:rsidRDefault="00631BEE" w:rsidP="00631BEE">
      <w:pPr>
        <w:numPr>
          <w:ilvl w:val="0"/>
          <w:numId w:val="9"/>
        </w:numPr>
        <w:tabs>
          <w:tab w:val="left" w:pos="360"/>
        </w:tabs>
        <w:rPr>
          <w:rFonts w:ascii="Arial" w:hAnsi="Arial" w:cs="Arial"/>
          <w:sz w:val="22"/>
          <w:szCs w:val="22"/>
        </w:rPr>
      </w:pPr>
      <w:r w:rsidRPr="00280566">
        <w:rPr>
          <w:rFonts w:ascii="Arial" w:hAnsi="Arial" w:cs="Arial"/>
          <w:sz w:val="22"/>
          <w:szCs w:val="22"/>
        </w:rPr>
        <w:t>Anticipated amount of time (duration)</w:t>
      </w:r>
    </w:p>
    <w:p w14:paraId="10F1EF47"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48"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F49" w14:textId="77777777" w:rsidR="00631BEE" w:rsidRPr="00280566" w:rsidRDefault="00631BEE" w:rsidP="00631BEE">
      <w:pPr>
        <w:numPr>
          <w:ilvl w:val="0"/>
          <w:numId w:val="29"/>
        </w:numPr>
        <w:tabs>
          <w:tab w:val="left" w:pos="360"/>
        </w:tabs>
        <w:rPr>
          <w:rFonts w:ascii="Arial" w:hAnsi="Arial" w:cs="Arial"/>
          <w:sz w:val="22"/>
          <w:szCs w:val="22"/>
        </w:rPr>
      </w:pPr>
      <w:r w:rsidRPr="00280566">
        <w:rPr>
          <w:rFonts w:ascii="Arial" w:hAnsi="Arial" w:cs="Arial"/>
          <w:sz w:val="22"/>
          <w:szCs w:val="22"/>
        </w:rPr>
        <w:t>Mark “YES” if documentation includes the amount of time the service will be provided to the child.  This may be an approximation of time in terms of minutes, hours, or blocks of time, but may not be a range of time.</w:t>
      </w:r>
    </w:p>
    <w:p w14:paraId="10F1EF4A" w14:textId="77777777" w:rsidR="00631BEE" w:rsidRPr="00280566" w:rsidRDefault="00631BEE" w:rsidP="00631BEE">
      <w:pPr>
        <w:tabs>
          <w:tab w:val="left" w:pos="360"/>
        </w:tabs>
        <w:ind w:left="720"/>
        <w:rPr>
          <w:rFonts w:ascii="Arial" w:hAnsi="Arial" w:cs="Arial"/>
          <w:sz w:val="22"/>
          <w:szCs w:val="22"/>
        </w:rPr>
      </w:pPr>
    </w:p>
    <w:p w14:paraId="10F1EF4B" w14:textId="77777777" w:rsidR="00631BEE" w:rsidRPr="00280566" w:rsidRDefault="00631BEE" w:rsidP="00631BEE">
      <w:pPr>
        <w:numPr>
          <w:ilvl w:val="0"/>
          <w:numId w:val="9"/>
        </w:numPr>
        <w:tabs>
          <w:tab w:val="left" w:pos="360"/>
        </w:tabs>
        <w:rPr>
          <w:rFonts w:ascii="Arial" w:hAnsi="Arial" w:cs="Arial"/>
          <w:sz w:val="22"/>
          <w:szCs w:val="22"/>
        </w:rPr>
      </w:pPr>
      <w:r w:rsidRPr="00280566">
        <w:rPr>
          <w:rFonts w:ascii="Arial" w:hAnsi="Arial" w:cs="Arial"/>
          <w:sz w:val="22"/>
          <w:szCs w:val="22"/>
        </w:rPr>
        <w:t>Projected beginning and ending dates</w:t>
      </w:r>
    </w:p>
    <w:p w14:paraId="10F1EF4C"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4D"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F4E" w14:textId="77777777" w:rsidR="00631BEE" w:rsidRPr="00280566" w:rsidRDefault="00631BEE" w:rsidP="00631BEE">
      <w:pPr>
        <w:numPr>
          <w:ilvl w:val="0"/>
          <w:numId w:val="29"/>
        </w:numPr>
        <w:tabs>
          <w:tab w:val="left" w:pos="360"/>
        </w:tabs>
        <w:rPr>
          <w:rFonts w:ascii="Arial" w:hAnsi="Arial" w:cs="Arial"/>
          <w:sz w:val="22"/>
          <w:szCs w:val="22"/>
        </w:rPr>
      </w:pPr>
      <w:r w:rsidRPr="00280566">
        <w:rPr>
          <w:rFonts w:ascii="Arial" w:hAnsi="Arial" w:cs="Arial"/>
          <w:sz w:val="22"/>
          <w:szCs w:val="22"/>
        </w:rPr>
        <w:t>Mark “YES” if documentation includes the date (month and year) the related services are projected to start.</w:t>
      </w:r>
    </w:p>
    <w:p w14:paraId="10F1EF4F" w14:textId="77777777" w:rsidR="00631BEE" w:rsidRPr="00280566" w:rsidRDefault="00631BEE" w:rsidP="00631BEE">
      <w:pPr>
        <w:tabs>
          <w:tab w:val="left" w:pos="360"/>
        </w:tabs>
        <w:rPr>
          <w:rFonts w:ascii="Arial" w:hAnsi="Arial" w:cs="Arial"/>
          <w:sz w:val="22"/>
          <w:szCs w:val="22"/>
        </w:rPr>
      </w:pPr>
    </w:p>
    <w:p w14:paraId="10F1EF50" w14:textId="77777777" w:rsidR="00631BEE" w:rsidRPr="00280566" w:rsidRDefault="00631BEE" w:rsidP="00631BEE">
      <w:pPr>
        <w:numPr>
          <w:ilvl w:val="0"/>
          <w:numId w:val="9"/>
        </w:numPr>
        <w:tabs>
          <w:tab w:val="left" w:pos="360"/>
        </w:tabs>
        <w:rPr>
          <w:rFonts w:ascii="Arial" w:hAnsi="Arial" w:cs="Arial"/>
          <w:sz w:val="22"/>
          <w:szCs w:val="22"/>
        </w:rPr>
      </w:pPr>
      <w:r w:rsidRPr="00280566">
        <w:rPr>
          <w:rFonts w:ascii="Arial" w:hAnsi="Arial" w:cs="Arial"/>
          <w:sz w:val="22"/>
          <w:szCs w:val="22"/>
        </w:rPr>
        <w:t>Anticipated location</w:t>
      </w:r>
      <w:r w:rsidRPr="00280566">
        <w:rPr>
          <w:rFonts w:ascii="Arial" w:hAnsi="Arial" w:cs="Arial"/>
          <w:sz w:val="22"/>
          <w:szCs w:val="22"/>
          <w:highlight w:val="yellow"/>
        </w:rPr>
        <w:t>(s)</w:t>
      </w:r>
    </w:p>
    <w:p w14:paraId="10F1EF51" w14:textId="77777777" w:rsidR="00631BEE" w:rsidRPr="00280566" w:rsidRDefault="00631BEE" w:rsidP="00631BEE">
      <w:pPr>
        <w:tabs>
          <w:tab w:val="left" w:pos="360"/>
        </w:tabs>
        <w:rPr>
          <w:rFonts w:ascii="Arial" w:hAnsi="Arial" w:cs="Arial"/>
          <w:b/>
          <w:sz w:val="22"/>
          <w:szCs w:val="22"/>
        </w:rPr>
      </w:pPr>
      <w:r w:rsidRPr="00280566">
        <w:rPr>
          <w:rFonts w:ascii="Arial" w:hAnsi="Arial" w:cs="Arial"/>
          <w:b/>
          <w:sz w:val="22"/>
          <w:szCs w:val="22"/>
        </w:rPr>
        <w:tab/>
      </w:r>
    </w:p>
    <w:p w14:paraId="10F1EF52"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EF53" w14:textId="77777777" w:rsidR="00631BEE" w:rsidRPr="00280566" w:rsidRDefault="00631BEE" w:rsidP="00631BEE">
      <w:pPr>
        <w:numPr>
          <w:ilvl w:val="0"/>
          <w:numId w:val="29"/>
        </w:numPr>
        <w:tabs>
          <w:tab w:val="left" w:pos="360"/>
        </w:tabs>
        <w:rPr>
          <w:rFonts w:ascii="Arial" w:hAnsi="Arial" w:cs="Arial"/>
          <w:sz w:val="22"/>
          <w:szCs w:val="22"/>
        </w:rPr>
      </w:pPr>
      <w:r w:rsidRPr="00280566">
        <w:rPr>
          <w:rFonts w:ascii="Arial" w:hAnsi="Arial" w:cs="Arial"/>
          <w:sz w:val="22"/>
          <w:szCs w:val="22"/>
        </w:rPr>
        <w:t xml:space="preserve">Mark “YES” if documentation includes the general education or special education environment in which the Related Services will be provided.   </w:t>
      </w:r>
    </w:p>
    <w:p w14:paraId="10F1EF54" w14:textId="77777777" w:rsidR="00631BEE" w:rsidRPr="00280566" w:rsidRDefault="00631BEE" w:rsidP="00631BEE">
      <w:pPr>
        <w:tabs>
          <w:tab w:val="left" w:pos="360"/>
        </w:tabs>
        <w:rPr>
          <w:rFonts w:ascii="Arial" w:hAnsi="Arial" w:cs="Arial"/>
          <w:sz w:val="22"/>
          <w:szCs w:val="22"/>
        </w:rPr>
      </w:pPr>
    </w:p>
    <w:p w14:paraId="10F1EF55" w14:textId="77777777" w:rsidR="00631BEE" w:rsidRPr="00280566" w:rsidRDefault="00631BEE" w:rsidP="00631BEE">
      <w:pPr>
        <w:tabs>
          <w:tab w:val="left" w:pos="360"/>
        </w:tabs>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xml:space="preserve">: The ARC may decide, based on data, that specially-designed instruction alone will assist the child in making progress toward goals, objectives/benchmarks and that related services are not needed.  </w:t>
      </w:r>
    </w:p>
    <w:p w14:paraId="10F1EF56"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0"/>
        <w:gridCol w:w="898"/>
        <w:gridCol w:w="898"/>
        <w:gridCol w:w="896"/>
      </w:tblGrid>
      <w:tr w:rsidR="00631BEE" w:rsidRPr="00280566" w14:paraId="10F1EF5B" w14:textId="77777777" w:rsidTr="00542EE3">
        <w:tc>
          <w:tcPr>
            <w:tcW w:w="7460" w:type="dxa"/>
          </w:tcPr>
          <w:p w14:paraId="10F1EF57" w14:textId="77777777" w:rsidR="00631BEE" w:rsidRPr="00280566" w:rsidRDefault="00631BEE" w:rsidP="00542EE3">
            <w:pPr>
              <w:rPr>
                <w:rFonts w:ascii="Arial" w:hAnsi="Arial" w:cs="Arial"/>
                <w:b/>
                <w:sz w:val="22"/>
                <w:szCs w:val="22"/>
              </w:rPr>
            </w:pPr>
            <w:r w:rsidRPr="00280566">
              <w:rPr>
                <w:rFonts w:ascii="Arial" w:hAnsi="Arial" w:cs="Arial"/>
                <w:sz w:val="22"/>
                <w:szCs w:val="22"/>
              </w:rPr>
              <w:t xml:space="preserve">45. Related services (if NA, go to #46) </w:t>
            </w:r>
          </w:p>
        </w:tc>
        <w:tc>
          <w:tcPr>
            <w:tcW w:w="898" w:type="dxa"/>
          </w:tcPr>
          <w:p w14:paraId="10F1EF5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98" w:type="dxa"/>
          </w:tcPr>
          <w:p w14:paraId="10F1EF5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96" w:type="dxa"/>
          </w:tcPr>
          <w:p w14:paraId="10F1EF5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F60" w14:textId="77777777" w:rsidTr="00542EE3">
        <w:trPr>
          <w:trHeight w:val="300"/>
        </w:trPr>
        <w:tc>
          <w:tcPr>
            <w:tcW w:w="7460" w:type="dxa"/>
          </w:tcPr>
          <w:p w14:paraId="10F1EF5C" w14:textId="77777777" w:rsidR="00631BEE" w:rsidRPr="00280566" w:rsidRDefault="00631BEE" w:rsidP="00631BEE">
            <w:pPr>
              <w:numPr>
                <w:ilvl w:val="0"/>
                <w:numId w:val="66"/>
              </w:numPr>
              <w:rPr>
                <w:rFonts w:ascii="Arial" w:hAnsi="Arial" w:cs="Arial"/>
                <w:sz w:val="22"/>
                <w:szCs w:val="22"/>
              </w:rPr>
            </w:pPr>
            <w:r w:rsidRPr="00280566">
              <w:rPr>
                <w:rFonts w:ascii="Arial" w:hAnsi="Arial" w:cs="Arial"/>
                <w:sz w:val="22"/>
                <w:szCs w:val="22"/>
              </w:rPr>
              <w:t>Anticipated frequency of service;</w:t>
            </w:r>
          </w:p>
        </w:tc>
        <w:tc>
          <w:tcPr>
            <w:tcW w:w="898" w:type="dxa"/>
          </w:tcPr>
          <w:p w14:paraId="10F1EF5D" w14:textId="77777777" w:rsidR="00631BEE" w:rsidRPr="00280566" w:rsidRDefault="00631BEE" w:rsidP="00542EE3">
            <w:pPr>
              <w:rPr>
                <w:rFonts w:ascii="Arial" w:hAnsi="Arial" w:cs="Arial"/>
                <w:sz w:val="22"/>
                <w:szCs w:val="22"/>
              </w:rPr>
            </w:pPr>
          </w:p>
        </w:tc>
        <w:tc>
          <w:tcPr>
            <w:tcW w:w="898" w:type="dxa"/>
          </w:tcPr>
          <w:p w14:paraId="10F1EF5E" w14:textId="77777777" w:rsidR="00631BEE" w:rsidRPr="00280566" w:rsidRDefault="00631BEE" w:rsidP="00542EE3">
            <w:pPr>
              <w:rPr>
                <w:rFonts w:ascii="Arial" w:hAnsi="Arial" w:cs="Arial"/>
                <w:sz w:val="22"/>
                <w:szCs w:val="22"/>
              </w:rPr>
            </w:pPr>
          </w:p>
        </w:tc>
        <w:tc>
          <w:tcPr>
            <w:tcW w:w="896" w:type="dxa"/>
          </w:tcPr>
          <w:p w14:paraId="10F1EF5F" w14:textId="77777777" w:rsidR="00631BEE" w:rsidRPr="00280566" w:rsidRDefault="00631BEE" w:rsidP="00542EE3">
            <w:pPr>
              <w:rPr>
                <w:rFonts w:ascii="Arial" w:hAnsi="Arial" w:cs="Arial"/>
                <w:sz w:val="22"/>
                <w:szCs w:val="22"/>
              </w:rPr>
            </w:pPr>
          </w:p>
        </w:tc>
      </w:tr>
      <w:tr w:rsidR="00631BEE" w:rsidRPr="00280566" w14:paraId="10F1EF65" w14:textId="77777777" w:rsidTr="00542EE3">
        <w:trPr>
          <w:trHeight w:val="300"/>
        </w:trPr>
        <w:tc>
          <w:tcPr>
            <w:tcW w:w="7460" w:type="dxa"/>
          </w:tcPr>
          <w:p w14:paraId="10F1EF61" w14:textId="77777777" w:rsidR="00631BEE" w:rsidRPr="00280566" w:rsidRDefault="00631BEE" w:rsidP="00631BEE">
            <w:pPr>
              <w:numPr>
                <w:ilvl w:val="0"/>
                <w:numId w:val="66"/>
              </w:numPr>
              <w:rPr>
                <w:rFonts w:ascii="Arial" w:hAnsi="Arial" w:cs="Arial"/>
                <w:sz w:val="22"/>
                <w:szCs w:val="22"/>
              </w:rPr>
            </w:pPr>
            <w:r w:rsidRPr="00280566">
              <w:rPr>
                <w:rFonts w:ascii="Arial" w:hAnsi="Arial" w:cs="Arial"/>
                <w:sz w:val="22"/>
                <w:szCs w:val="22"/>
              </w:rPr>
              <w:t xml:space="preserve">Anticipated amount of time (duration); </w:t>
            </w:r>
          </w:p>
        </w:tc>
        <w:tc>
          <w:tcPr>
            <w:tcW w:w="898" w:type="dxa"/>
          </w:tcPr>
          <w:p w14:paraId="10F1EF62" w14:textId="77777777" w:rsidR="00631BEE" w:rsidRPr="00280566" w:rsidRDefault="00631BEE" w:rsidP="00542EE3">
            <w:pPr>
              <w:rPr>
                <w:rFonts w:ascii="Arial" w:hAnsi="Arial" w:cs="Arial"/>
                <w:sz w:val="22"/>
                <w:szCs w:val="22"/>
              </w:rPr>
            </w:pPr>
          </w:p>
        </w:tc>
        <w:tc>
          <w:tcPr>
            <w:tcW w:w="898" w:type="dxa"/>
          </w:tcPr>
          <w:p w14:paraId="10F1EF63" w14:textId="77777777" w:rsidR="00631BEE" w:rsidRPr="00280566" w:rsidRDefault="00631BEE" w:rsidP="00542EE3">
            <w:pPr>
              <w:rPr>
                <w:rFonts w:ascii="Arial" w:hAnsi="Arial" w:cs="Arial"/>
                <w:sz w:val="22"/>
                <w:szCs w:val="22"/>
              </w:rPr>
            </w:pPr>
          </w:p>
        </w:tc>
        <w:tc>
          <w:tcPr>
            <w:tcW w:w="896" w:type="dxa"/>
          </w:tcPr>
          <w:p w14:paraId="10F1EF64" w14:textId="77777777" w:rsidR="00631BEE" w:rsidRPr="00280566" w:rsidRDefault="00631BEE" w:rsidP="00542EE3">
            <w:pPr>
              <w:rPr>
                <w:rFonts w:ascii="Arial" w:hAnsi="Arial" w:cs="Arial"/>
                <w:sz w:val="22"/>
                <w:szCs w:val="22"/>
              </w:rPr>
            </w:pPr>
          </w:p>
        </w:tc>
      </w:tr>
      <w:tr w:rsidR="00631BEE" w:rsidRPr="00280566" w14:paraId="10F1EF6A" w14:textId="77777777" w:rsidTr="00542EE3">
        <w:trPr>
          <w:trHeight w:val="300"/>
        </w:trPr>
        <w:tc>
          <w:tcPr>
            <w:tcW w:w="7460" w:type="dxa"/>
          </w:tcPr>
          <w:p w14:paraId="10F1EF66" w14:textId="77777777" w:rsidR="00631BEE" w:rsidRPr="00280566" w:rsidRDefault="00631BEE" w:rsidP="00631BEE">
            <w:pPr>
              <w:numPr>
                <w:ilvl w:val="0"/>
                <w:numId w:val="66"/>
              </w:numPr>
              <w:rPr>
                <w:rFonts w:ascii="Arial" w:hAnsi="Arial" w:cs="Arial"/>
                <w:sz w:val="22"/>
                <w:szCs w:val="22"/>
              </w:rPr>
            </w:pPr>
            <w:r w:rsidRPr="00280566">
              <w:rPr>
                <w:rFonts w:ascii="Arial" w:hAnsi="Arial" w:cs="Arial"/>
                <w:sz w:val="22"/>
                <w:szCs w:val="22"/>
              </w:rPr>
              <w:t xml:space="preserve">Projected beginning and ending dates; </w:t>
            </w:r>
          </w:p>
        </w:tc>
        <w:tc>
          <w:tcPr>
            <w:tcW w:w="898" w:type="dxa"/>
          </w:tcPr>
          <w:p w14:paraId="10F1EF67" w14:textId="77777777" w:rsidR="00631BEE" w:rsidRPr="00280566" w:rsidRDefault="00631BEE" w:rsidP="00542EE3">
            <w:pPr>
              <w:rPr>
                <w:rFonts w:ascii="Arial" w:hAnsi="Arial" w:cs="Arial"/>
                <w:sz w:val="22"/>
                <w:szCs w:val="22"/>
              </w:rPr>
            </w:pPr>
          </w:p>
        </w:tc>
        <w:tc>
          <w:tcPr>
            <w:tcW w:w="898" w:type="dxa"/>
          </w:tcPr>
          <w:p w14:paraId="10F1EF68" w14:textId="77777777" w:rsidR="00631BEE" w:rsidRPr="00280566" w:rsidRDefault="00631BEE" w:rsidP="00542EE3">
            <w:pPr>
              <w:rPr>
                <w:rFonts w:ascii="Arial" w:hAnsi="Arial" w:cs="Arial"/>
                <w:sz w:val="22"/>
                <w:szCs w:val="22"/>
              </w:rPr>
            </w:pPr>
          </w:p>
        </w:tc>
        <w:tc>
          <w:tcPr>
            <w:tcW w:w="896" w:type="dxa"/>
          </w:tcPr>
          <w:p w14:paraId="10F1EF69" w14:textId="77777777" w:rsidR="00631BEE" w:rsidRPr="00280566" w:rsidRDefault="00631BEE" w:rsidP="00542EE3">
            <w:pPr>
              <w:rPr>
                <w:rFonts w:ascii="Arial" w:hAnsi="Arial" w:cs="Arial"/>
                <w:sz w:val="22"/>
                <w:szCs w:val="22"/>
              </w:rPr>
            </w:pPr>
          </w:p>
        </w:tc>
      </w:tr>
      <w:tr w:rsidR="00631BEE" w:rsidRPr="00280566" w14:paraId="10F1EF6F" w14:textId="77777777" w:rsidTr="00542EE3">
        <w:trPr>
          <w:trHeight w:val="300"/>
        </w:trPr>
        <w:tc>
          <w:tcPr>
            <w:tcW w:w="7460" w:type="dxa"/>
          </w:tcPr>
          <w:p w14:paraId="10F1EF6B" w14:textId="77777777" w:rsidR="00631BEE" w:rsidRPr="00280566" w:rsidRDefault="00631BEE" w:rsidP="00631BEE">
            <w:pPr>
              <w:numPr>
                <w:ilvl w:val="0"/>
                <w:numId w:val="66"/>
              </w:numPr>
              <w:rPr>
                <w:rFonts w:ascii="Arial" w:hAnsi="Arial" w:cs="Arial"/>
                <w:sz w:val="22"/>
                <w:szCs w:val="22"/>
              </w:rPr>
            </w:pPr>
            <w:r w:rsidRPr="00280566">
              <w:rPr>
                <w:rFonts w:ascii="Arial" w:hAnsi="Arial" w:cs="Arial"/>
                <w:sz w:val="22"/>
                <w:szCs w:val="22"/>
              </w:rPr>
              <w:t>Anticipated location</w:t>
            </w:r>
            <w:r w:rsidRPr="00280566">
              <w:rPr>
                <w:rFonts w:ascii="Arial" w:hAnsi="Arial" w:cs="Arial"/>
                <w:sz w:val="22"/>
                <w:szCs w:val="22"/>
                <w:highlight w:val="yellow"/>
              </w:rPr>
              <w:t>(s).</w:t>
            </w:r>
          </w:p>
        </w:tc>
        <w:tc>
          <w:tcPr>
            <w:tcW w:w="898" w:type="dxa"/>
          </w:tcPr>
          <w:p w14:paraId="10F1EF6C" w14:textId="77777777" w:rsidR="00631BEE" w:rsidRPr="00280566" w:rsidRDefault="00631BEE" w:rsidP="00542EE3">
            <w:pPr>
              <w:rPr>
                <w:rFonts w:ascii="Arial" w:hAnsi="Arial" w:cs="Arial"/>
                <w:sz w:val="22"/>
                <w:szCs w:val="22"/>
              </w:rPr>
            </w:pPr>
          </w:p>
        </w:tc>
        <w:tc>
          <w:tcPr>
            <w:tcW w:w="898" w:type="dxa"/>
          </w:tcPr>
          <w:p w14:paraId="10F1EF6D" w14:textId="77777777" w:rsidR="00631BEE" w:rsidRPr="00280566" w:rsidRDefault="00631BEE" w:rsidP="00542EE3">
            <w:pPr>
              <w:rPr>
                <w:rFonts w:ascii="Arial" w:hAnsi="Arial" w:cs="Arial"/>
                <w:sz w:val="22"/>
                <w:szCs w:val="22"/>
              </w:rPr>
            </w:pPr>
          </w:p>
        </w:tc>
        <w:tc>
          <w:tcPr>
            <w:tcW w:w="896" w:type="dxa"/>
          </w:tcPr>
          <w:p w14:paraId="10F1EF6E" w14:textId="77777777" w:rsidR="00631BEE" w:rsidRPr="00280566" w:rsidRDefault="00631BEE" w:rsidP="00542EE3">
            <w:pPr>
              <w:rPr>
                <w:rFonts w:ascii="Arial" w:hAnsi="Arial" w:cs="Arial"/>
                <w:sz w:val="22"/>
                <w:szCs w:val="22"/>
              </w:rPr>
            </w:pPr>
          </w:p>
        </w:tc>
      </w:tr>
    </w:tbl>
    <w:p w14:paraId="10F1EF70"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F75" w14:textId="77777777" w:rsidTr="00542EE3">
        <w:tc>
          <w:tcPr>
            <w:tcW w:w="10152" w:type="dxa"/>
          </w:tcPr>
          <w:p w14:paraId="10F1EF71"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F72" w14:textId="77777777" w:rsidR="00631BEE" w:rsidRPr="00280566" w:rsidRDefault="00631BEE" w:rsidP="00542EE3">
            <w:pPr>
              <w:tabs>
                <w:tab w:val="left" w:pos="360"/>
              </w:tabs>
              <w:rPr>
                <w:rFonts w:ascii="Arial" w:hAnsi="Arial" w:cs="Arial"/>
                <w:sz w:val="22"/>
                <w:szCs w:val="22"/>
              </w:rPr>
            </w:pPr>
          </w:p>
          <w:p w14:paraId="10F1EF73" w14:textId="77777777" w:rsidR="00631BEE" w:rsidRPr="00280566" w:rsidRDefault="00631BEE" w:rsidP="00542EE3">
            <w:pPr>
              <w:tabs>
                <w:tab w:val="left" w:pos="360"/>
              </w:tabs>
              <w:rPr>
                <w:rFonts w:ascii="Arial" w:hAnsi="Arial" w:cs="Arial"/>
                <w:sz w:val="22"/>
                <w:szCs w:val="22"/>
              </w:rPr>
            </w:pPr>
          </w:p>
          <w:p w14:paraId="10F1EF74" w14:textId="77777777" w:rsidR="00631BEE" w:rsidRPr="00280566" w:rsidRDefault="00631BEE" w:rsidP="00542EE3">
            <w:pPr>
              <w:tabs>
                <w:tab w:val="left" w:pos="360"/>
              </w:tabs>
              <w:rPr>
                <w:rFonts w:ascii="Arial" w:hAnsi="Arial" w:cs="Arial"/>
                <w:sz w:val="22"/>
                <w:szCs w:val="22"/>
              </w:rPr>
            </w:pPr>
          </w:p>
        </w:tc>
      </w:tr>
    </w:tbl>
    <w:p w14:paraId="10F1EF76" w14:textId="77777777" w:rsidR="00631BEE" w:rsidRPr="00280566" w:rsidRDefault="00631BEE" w:rsidP="00631BEE">
      <w:pPr>
        <w:tabs>
          <w:tab w:val="left" w:pos="360"/>
        </w:tabs>
        <w:rPr>
          <w:rFonts w:ascii="Arial" w:hAnsi="Arial" w:cs="Arial"/>
          <w:sz w:val="22"/>
          <w:szCs w:val="22"/>
        </w:rPr>
      </w:pPr>
    </w:p>
    <w:p w14:paraId="10F1EF77" w14:textId="77777777" w:rsidR="00631BEE" w:rsidRPr="00280566" w:rsidRDefault="00631BEE" w:rsidP="00631BEE">
      <w:pPr>
        <w:tabs>
          <w:tab w:val="left" w:pos="360"/>
        </w:tabs>
        <w:jc w:val="center"/>
        <w:rPr>
          <w:rFonts w:ascii="Arial" w:hAnsi="Arial" w:cs="Arial"/>
          <w:b/>
          <w:sz w:val="28"/>
          <w:szCs w:val="28"/>
        </w:rPr>
      </w:pPr>
    </w:p>
    <w:p w14:paraId="10F1EF78" w14:textId="77777777" w:rsidR="00631BEE" w:rsidRPr="00280566" w:rsidRDefault="00631BEE" w:rsidP="00631BEE">
      <w:pPr>
        <w:tabs>
          <w:tab w:val="left" w:pos="360"/>
        </w:tabs>
        <w:jc w:val="center"/>
        <w:rPr>
          <w:rFonts w:ascii="Arial" w:hAnsi="Arial" w:cs="Arial"/>
          <w:b/>
          <w:sz w:val="28"/>
          <w:szCs w:val="28"/>
        </w:rPr>
      </w:pPr>
    </w:p>
    <w:p w14:paraId="10F1EF79" w14:textId="77777777" w:rsidR="00631BEE" w:rsidRPr="00280566" w:rsidRDefault="00631BEE" w:rsidP="00631BEE">
      <w:pPr>
        <w:tabs>
          <w:tab w:val="left" w:pos="360"/>
        </w:tabs>
        <w:jc w:val="center"/>
        <w:rPr>
          <w:rFonts w:ascii="Arial" w:hAnsi="Arial" w:cs="Arial"/>
          <w:b/>
          <w:sz w:val="28"/>
          <w:szCs w:val="28"/>
        </w:rPr>
      </w:pPr>
    </w:p>
    <w:p w14:paraId="10F1EF7A" w14:textId="77777777" w:rsidR="00631BEE" w:rsidRPr="00280566" w:rsidRDefault="00631BEE" w:rsidP="00631BEE">
      <w:pPr>
        <w:tabs>
          <w:tab w:val="left" w:pos="360"/>
        </w:tabs>
        <w:jc w:val="center"/>
        <w:rPr>
          <w:rFonts w:ascii="Arial" w:hAnsi="Arial" w:cs="Arial"/>
          <w:b/>
          <w:sz w:val="28"/>
          <w:szCs w:val="28"/>
        </w:rPr>
      </w:pPr>
      <w:r w:rsidRPr="00280566">
        <w:rPr>
          <w:rFonts w:ascii="Arial" w:hAnsi="Arial" w:cs="Arial"/>
          <w:b/>
          <w:sz w:val="28"/>
          <w:szCs w:val="28"/>
        </w:rPr>
        <w:lastRenderedPageBreak/>
        <w:t>Item 46</w:t>
      </w:r>
    </w:p>
    <w:p w14:paraId="10F1EF7B" w14:textId="77777777" w:rsidR="00631BEE" w:rsidRPr="00280566" w:rsidRDefault="00631BEE" w:rsidP="00631BEE">
      <w:pPr>
        <w:rPr>
          <w:rFonts w:ascii="Arial" w:hAnsi="Arial" w:cs="Arial"/>
          <w:sz w:val="22"/>
          <w:szCs w:val="22"/>
        </w:rPr>
      </w:pPr>
    </w:p>
    <w:p w14:paraId="10F1EF7C"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Conference Summary/Action Notice form. </w:t>
      </w:r>
    </w:p>
    <w:p w14:paraId="10F1EF7D" w14:textId="77777777" w:rsidR="00631BEE" w:rsidRPr="00280566" w:rsidRDefault="00631BEE" w:rsidP="00631BEE">
      <w:pPr>
        <w:rPr>
          <w:rFonts w:ascii="Arial" w:hAnsi="Arial" w:cs="Arial"/>
          <w:sz w:val="22"/>
          <w:szCs w:val="22"/>
        </w:rPr>
      </w:pPr>
    </w:p>
    <w:p w14:paraId="10F1EF7E"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EF7F" w14:textId="77777777" w:rsidR="00631BEE" w:rsidRPr="00280566" w:rsidRDefault="00631BEE" w:rsidP="00631BEE">
      <w:pPr>
        <w:numPr>
          <w:ilvl w:val="0"/>
          <w:numId w:val="85"/>
        </w:numPr>
        <w:rPr>
          <w:rFonts w:ascii="Arial" w:hAnsi="Arial" w:cs="Arial"/>
          <w:sz w:val="22"/>
          <w:szCs w:val="22"/>
        </w:rPr>
      </w:pPr>
      <w:r w:rsidRPr="00280566">
        <w:rPr>
          <w:rFonts w:ascii="Arial" w:hAnsi="Arial" w:cs="Arial"/>
          <w:sz w:val="22"/>
          <w:szCs w:val="22"/>
        </w:rPr>
        <w:t>Mark “YES” if documentation includes parent(s) concerns.</w:t>
      </w:r>
    </w:p>
    <w:p w14:paraId="10F1EF80" w14:textId="77777777" w:rsidR="00631BEE" w:rsidRPr="00280566" w:rsidRDefault="00631BEE" w:rsidP="00631BEE">
      <w:pPr>
        <w:numPr>
          <w:ilvl w:val="0"/>
          <w:numId w:val="85"/>
        </w:numPr>
        <w:rPr>
          <w:rFonts w:ascii="Arial" w:hAnsi="Arial" w:cs="Arial"/>
          <w:sz w:val="22"/>
          <w:szCs w:val="22"/>
        </w:rPr>
      </w:pPr>
      <w:r w:rsidRPr="00280566">
        <w:rPr>
          <w:rFonts w:ascii="Arial" w:hAnsi="Arial" w:cs="Arial"/>
          <w:sz w:val="22"/>
          <w:szCs w:val="22"/>
        </w:rPr>
        <w:t>Mark “NA” if the ARC documented that there were no concerns of the parent(s).</w:t>
      </w:r>
    </w:p>
    <w:p w14:paraId="10F1EF81" w14:textId="77777777" w:rsidR="00631BEE" w:rsidRPr="00280566" w:rsidRDefault="00631BEE" w:rsidP="00631BEE">
      <w:pPr>
        <w:numPr>
          <w:ilvl w:val="0"/>
          <w:numId w:val="85"/>
        </w:numPr>
        <w:rPr>
          <w:rFonts w:ascii="Arial" w:hAnsi="Arial" w:cs="Arial"/>
          <w:sz w:val="22"/>
          <w:szCs w:val="22"/>
          <w:highlight w:val="yellow"/>
        </w:rPr>
      </w:pPr>
      <w:r w:rsidRPr="00280566">
        <w:rPr>
          <w:rFonts w:ascii="Arial" w:hAnsi="Arial" w:cs="Arial"/>
          <w:sz w:val="22"/>
          <w:szCs w:val="22"/>
          <w:highlight w:val="yellow"/>
        </w:rPr>
        <w:t>Mark “NO” if the parent is not in attendance and there is no documentation of parent contact.</w:t>
      </w:r>
    </w:p>
    <w:p w14:paraId="10F1EF82" w14:textId="77777777" w:rsidR="00631BEE" w:rsidRPr="00280566" w:rsidRDefault="00631BEE" w:rsidP="00631BE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EF87" w14:textId="77777777" w:rsidTr="00542EE3">
        <w:tc>
          <w:tcPr>
            <w:tcW w:w="7488" w:type="dxa"/>
          </w:tcPr>
          <w:p w14:paraId="10F1EF83" w14:textId="77777777" w:rsidR="00631BEE" w:rsidRPr="00280566" w:rsidRDefault="00631BEE" w:rsidP="00542EE3">
            <w:pPr>
              <w:rPr>
                <w:rFonts w:ascii="Arial" w:hAnsi="Arial" w:cs="Arial"/>
                <w:b/>
                <w:sz w:val="22"/>
                <w:szCs w:val="22"/>
              </w:rPr>
            </w:pPr>
          </w:p>
        </w:tc>
        <w:tc>
          <w:tcPr>
            <w:tcW w:w="900" w:type="dxa"/>
          </w:tcPr>
          <w:p w14:paraId="10F1EF8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EF8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EF86"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F8C" w14:textId="77777777" w:rsidTr="00542EE3">
        <w:trPr>
          <w:trHeight w:val="445"/>
        </w:trPr>
        <w:tc>
          <w:tcPr>
            <w:tcW w:w="7488" w:type="dxa"/>
          </w:tcPr>
          <w:p w14:paraId="10F1EF88" w14:textId="77777777" w:rsidR="00631BEE" w:rsidRPr="00280566" w:rsidRDefault="00631BEE" w:rsidP="00542EE3">
            <w:pPr>
              <w:rPr>
                <w:rFonts w:ascii="Arial" w:hAnsi="Arial" w:cs="Arial"/>
                <w:sz w:val="22"/>
                <w:szCs w:val="22"/>
              </w:rPr>
            </w:pPr>
            <w:r w:rsidRPr="00280566">
              <w:rPr>
                <w:rFonts w:ascii="Arial" w:hAnsi="Arial" w:cs="Arial"/>
                <w:sz w:val="22"/>
                <w:szCs w:val="22"/>
              </w:rPr>
              <w:t>46. The ARC considers the concerns of the parent in the development of the IEP.</w:t>
            </w:r>
          </w:p>
        </w:tc>
        <w:tc>
          <w:tcPr>
            <w:tcW w:w="900" w:type="dxa"/>
          </w:tcPr>
          <w:p w14:paraId="10F1EF89" w14:textId="77777777" w:rsidR="00631BEE" w:rsidRPr="00280566" w:rsidRDefault="00631BEE" w:rsidP="00542EE3">
            <w:pPr>
              <w:rPr>
                <w:rFonts w:ascii="Arial" w:hAnsi="Arial" w:cs="Arial"/>
                <w:sz w:val="22"/>
                <w:szCs w:val="22"/>
              </w:rPr>
            </w:pPr>
          </w:p>
        </w:tc>
        <w:tc>
          <w:tcPr>
            <w:tcW w:w="900" w:type="dxa"/>
          </w:tcPr>
          <w:p w14:paraId="10F1EF8A"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EF8B" w14:textId="77777777" w:rsidR="00631BEE" w:rsidRPr="00280566" w:rsidRDefault="00631BEE" w:rsidP="00542EE3">
            <w:pPr>
              <w:rPr>
                <w:rFonts w:ascii="Arial" w:hAnsi="Arial" w:cs="Arial"/>
                <w:sz w:val="22"/>
                <w:szCs w:val="22"/>
              </w:rPr>
            </w:pPr>
          </w:p>
        </w:tc>
      </w:tr>
    </w:tbl>
    <w:p w14:paraId="10F1EF8D"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F92" w14:textId="77777777" w:rsidTr="00542EE3">
        <w:tc>
          <w:tcPr>
            <w:tcW w:w="10152" w:type="dxa"/>
          </w:tcPr>
          <w:p w14:paraId="10F1EF8E"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F8F" w14:textId="77777777" w:rsidR="00631BEE" w:rsidRPr="00280566" w:rsidRDefault="00631BEE" w:rsidP="00542EE3">
            <w:pPr>
              <w:tabs>
                <w:tab w:val="left" w:pos="360"/>
              </w:tabs>
              <w:rPr>
                <w:rFonts w:ascii="Arial" w:hAnsi="Arial" w:cs="Arial"/>
                <w:sz w:val="22"/>
                <w:szCs w:val="22"/>
              </w:rPr>
            </w:pPr>
          </w:p>
          <w:p w14:paraId="10F1EF90" w14:textId="77777777" w:rsidR="00631BEE" w:rsidRPr="00280566" w:rsidRDefault="00631BEE" w:rsidP="00542EE3">
            <w:pPr>
              <w:tabs>
                <w:tab w:val="left" w:pos="360"/>
              </w:tabs>
              <w:rPr>
                <w:rFonts w:ascii="Arial" w:hAnsi="Arial" w:cs="Arial"/>
                <w:sz w:val="22"/>
                <w:szCs w:val="22"/>
              </w:rPr>
            </w:pPr>
          </w:p>
          <w:p w14:paraId="10F1EF91" w14:textId="77777777" w:rsidR="00631BEE" w:rsidRPr="00280566" w:rsidRDefault="00631BEE" w:rsidP="00542EE3">
            <w:pPr>
              <w:tabs>
                <w:tab w:val="left" w:pos="360"/>
              </w:tabs>
              <w:rPr>
                <w:rFonts w:ascii="Arial" w:hAnsi="Arial" w:cs="Arial"/>
                <w:sz w:val="22"/>
                <w:szCs w:val="22"/>
              </w:rPr>
            </w:pPr>
          </w:p>
        </w:tc>
      </w:tr>
    </w:tbl>
    <w:p w14:paraId="10F1EF93" w14:textId="77777777" w:rsidR="00631BEE" w:rsidRPr="00280566" w:rsidRDefault="00631BEE" w:rsidP="00631BEE">
      <w:pPr>
        <w:rPr>
          <w:rFonts w:ascii="Arial" w:hAnsi="Arial" w:cs="Arial"/>
          <w:sz w:val="22"/>
          <w:szCs w:val="22"/>
        </w:rPr>
      </w:pPr>
    </w:p>
    <w:p w14:paraId="10F1EF94"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47</w:t>
      </w:r>
    </w:p>
    <w:p w14:paraId="10F1EF95" w14:textId="77777777" w:rsidR="00631BEE" w:rsidRPr="00280566" w:rsidRDefault="00631BEE" w:rsidP="00631BEE">
      <w:pPr>
        <w:rPr>
          <w:rFonts w:ascii="Arial" w:hAnsi="Arial" w:cs="Arial"/>
          <w:sz w:val="22"/>
          <w:szCs w:val="22"/>
        </w:rPr>
      </w:pPr>
    </w:p>
    <w:p w14:paraId="10F1EF9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Individual Learning Plan, multi-year course of study.</w:t>
      </w:r>
    </w:p>
    <w:p w14:paraId="10F1EF97" w14:textId="77777777" w:rsidR="00631BEE" w:rsidRPr="00280566" w:rsidRDefault="00631BEE" w:rsidP="00631BEE">
      <w:pPr>
        <w:rPr>
          <w:rFonts w:ascii="Arial" w:hAnsi="Arial" w:cs="Arial"/>
          <w:sz w:val="22"/>
          <w:szCs w:val="22"/>
        </w:rPr>
      </w:pPr>
    </w:p>
    <w:p w14:paraId="10F1EF98"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F99" w14:textId="77777777" w:rsidR="00631BEE" w:rsidRPr="00280566" w:rsidRDefault="00631BEE" w:rsidP="00631BEE">
      <w:pPr>
        <w:numPr>
          <w:ilvl w:val="0"/>
          <w:numId w:val="29"/>
        </w:numPr>
        <w:rPr>
          <w:rFonts w:ascii="Arial" w:hAnsi="Arial" w:cs="Arial"/>
          <w:sz w:val="22"/>
          <w:szCs w:val="22"/>
        </w:rPr>
      </w:pPr>
      <w:r w:rsidRPr="00280566">
        <w:rPr>
          <w:rFonts w:ascii="Arial" w:hAnsi="Arial" w:cs="Arial"/>
          <w:sz w:val="22"/>
          <w:szCs w:val="22"/>
        </w:rPr>
        <w:t>Mark “YES” if documentation includes at least one of the following: a) ARC Conference Summary notes of the discussion of the ILP with each course in course of study listed; b) a copy of the ILP; or c) a copy of child’s multi-year course of study.</w:t>
      </w:r>
    </w:p>
    <w:p w14:paraId="10F1EF9A" w14:textId="77777777" w:rsidR="00631BEE" w:rsidRPr="00280566" w:rsidRDefault="00631BEE" w:rsidP="00631BEE">
      <w:pPr>
        <w:numPr>
          <w:ilvl w:val="0"/>
          <w:numId w:val="29"/>
        </w:numPr>
        <w:rPr>
          <w:rFonts w:ascii="Arial" w:hAnsi="Arial" w:cs="Arial"/>
          <w:sz w:val="22"/>
          <w:szCs w:val="22"/>
        </w:rPr>
      </w:pPr>
      <w:r w:rsidRPr="00280566">
        <w:rPr>
          <w:rFonts w:ascii="Arial" w:hAnsi="Arial" w:cs="Arial"/>
          <w:sz w:val="22"/>
          <w:szCs w:val="22"/>
        </w:rPr>
        <w:t>Mark “NA” if child is not yet in 8</w:t>
      </w:r>
      <w:r w:rsidRPr="00280566">
        <w:rPr>
          <w:rFonts w:ascii="Arial" w:hAnsi="Arial" w:cs="Arial"/>
          <w:sz w:val="22"/>
          <w:szCs w:val="22"/>
          <w:vertAlign w:val="superscript"/>
        </w:rPr>
        <w:t>th</w:t>
      </w:r>
      <w:r w:rsidRPr="00280566">
        <w:rPr>
          <w:rFonts w:ascii="Arial" w:hAnsi="Arial" w:cs="Arial"/>
          <w:sz w:val="22"/>
          <w:szCs w:val="22"/>
        </w:rPr>
        <w:t xml:space="preserve"> grade or age 14, whichever comes first.</w:t>
      </w:r>
    </w:p>
    <w:p w14:paraId="10F1EF9B" w14:textId="77777777" w:rsidR="00631BEE" w:rsidRPr="00280566" w:rsidRDefault="00631BEE" w:rsidP="00631BEE">
      <w:pPr>
        <w:rPr>
          <w:rFonts w:ascii="Arial" w:hAnsi="Arial" w:cs="Arial"/>
          <w:sz w:val="22"/>
          <w:szCs w:val="22"/>
        </w:rPr>
      </w:pPr>
    </w:p>
    <w:p w14:paraId="10F1EF9C"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Multi-year means from the current year to the child’s expected year of exiting high school.</w:t>
      </w:r>
    </w:p>
    <w:p w14:paraId="10F1EF9D" w14:textId="77777777" w:rsidR="00631BEE" w:rsidRPr="00280566" w:rsidRDefault="00631BEE" w:rsidP="00631BEE">
      <w:pPr>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EFA2" w14:textId="77777777" w:rsidTr="00542EE3">
        <w:tc>
          <w:tcPr>
            <w:tcW w:w="7488" w:type="dxa"/>
          </w:tcPr>
          <w:p w14:paraId="10F1EF9E" w14:textId="77777777" w:rsidR="00631BEE" w:rsidRPr="00280566" w:rsidRDefault="00631BEE" w:rsidP="00542EE3">
            <w:pPr>
              <w:rPr>
                <w:rFonts w:ascii="Arial" w:hAnsi="Arial" w:cs="Arial"/>
                <w:b/>
                <w:sz w:val="22"/>
                <w:szCs w:val="22"/>
              </w:rPr>
            </w:pPr>
          </w:p>
        </w:tc>
        <w:tc>
          <w:tcPr>
            <w:tcW w:w="900" w:type="dxa"/>
          </w:tcPr>
          <w:p w14:paraId="10F1EF9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EFA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EFA1"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FA7" w14:textId="77777777" w:rsidTr="00542EE3">
        <w:trPr>
          <w:trHeight w:val="445"/>
        </w:trPr>
        <w:tc>
          <w:tcPr>
            <w:tcW w:w="7488" w:type="dxa"/>
          </w:tcPr>
          <w:p w14:paraId="10F1EFA3" w14:textId="77777777" w:rsidR="00631BEE" w:rsidRPr="00280566" w:rsidRDefault="00631BEE" w:rsidP="00542EE3">
            <w:pPr>
              <w:rPr>
                <w:rFonts w:ascii="Arial" w:hAnsi="Arial" w:cs="Arial"/>
                <w:sz w:val="20"/>
              </w:rPr>
            </w:pPr>
            <w:r w:rsidRPr="00280566">
              <w:rPr>
                <w:rFonts w:ascii="Arial" w:hAnsi="Arial" w:cs="Arial"/>
                <w:sz w:val="22"/>
                <w:szCs w:val="22"/>
              </w:rPr>
              <w:t xml:space="preserve">47. </w:t>
            </w:r>
            <w:r w:rsidRPr="00280566">
              <w:rPr>
                <w:rFonts w:ascii="Arial" w:hAnsi="Arial" w:cs="Arial"/>
                <w:b/>
                <w:sz w:val="22"/>
                <w:szCs w:val="22"/>
              </w:rPr>
              <w:t>For children in the 8</w:t>
            </w:r>
            <w:r w:rsidRPr="00280566">
              <w:rPr>
                <w:rFonts w:ascii="Arial" w:hAnsi="Arial" w:cs="Arial"/>
                <w:b/>
                <w:sz w:val="22"/>
                <w:szCs w:val="22"/>
                <w:vertAlign w:val="superscript"/>
              </w:rPr>
              <w:t>th</w:t>
            </w:r>
            <w:r w:rsidRPr="00280566">
              <w:rPr>
                <w:rFonts w:ascii="Arial" w:hAnsi="Arial" w:cs="Arial"/>
                <w:b/>
                <w:sz w:val="22"/>
                <w:szCs w:val="22"/>
              </w:rPr>
              <w:t xml:space="preserve"> grade or age 14 and older</w:t>
            </w:r>
            <w:r w:rsidRPr="00280566">
              <w:rPr>
                <w:rFonts w:ascii="Arial" w:hAnsi="Arial" w:cs="Arial"/>
                <w:sz w:val="22"/>
                <w:szCs w:val="22"/>
              </w:rPr>
              <w:t>, the child has a multi-year course of study as outlined in the child’s Individual Learning Plan.</w:t>
            </w:r>
            <w:r w:rsidRPr="00280566">
              <w:rPr>
                <w:rFonts w:ascii="Arial" w:hAnsi="Arial" w:cs="Arial"/>
                <w:sz w:val="20"/>
              </w:rPr>
              <w:t xml:space="preserve">  </w:t>
            </w:r>
          </w:p>
        </w:tc>
        <w:tc>
          <w:tcPr>
            <w:tcW w:w="900" w:type="dxa"/>
          </w:tcPr>
          <w:p w14:paraId="10F1EFA4" w14:textId="77777777" w:rsidR="00631BEE" w:rsidRPr="00280566" w:rsidRDefault="00631BEE" w:rsidP="00542EE3">
            <w:pPr>
              <w:rPr>
                <w:rFonts w:ascii="Arial" w:hAnsi="Arial" w:cs="Arial"/>
                <w:sz w:val="20"/>
              </w:rPr>
            </w:pPr>
          </w:p>
        </w:tc>
        <w:tc>
          <w:tcPr>
            <w:tcW w:w="900" w:type="dxa"/>
          </w:tcPr>
          <w:p w14:paraId="10F1EFA5"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EFA6" w14:textId="77777777" w:rsidR="00631BEE" w:rsidRPr="00280566" w:rsidRDefault="00631BEE" w:rsidP="00542EE3">
            <w:pPr>
              <w:rPr>
                <w:rFonts w:ascii="Arial" w:hAnsi="Arial" w:cs="Arial"/>
                <w:sz w:val="22"/>
                <w:szCs w:val="22"/>
              </w:rPr>
            </w:pPr>
          </w:p>
        </w:tc>
      </w:tr>
    </w:tbl>
    <w:p w14:paraId="10F1EFA8" w14:textId="77777777" w:rsidR="00631BEE" w:rsidRPr="00280566" w:rsidRDefault="00631BEE" w:rsidP="00631BEE">
      <w:pPr>
        <w:tabs>
          <w:tab w:val="left" w:pos="360"/>
        </w:tabs>
        <w:ind w:left="36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FAD" w14:textId="77777777" w:rsidTr="00542EE3">
        <w:tc>
          <w:tcPr>
            <w:tcW w:w="10152" w:type="dxa"/>
          </w:tcPr>
          <w:p w14:paraId="10F1EFA9"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FAA" w14:textId="77777777" w:rsidR="00631BEE" w:rsidRPr="00280566" w:rsidRDefault="00631BEE" w:rsidP="00542EE3">
            <w:pPr>
              <w:tabs>
                <w:tab w:val="left" w:pos="360"/>
              </w:tabs>
              <w:rPr>
                <w:rFonts w:ascii="Arial" w:hAnsi="Arial" w:cs="Arial"/>
                <w:sz w:val="22"/>
                <w:szCs w:val="22"/>
              </w:rPr>
            </w:pPr>
          </w:p>
          <w:p w14:paraId="10F1EFAB" w14:textId="77777777" w:rsidR="00631BEE" w:rsidRPr="00280566" w:rsidRDefault="00631BEE" w:rsidP="00542EE3">
            <w:pPr>
              <w:tabs>
                <w:tab w:val="left" w:pos="360"/>
              </w:tabs>
              <w:rPr>
                <w:rFonts w:ascii="Arial" w:hAnsi="Arial" w:cs="Arial"/>
                <w:sz w:val="22"/>
                <w:szCs w:val="22"/>
              </w:rPr>
            </w:pPr>
          </w:p>
          <w:p w14:paraId="10F1EFAC" w14:textId="77777777" w:rsidR="00631BEE" w:rsidRPr="00280566" w:rsidRDefault="00631BEE" w:rsidP="00542EE3">
            <w:pPr>
              <w:tabs>
                <w:tab w:val="left" w:pos="360"/>
              </w:tabs>
              <w:rPr>
                <w:rFonts w:ascii="Arial" w:hAnsi="Arial" w:cs="Arial"/>
                <w:sz w:val="22"/>
                <w:szCs w:val="22"/>
              </w:rPr>
            </w:pPr>
          </w:p>
        </w:tc>
      </w:tr>
    </w:tbl>
    <w:p w14:paraId="10F1EFAE" w14:textId="77777777" w:rsidR="00631BEE" w:rsidRPr="00280566" w:rsidRDefault="00631BEE" w:rsidP="00631BEE">
      <w:pPr>
        <w:jc w:val="center"/>
        <w:rPr>
          <w:rFonts w:ascii="Arial" w:hAnsi="Arial" w:cs="Arial"/>
          <w:b/>
          <w:sz w:val="28"/>
          <w:szCs w:val="28"/>
        </w:rPr>
      </w:pPr>
    </w:p>
    <w:p w14:paraId="10F1EFAF" w14:textId="77777777" w:rsidR="00631BEE" w:rsidRPr="00280566" w:rsidRDefault="00631BEE" w:rsidP="00631BEE">
      <w:pPr>
        <w:jc w:val="center"/>
        <w:rPr>
          <w:rFonts w:ascii="Arial" w:hAnsi="Arial" w:cs="Arial"/>
          <w:b/>
          <w:sz w:val="28"/>
          <w:szCs w:val="28"/>
        </w:rPr>
      </w:pPr>
      <w:bookmarkStart w:id="18" w:name="ExtendedSchoolYear"/>
      <w:r w:rsidRPr="00280566">
        <w:rPr>
          <w:rFonts w:ascii="Arial" w:hAnsi="Arial" w:cs="Arial"/>
          <w:b/>
          <w:sz w:val="28"/>
          <w:szCs w:val="28"/>
        </w:rPr>
        <w:t xml:space="preserve">Extended School Year Services </w:t>
      </w:r>
      <w:bookmarkEnd w:id="18"/>
      <w:r w:rsidRPr="00280566">
        <w:rPr>
          <w:rFonts w:ascii="Arial" w:hAnsi="Arial" w:cs="Arial"/>
          <w:b/>
          <w:sz w:val="28"/>
          <w:szCs w:val="28"/>
        </w:rPr>
        <w:t>(ESY) - 707 KAR 1:290, Section 8</w:t>
      </w:r>
    </w:p>
    <w:p w14:paraId="10F1EFB0"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48</w:t>
      </w:r>
    </w:p>
    <w:p w14:paraId="10F1EFB1" w14:textId="77777777" w:rsidR="00631BEE" w:rsidRPr="00280566" w:rsidRDefault="00631BEE" w:rsidP="00631BEE">
      <w:pPr>
        <w:rPr>
          <w:rFonts w:ascii="Arial" w:hAnsi="Arial" w:cs="Arial"/>
          <w:sz w:val="22"/>
          <w:szCs w:val="22"/>
        </w:rPr>
      </w:pPr>
    </w:p>
    <w:p w14:paraId="10F1EFB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Conference Summary/Action Notice or IEP.</w:t>
      </w:r>
    </w:p>
    <w:p w14:paraId="10F1EFB3" w14:textId="77777777" w:rsidR="00631BEE" w:rsidRPr="00280566" w:rsidRDefault="00631BEE" w:rsidP="00631BEE">
      <w:pPr>
        <w:rPr>
          <w:rFonts w:ascii="Arial" w:hAnsi="Arial" w:cs="Arial"/>
          <w:sz w:val="22"/>
          <w:szCs w:val="22"/>
        </w:rPr>
      </w:pPr>
    </w:p>
    <w:p w14:paraId="10F1EFB4"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EFB5" w14:textId="77777777" w:rsidR="00631BEE" w:rsidRPr="00280566" w:rsidRDefault="00631BEE" w:rsidP="00631BEE">
      <w:pPr>
        <w:numPr>
          <w:ilvl w:val="0"/>
          <w:numId w:val="45"/>
        </w:numPr>
        <w:rPr>
          <w:rFonts w:ascii="Arial" w:hAnsi="Arial" w:cs="Arial"/>
          <w:sz w:val="22"/>
          <w:szCs w:val="22"/>
        </w:rPr>
      </w:pPr>
      <w:r w:rsidRPr="00280566">
        <w:rPr>
          <w:rFonts w:ascii="Arial" w:hAnsi="Arial" w:cs="Arial"/>
          <w:sz w:val="22"/>
          <w:szCs w:val="22"/>
        </w:rPr>
        <w:t xml:space="preserve">Mark “YES” if the ARC reviewed the child performance data to determine the child met criteria for extended school year services </w:t>
      </w:r>
      <w:r w:rsidRPr="00280566">
        <w:rPr>
          <w:rFonts w:ascii="Arial" w:hAnsi="Arial" w:cs="Arial"/>
          <w:sz w:val="22"/>
          <w:szCs w:val="22"/>
          <w:u w:val="single"/>
        </w:rPr>
        <w:t>AND</w:t>
      </w:r>
      <w:r w:rsidRPr="00280566">
        <w:rPr>
          <w:rFonts w:ascii="Arial" w:hAnsi="Arial" w:cs="Arial"/>
          <w:sz w:val="22"/>
          <w:szCs w:val="22"/>
        </w:rPr>
        <w:t xml:space="preserve"> described either the services to be provided or the reasons why services will not be provided.</w:t>
      </w:r>
    </w:p>
    <w:p w14:paraId="10F1EFB6" w14:textId="77777777" w:rsidR="00631BEE" w:rsidRPr="00280566" w:rsidRDefault="00631BEE" w:rsidP="00631BEE">
      <w:pPr>
        <w:numPr>
          <w:ilvl w:val="0"/>
          <w:numId w:val="45"/>
        </w:numPr>
        <w:rPr>
          <w:rFonts w:ascii="Arial" w:hAnsi="Arial" w:cs="Arial"/>
          <w:sz w:val="22"/>
          <w:szCs w:val="22"/>
        </w:rPr>
      </w:pPr>
      <w:r w:rsidRPr="00280566">
        <w:rPr>
          <w:rFonts w:ascii="Arial" w:hAnsi="Arial" w:cs="Arial"/>
          <w:sz w:val="22"/>
          <w:szCs w:val="22"/>
        </w:rPr>
        <w:lastRenderedPageBreak/>
        <w:t xml:space="preserve">ESY criteria include: </w:t>
      </w:r>
    </w:p>
    <w:p w14:paraId="10F1EFB7" w14:textId="77777777" w:rsidR="00631BEE" w:rsidRPr="00280566" w:rsidRDefault="00631BEE" w:rsidP="00631BEE">
      <w:pPr>
        <w:numPr>
          <w:ilvl w:val="1"/>
          <w:numId w:val="45"/>
        </w:numPr>
        <w:rPr>
          <w:rFonts w:ascii="Arial" w:hAnsi="Arial" w:cs="Arial"/>
          <w:sz w:val="22"/>
          <w:szCs w:val="22"/>
        </w:rPr>
      </w:pPr>
      <w:r w:rsidRPr="00280566">
        <w:rPr>
          <w:rFonts w:ascii="Arial" w:hAnsi="Arial" w:cs="Arial"/>
          <w:sz w:val="22"/>
          <w:szCs w:val="22"/>
        </w:rPr>
        <w:t xml:space="preserve">Whether the child regressed and failed to recoup the skills previously taught within a certain period of time. </w:t>
      </w:r>
      <w:r w:rsidRPr="00280566">
        <w:rPr>
          <w:rFonts w:ascii="Arial" w:hAnsi="Arial" w:cs="Arial"/>
          <w:sz w:val="22"/>
          <w:szCs w:val="22"/>
          <w:u w:val="single"/>
        </w:rPr>
        <w:t>If the district does not have data</w:t>
      </w:r>
      <w:r w:rsidRPr="00280566">
        <w:rPr>
          <w:rFonts w:ascii="Arial" w:hAnsi="Arial" w:cs="Arial"/>
          <w:sz w:val="22"/>
          <w:szCs w:val="22"/>
        </w:rPr>
        <w:t xml:space="preserve">, the need for ESY may be established by: </w:t>
      </w:r>
    </w:p>
    <w:p w14:paraId="10F1EFB8" w14:textId="77777777" w:rsidR="00631BEE" w:rsidRPr="00280566" w:rsidRDefault="00631BEE" w:rsidP="00631BEE">
      <w:pPr>
        <w:numPr>
          <w:ilvl w:val="1"/>
          <w:numId w:val="45"/>
        </w:numPr>
        <w:rPr>
          <w:rFonts w:ascii="Arial" w:hAnsi="Arial" w:cs="Arial"/>
        </w:rPr>
      </w:pPr>
      <w:r w:rsidRPr="00280566">
        <w:rPr>
          <w:rFonts w:ascii="Arial" w:hAnsi="Arial" w:cs="Arial"/>
          <w:sz w:val="22"/>
          <w:szCs w:val="22"/>
        </w:rPr>
        <w:t>Expert opinion based on assessment of the individual child regarding whether the child is projected to regress and fail to recoup previously attained skills within a certain period of time.</w:t>
      </w:r>
    </w:p>
    <w:p w14:paraId="10F1EFB9" w14:textId="77777777" w:rsidR="00631BEE" w:rsidRPr="00280566" w:rsidRDefault="00631BEE" w:rsidP="00631BEE">
      <w:pPr>
        <w:numPr>
          <w:ilvl w:val="0"/>
          <w:numId w:val="45"/>
        </w:numPr>
        <w:rPr>
          <w:rFonts w:ascii="Arial" w:hAnsi="Arial" w:cs="Arial"/>
          <w:sz w:val="22"/>
          <w:szCs w:val="22"/>
        </w:rPr>
      </w:pPr>
      <w:r w:rsidRPr="00280566">
        <w:rPr>
          <w:rFonts w:ascii="Arial" w:hAnsi="Arial" w:cs="Arial"/>
          <w:sz w:val="22"/>
          <w:szCs w:val="22"/>
        </w:rPr>
        <w:t>Mark “NA” only for initial eligibility ARC meetings or for ARC meetings other than the Annual Review meeting.</w:t>
      </w:r>
    </w:p>
    <w:p w14:paraId="10F1EFBA" w14:textId="77777777" w:rsidR="00631BEE" w:rsidRPr="00280566" w:rsidRDefault="00631BEE" w:rsidP="00631BEE">
      <w:pPr>
        <w:rPr>
          <w:rFonts w:ascii="Arial" w:hAnsi="Arial" w:cs="Arial"/>
          <w:sz w:val="22"/>
          <w:szCs w:val="22"/>
        </w:rPr>
      </w:pPr>
    </w:p>
    <w:p w14:paraId="10F1EFBB"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xml:space="preserve">:  If the child is transferring from Part C to Part B, the ARC reviews progress data from the IFSP.  If the child meets ESY criteria, the ARC identifies the IEP goal(s) to be taught during ESY.  If the child did NOT meet the ESY criteria, the ARC documents the decision.  </w:t>
      </w:r>
    </w:p>
    <w:p w14:paraId="10F1EFBC"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EFC1" w14:textId="77777777" w:rsidTr="00542EE3">
        <w:tc>
          <w:tcPr>
            <w:tcW w:w="7488" w:type="dxa"/>
          </w:tcPr>
          <w:p w14:paraId="10F1EFBD" w14:textId="77777777" w:rsidR="00631BEE" w:rsidRPr="00280566" w:rsidRDefault="00631BEE" w:rsidP="00542EE3">
            <w:pPr>
              <w:rPr>
                <w:rFonts w:ascii="Arial" w:hAnsi="Arial" w:cs="Arial"/>
                <w:b/>
                <w:sz w:val="22"/>
                <w:szCs w:val="22"/>
              </w:rPr>
            </w:pPr>
          </w:p>
        </w:tc>
        <w:tc>
          <w:tcPr>
            <w:tcW w:w="900" w:type="dxa"/>
          </w:tcPr>
          <w:p w14:paraId="10F1EFB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EFB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EFC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FC6" w14:textId="77777777" w:rsidTr="00542EE3">
        <w:trPr>
          <w:trHeight w:val="575"/>
        </w:trPr>
        <w:tc>
          <w:tcPr>
            <w:tcW w:w="7488" w:type="dxa"/>
          </w:tcPr>
          <w:p w14:paraId="10F1EFC2" w14:textId="77777777" w:rsidR="00631BEE" w:rsidRPr="00280566" w:rsidRDefault="00631BEE" w:rsidP="00542EE3">
            <w:pPr>
              <w:rPr>
                <w:rFonts w:ascii="Arial" w:hAnsi="Arial" w:cs="Arial"/>
                <w:sz w:val="22"/>
                <w:szCs w:val="22"/>
              </w:rPr>
            </w:pPr>
            <w:r w:rsidRPr="00280566">
              <w:rPr>
                <w:rFonts w:ascii="Arial" w:hAnsi="Arial" w:cs="Arial"/>
                <w:sz w:val="22"/>
                <w:szCs w:val="22"/>
              </w:rPr>
              <w:t>48. The ARC considered extended school year (ESY) services according to individual child need.</w:t>
            </w:r>
          </w:p>
        </w:tc>
        <w:tc>
          <w:tcPr>
            <w:tcW w:w="900" w:type="dxa"/>
          </w:tcPr>
          <w:p w14:paraId="10F1EFC3" w14:textId="77777777" w:rsidR="00631BEE" w:rsidRPr="00280566" w:rsidRDefault="00631BEE" w:rsidP="00542EE3">
            <w:pPr>
              <w:rPr>
                <w:rFonts w:ascii="Arial" w:hAnsi="Arial" w:cs="Arial"/>
                <w:sz w:val="20"/>
              </w:rPr>
            </w:pPr>
          </w:p>
        </w:tc>
        <w:tc>
          <w:tcPr>
            <w:tcW w:w="900" w:type="dxa"/>
          </w:tcPr>
          <w:p w14:paraId="10F1EFC4" w14:textId="77777777" w:rsidR="00631BEE" w:rsidRPr="00280566" w:rsidRDefault="00631BEE" w:rsidP="00542EE3">
            <w:pPr>
              <w:rPr>
                <w:rFonts w:ascii="Arial" w:hAnsi="Arial" w:cs="Arial"/>
                <w:sz w:val="28"/>
                <w:szCs w:val="28"/>
              </w:rPr>
            </w:pPr>
          </w:p>
        </w:tc>
        <w:tc>
          <w:tcPr>
            <w:tcW w:w="864" w:type="dxa"/>
            <w:tcBorders>
              <w:bottom w:val="single" w:sz="4" w:space="0" w:color="000000"/>
            </w:tcBorders>
          </w:tcPr>
          <w:p w14:paraId="10F1EFC5" w14:textId="77777777" w:rsidR="00631BEE" w:rsidRPr="00280566" w:rsidRDefault="00631BEE" w:rsidP="00542EE3">
            <w:pPr>
              <w:rPr>
                <w:rFonts w:ascii="Arial" w:hAnsi="Arial" w:cs="Arial"/>
                <w:sz w:val="28"/>
                <w:szCs w:val="28"/>
              </w:rPr>
            </w:pPr>
          </w:p>
        </w:tc>
      </w:tr>
    </w:tbl>
    <w:p w14:paraId="10F1EFC7"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EFCC" w14:textId="77777777" w:rsidTr="00542EE3">
        <w:tc>
          <w:tcPr>
            <w:tcW w:w="10152" w:type="dxa"/>
          </w:tcPr>
          <w:p w14:paraId="10F1EFC8"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EFC9" w14:textId="77777777" w:rsidR="00631BEE" w:rsidRPr="00280566" w:rsidRDefault="00631BEE" w:rsidP="00542EE3">
            <w:pPr>
              <w:tabs>
                <w:tab w:val="left" w:pos="360"/>
              </w:tabs>
              <w:rPr>
                <w:rFonts w:ascii="Arial" w:hAnsi="Arial" w:cs="Arial"/>
                <w:sz w:val="22"/>
                <w:szCs w:val="22"/>
              </w:rPr>
            </w:pPr>
          </w:p>
          <w:p w14:paraId="10F1EFCA" w14:textId="77777777" w:rsidR="00631BEE" w:rsidRPr="00280566" w:rsidRDefault="00631BEE" w:rsidP="00542EE3">
            <w:pPr>
              <w:tabs>
                <w:tab w:val="left" w:pos="360"/>
              </w:tabs>
              <w:rPr>
                <w:rFonts w:ascii="Arial" w:hAnsi="Arial" w:cs="Arial"/>
                <w:sz w:val="22"/>
                <w:szCs w:val="22"/>
              </w:rPr>
            </w:pPr>
          </w:p>
          <w:p w14:paraId="10F1EFCB" w14:textId="77777777" w:rsidR="00631BEE" w:rsidRPr="00280566" w:rsidRDefault="00631BEE" w:rsidP="00542EE3">
            <w:pPr>
              <w:tabs>
                <w:tab w:val="left" w:pos="360"/>
              </w:tabs>
              <w:rPr>
                <w:rFonts w:ascii="Arial" w:hAnsi="Arial" w:cs="Arial"/>
                <w:sz w:val="22"/>
                <w:szCs w:val="22"/>
              </w:rPr>
            </w:pPr>
          </w:p>
        </w:tc>
      </w:tr>
    </w:tbl>
    <w:p w14:paraId="10F1EFCD" w14:textId="77777777" w:rsidR="00631BEE" w:rsidRPr="00280566" w:rsidRDefault="00631BEE" w:rsidP="00631BEE">
      <w:pPr>
        <w:rPr>
          <w:rFonts w:ascii="Arial" w:hAnsi="Arial" w:cs="Arial"/>
          <w:sz w:val="22"/>
          <w:szCs w:val="22"/>
        </w:rPr>
      </w:pPr>
    </w:p>
    <w:p w14:paraId="10F1EFCE" w14:textId="77777777" w:rsidR="00631BEE" w:rsidRPr="00280566" w:rsidRDefault="00631BEE" w:rsidP="00631BEE">
      <w:pPr>
        <w:jc w:val="center"/>
        <w:rPr>
          <w:rFonts w:ascii="Arial" w:hAnsi="Arial" w:cs="Arial"/>
          <w:b/>
          <w:sz w:val="28"/>
          <w:szCs w:val="28"/>
        </w:rPr>
      </w:pPr>
      <w:bookmarkStart w:id="19" w:name="TransitionServices"/>
      <w:r w:rsidRPr="00280566">
        <w:rPr>
          <w:rFonts w:ascii="Arial" w:hAnsi="Arial" w:cs="Arial"/>
          <w:b/>
          <w:sz w:val="28"/>
          <w:szCs w:val="28"/>
        </w:rPr>
        <w:t xml:space="preserve">Transition Services </w:t>
      </w:r>
      <w:bookmarkEnd w:id="19"/>
      <w:r w:rsidRPr="00280566">
        <w:rPr>
          <w:rFonts w:ascii="Arial" w:hAnsi="Arial" w:cs="Arial"/>
          <w:b/>
          <w:sz w:val="28"/>
          <w:szCs w:val="28"/>
        </w:rPr>
        <w:t>- 707 KAR 1:320, Section 7</w:t>
      </w:r>
    </w:p>
    <w:p w14:paraId="10F1EFCF" w14:textId="77777777" w:rsidR="00631BEE" w:rsidRPr="00280566" w:rsidRDefault="00631BEE" w:rsidP="00631BEE">
      <w:pPr>
        <w:rPr>
          <w:rFonts w:ascii="Arial" w:hAnsi="Arial" w:cs="Arial"/>
          <w:b/>
          <w:sz w:val="22"/>
          <w:szCs w:val="22"/>
        </w:rPr>
      </w:pPr>
    </w:p>
    <w:p w14:paraId="10F1EFD0" w14:textId="77777777" w:rsidR="00631BEE" w:rsidRPr="00280566" w:rsidRDefault="00631BEE" w:rsidP="00631BEE">
      <w:pPr>
        <w:rPr>
          <w:rFonts w:ascii="Arial" w:hAnsi="Arial" w:cs="Arial"/>
          <w:b/>
          <w:sz w:val="22"/>
          <w:szCs w:val="22"/>
        </w:rPr>
      </w:pPr>
      <w:r w:rsidRPr="00280566">
        <w:rPr>
          <w:rFonts w:ascii="Arial" w:hAnsi="Arial" w:cs="Arial"/>
          <w:b/>
          <w:sz w:val="22"/>
          <w:szCs w:val="22"/>
        </w:rPr>
        <w:t xml:space="preserve">Notes for items 49a-49i:  </w:t>
      </w:r>
    </w:p>
    <w:p w14:paraId="10F1EFD1" w14:textId="77777777" w:rsidR="00631BEE" w:rsidRPr="00280566" w:rsidRDefault="00631BEE" w:rsidP="00631BEE">
      <w:pPr>
        <w:numPr>
          <w:ilvl w:val="0"/>
          <w:numId w:val="71"/>
        </w:numPr>
        <w:rPr>
          <w:rFonts w:ascii="Arial" w:hAnsi="Arial" w:cs="Arial"/>
          <w:b/>
          <w:sz w:val="22"/>
          <w:szCs w:val="22"/>
        </w:rPr>
      </w:pPr>
      <w:r w:rsidRPr="00280566">
        <w:rPr>
          <w:rFonts w:ascii="Arial" w:hAnsi="Arial" w:cs="Arial"/>
          <w:b/>
          <w:sz w:val="22"/>
          <w:szCs w:val="22"/>
        </w:rPr>
        <w:t xml:space="preserve">Complete this section for students </w:t>
      </w:r>
      <w:r w:rsidRPr="00280566">
        <w:rPr>
          <w:rFonts w:ascii="Arial" w:hAnsi="Arial" w:cs="Arial"/>
          <w:b/>
          <w:sz w:val="22"/>
          <w:szCs w:val="22"/>
          <w:u w:val="single"/>
        </w:rPr>
        <w:t>who are 16 years of age or older</w:t>
      </w:r>
      <w:r w:rsidRPr="00280566">
        <w:rPr>
          <w:rFonts w:ascii="Arial" w:hAnsi="Arial" w:cs="Arial"/>
          <w:b/>
          <w:sz w:val="22"/>
          <w:szCs w:val="22"/>
        </w:rPr>
        <w:t xml:space="preserve">.  </w:t>
      </w:r>
    </w:p>
    <w:p w14:paraId="10F1EFD2" w14:textId="77777777" w:rsidR="00631BEE" w:rsidRPr="00280566" w:rsidRDefault="00631BEE" w:rsidP="00631BEE">
      <w:pPr>
        <w:ind w:left="720"/>
        <w:rPr>
          <w:rFonts w:ascii="Arial" w:hAnsi="Arial" w:cs="Arial"/>
          <w:b/>
          <w:sz w:val="22"/>
          <w:szCs w:val="22"/>
        </w:rPr>
      </w:pPr>
      <w:r w:rsidRPr="00280566">
        <w:rPr>
          <w:rFonts w:ascii="Arial" w:hAnsi="Arial" w:cs="Arial"/>
          <w:b/>
          <w:sz w:val="22"/>
          <w:szCs w:val="22"/>
        </w:rPr>
        <w:t>(SPP/APR Indicator 13)</w:t>
      </w:r>
    </w:p>
    <w:p w14:paraId="10F1EFD3" w14:textId="77777777" w:rsidR="00631BEE" w:rsidRPr="00280566" w:rsidRDefault="00631BEE" w:rsidP="00631BEE">
      <w:pPr>
        <w:numPr>
          <w:ilvl w:val="0"/>
          <w:numId w:val="71"/>
        </w:numPr>
        <w:rPr>
          <w:rFonts w:ascii="Arial" w:hAnsi="Arial" w:cs="Arial"/>
          <w:b/>
          <w:sz w:val="22"/>
          <w:szCs w:val="22"/>
        </w:rPr>
      </w:pPr>
      <w:r w:rsidRPr="00280566">
        <w:rPr>
          <w:rFonts w:ascii="Arial" w:hAnsi="Arial" w:cs="Arial"/>
          <w:b/>
          <w:sz w:val="22"/>
          <w:szCs w:val="22"/>
        </w:rPr>
        <w:t>College and Career Readiness (CCR) connections are included to show the direct correlation between CCR and IEP components.</w:t>
      </w:r>
    </w:p>
    <w:p w14:paraId="10F1EFD4" w14:textId="77777777" w:rsidR="00631BEE" w:rsidRPr="00280566" w:rsidRDefault="00631BEE" w:rsidP="00631BEE">
      <w:pPr>
        <w:rPr>
          <w:rFonts w:ascii="Arial" w:hAnsi="Arial" w:cs="Arial"/>
          <w:b/>
          <w:sz w:val="22"/>
          <w:szCs w:val="22"/>
        </w:rPr>
      </w:pPr>
    </w:p>
    <w:p w14:paraId="10F1EFD5" w14:textId="77777777" w:rsidR="00631BEE" w:rsidRPr="00280566" w:rsidRDefault="00631BEE" w:rsidP="00631BEE">
      <w:pPr>
        <w:rPr>
          <w:rFonts w:ascii="Arial" w:hAnsi="Arial" w:cs="Arial"/>
          <w:b/>
          <w:sz w:val="22"/>
          <w:szCs w:val="22"/>
        </w:rPr>
      </w:pPr>
      <w:r w:rsidRPr="00280566">
        <w:rPr>
          <w:rFonts w:ascii="Arial" w:hAnsi="Arial" w:cs="Arial"/>
          <w:b/>
          <w:sz w:val="22"/>
          <w:szCs w:val="22"/>
        </w:rPr>
        <w:t xml:space="preserve">Reminder: If </w:t>
      </w:r>
      <w:r w:rsidRPr="00280566">
        <w:rPr>
          <w:rFonts w:ascii="Arial" w:hAnsi="Arial" w:cs="Arial"/>
          <w:b/>
          <w:sz w:val="22"/>
          <w:szCs w:val="22"/>
          <w:u w:val="single"/>
        </w:rPr>
        <w:t>on the day of review of the student’s record</w:t>
      </w:r>
      <w:r w:rsidRPr="00280566">
        <w:rPr>
          <w:rFonts w:ascii="Arial" w:hAnsi="Arial" w:cs="Arial"/>
          <w:b/>
          <w:sz w:val="22"/>
          <w:szCs w:val="22"/>
        </w:rPr>
        <w:t xml:space="preserve">, the student is 16 years old – the transition requirements have to be met.  The requirements are for IEPs that are in effect when the student is age 16. </w:t>
      </w:r>
    </w:p>
    <w:p w14:paraId="10F1EFD6" w14:textId="77777777" w:rsidR="00631BEE" w:rsidRPr="00280566" w:rsidRDefault="00631BEE" w:rsidP="00631BEE">
      <w:pPr>
        <w:jc w:val="center"/>
        <w:rPr>
          <w:rFonts w:ascii="Arial" w:hAnsi="Arial" w:cs="Arial"/>
          <w:b/>
          <w:sz w:val="28"/>
          <w:szCs w:val="28"/>
        </w:rPr>
      </w:pPr>
    </w:p>
    <w:p w14:paraId="10F1EFD7"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49a</w:t>
      </w:r>
    </w:p>
    <w:p w14:paraId="10F1EFD8" w14:textId="77777777" w:rsidR="00631BEE" w:rsidRPr="00280566" w:rsidRDefault="00631BEE" w:rsidP="00631BEE">
      <w:pPr>
        <w:rPr>
          <w:rFonts w:ascii="Arial" w:hAnsi="Arial" w:cs="Arial"/>
          <w:b/>
          <w:sz w:val="22"/>
          <w:szCs w:val="22"/>
          <w:u w:val="single"/>
        </w:rPr>
      </w:pPr>
    </w:p>
    <w:p w14:paraId="10F1EFD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Measurable Postsecondary Goals</w:t>
      </w:r>
    </w:p>
    <w:p w14:paraId="10F1EFDA" w14:textId="77777777" w:rsidR="00631BEE" w:rsidRPr="00280566" w:rsidRDefault="00631BEE" w:rsidP="00631BEE">
      <w:pPr>
        <w:rPr>
          <w:rFonts w:ascii="Arial" w:hAnsi="Arial" w:cs="Arial"/>
          <w:sz w:val="22"/>
          <w:szCs w:val="22"/>
        </w:rPr>
      </w:pPr>
    </w:p>
    <w:p w14:paraId="10F1EFDB" w14:textId="77777777" w:rsidR="00631BEE" w:rsidRPr="00280566" w:rsidRDefault="00631BEE" w:rsidP="00631BEE">
      <w:pPr>
        <w:rPr>
          <w:rFonts w:ascii="Arial" w:hAnsi="Arial" w:cs="Arial"/>
          <w:b/>
          <w:sz w:val="22"/>
          <w:szCs w:val="22"/>
          <w:u w:val="single"/>
        </w:rPr>
      </w:pPr>
    </w:p>
    <w:p w14:paraId="10F1EFDC"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EFDD" w14:textId="77777777" w:rsidR="00631BEE" w:rsidRPr="00280566" w:rsidRDefault="00631BEE" w:rsidP="00631BEE">
      <w:pPr>
        <w:numPr>
          <w:ilvl w:val="0"/>
          <w:numId w:val="30"/>
        </w:numPr>
        <w:rPr>
          <w:rFonts w:ascii="Arial" w:hAnsi="Arial" w:cs="Arial"/>
          <w:sz w:val="22"/>
          <w:szCs w:val="22"/>
        </w:rPr>
      </w:pPr>
      <w:r w:rsidRPr="00280566">
        <w:rPr>
          <w:rFonts w:ascii="Arial" w:hAnsi="Arial" w:cs="Arial"/>
          <w:sz w:val="22"/>
          <w:szCs w:val="22"/>
        </w:rPr>
        <w:t xml:space="preserve">Mark “YES” if documentation includes postsecondary goals to cover two (2) areas, education/training and employment, and a third goal as needed for independent living. </w:t>
      </w:r>
    </w:p>
    <w:p w14:paraId="10F1EFDE" w14:textId="77777777" w:rsidR="00631BEE" w:rsidRPr="00280566" w:rsidRDefault="00631BEE" w:rsidP="00631BEE">
      <w:pPr>
        <w:numPr>
          <w:ilvl w:val="0"/>
          <w:numId w:val="30"/>
        </w:numPr>
        <w:rPr>
          <w:rFonts w:ascii="Arial" w:hAnsi="Arial" w:cs="Arial"/>
          <w:sz w:val="22"/>
          <w:szCs w:val="22"/>
        </w:rPr>
      </w:pPr>
      <w:r w:rsidRPr="00280566">
        <w:rPr>
          <w:rFonts w:ascii="Arial" w:hAnsi="Arial" w:cs="Arial"/>
          <w:sz w:val="22"/>
          <w:szCs w:val="22"/>
        </w:rPr>
        <w:t xml:space="preserve">Mark 49a “YES” </w:t>
      </w:r>
      <w:r w:rsidRPr="00280566">
        <w:rPr>
          <w:rFonts w:ascii="Arial" w:hAnsi="Arial" w:cs="Arial"/>
          <w:sz w:val="22"/>
          <w:szCs w:val="22"/>
          <w:u w:val="single"/>
        </w:rPr>
        <w:t>only</w:t>
      </w:r>
      <w:r w:rsidRPr="00280566">
        <w:rPr>
          <w:rFonts w:ascii="Arial" w:hAnsi="Arial" w:cs="Arial"/>
          <w:sz w:val="22"/>
          <w:szCs w:val="22"/>
        </w:rPr>
        <w:t xml:space="preserve"> if 1 and 2 (and 3 if appropriate) are yes. </w:t>
      </w:r>
    </w:p>
    <w:p w14:paraId="10F1EFDF" w14:textId="77777777" w:rsidR="00631BEE" w:rsidRPr="00280566" w:rsidRDefault="00631BEE" w:rsidP="00631BEE">
      <w:pPr>
        <w:rPr>
          <w:rFonts w:ascii="Arial" w:hAnsi="Arial" w:cs="Arial"/>
          <w:sz w:val="22"/>
          <w:szCs w:val="22"/>
        </w:rPr>
      </w:pPr>
    </w:p>
    <w:p w14:paraId="10F1EFE0"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EFE1" w14:textId="77777777" w:rsidR="00631BEE" w:rsidRPr="00280566" w:rsidRDefault="00631BEE" w:rsidP="00631BEE">
      <w:pPr>
        <w:pStyle w:val="ListParagraph"/>
        <w:numPr>
          <w:ilvl w:val="0"/>
          <w:numId w:val="80"/>
        </w:numPr>
        <w:rPr>
          <w:rFonts w:ascii="Arial" w:hAnsi="Arial" w:cs="Arial"/>
          <w:sz w:val="22"/>
          <w:szCs w:val="22"/>
        </w:rPr>
      </w:pPr>
      <w:r w:rsidRPr="00280566">
        <w:rPr>
          <w:rFonts w:ascii="Arial" w:hAnsi="Arial" w:cs="Arial"/>
          <w:sz w:val="22"/>
          <w:szCs w:val="22"/>
        </w:rPr>
        <w:t xml:space="preserve">Postsecondary goals must be measurable and intended to occur </w:t>
      </w:r>
      <w:r w:rsidRPr="00280566">
        <w:rPr>
          <w:rFonts w:ascii="Arial" w:hAnsi="Arial" w:cs="Arial"/>
          <w:sz w:val="22"/>
          <w:szCs w:val="22"/>
          <w:u w:val="single"/>
        </w:rPr>
        <w:t>after</w:t>
      </w:r>
      <w:r w:rsidRPr="00280566">
        <w:rPr>
          <w:rFonts w:ascii="Arial" w:hAnsi="Arial" w:cs="Arial"/>
          <w:sz w:val="22"/>
          <w:szCs w:val="22"/>
        </w:rPr>
        <w:t xml:space="preserve"> the student graduates from high school.</w:t>
      </w:r>
    </w:p>
    <w:p w14:paraId="10F1EFE2" w14:textId="77777777" w:rsidR="00631BEE" w:rsidRPr="00280566" w:rsidRDefault="00631BEE" w:rsidP="00631BEE">
      <w:pPr>
        <w:pStyle w:val="ListParagraph"/>
        <w:numPr>
          <w:ilvl w:val="0"/>
          <w:numId w:val="80"/>
        </w:numPr>
        <w:rPr>
          <w:rFonts w:ascii="Arial" w:hAnsi="Arial" w:cs="Arial"/>
          <w:sz w:val="22"/>
          <w:szCs w:val="22"/>
          <w:highlight w:val="yellow"/>
        </w:rPr>
      </w:pPr>
      <w:r w:rsidRPr="00280566">
        <w:rPr>
          <w:rFonts w:ascii="Arial" w:hAnsi="Arial" w:cs="Arial"/>
          <w:sz w:val="22"/>
          <w:szCs w:val="22"/>
          <w:highlight w:val="yellow"/>
        </w:rPr>
        <w:lastRenderedPageBreak/>
        <w:t>Postsecondary goals align with other available student information/data (e.g., present levels, student interests, student preferences).</w:t>
      </w:r>
    </w:p>
    <w:p w14:paraId="10F1EFE3" w14:textId="77777777" w:rsidR="00631BEE" w:rsidRPr="00280566" w:rsidRDefault="00631BEE" w:rsidP="00631BEE">
      <w:pPr>
        <w:pStyle w:val="ListParagraph"/>
        <w:numPr>
          <w:ilvl w:val="0"/>
          <w:numId w:val="80"/>
        </w:numPr>
        <w:rPr>
          <w:rFonts w:ascii="Arial" w:hAnsi="Arial" w:cs="Arial"/>
          <w:sz w:val="22"/>
          <w:szCs w:val="22"/>
          <w:highlight w:val="yellow"/>
        </w:rPr>
      </w:pPr>
      <w:r w:rsidRPr="00280566">
        <w:rPr>
          <w:rFonts w:ascii="Arial" w:hAnsi="Arial" w:cs="Arial"/>
          <w:sz w:val="22"/>
          <w:szCs w:val="22"/>
          <w:highlight w:val="yellow"/>
        </w:rPr>
        <w:t xml:space="preserve">If a student’s information/data indicate a need for an independent living postsecondary goal, the ARC includes an independent living goal in the IEP.  (For further information and examples, see </w:t>
      </w:r>
      <w:hyperlink r:id="rId17" w:history="1">
        <w:r w:rsidRPr="00280566">
          <w:rPr>
            <w:rStyle w:val="Hyperlink"/>
            <w:rFonts w:ascii="Arial" w:hAnsi="Arial" w:cs="Arial"/>
            <w:sz w:val="22"/>
            <w:szCs w:val="22"/>
            <w:highlight w:val="yellow"/>
          </w:rPr>
          <w:t>Indicator 13 Kentucky Transition Requirements</w:t>
        </w:r>
      </w:hyperlink>
      <w:r w:rsidRPr="00280566">
        <w:rPr>
          <w:rFonts w:ascii="Arial" w:hAnsi="Arial" w:cs="Arial"/>
          <w:sz w:val="22"/>
          <w:szCs w:val="22"/>
          <w:highlight w:val="yellow"/>
        </w:rPr>
        <w:t>).</w:t>
      </w:r>
    </w:p>
    <w:p w14:paraId="10F1EFE4" w14:textId="77777777" w:rsidR="00631BEE" w:rsidRPr="00280566" w:rsidRDefault="00631BEE" w:rsidP="00631BEE">
      <w:pPr>
        <w:rPr>
          <w:rFonts w:ascii="Arial" w:hAnsi="Arial" w:cs="Arial"/>
          <w:sz w:val="22"/>
          <w:szCs w:val="22"/>
        </w:rPr>
      </w:pPr>
      <w:r w:rsidRPr="00280566">
        <w:rPr>
          <w:rFonts w:ascii="Arial" w:hAnsi="Arial" w:cs="Arial"/>
          <w:sz w:val="22"/>
          <w:szCs w:val="22"/>
        </w:rPr>
        <w:t xml:space="preserve"> </w:t>
      </w:r>
    </w:p>
    <w:p w14:paraId="10F1EFE5" w14:textId="77777777" w:rsidR="00631BEE" w:rsidRPr="00280566" w:rsidRDefault="00631BEE" w:rsidP="00631BEE">
      <w:pPr>
        <w:rPr>
          <w:rFonts w:ascii="Arial" w:hAnsi="Arial" w:cs="Arial"/>
          <w:sz w:val="22"/>
          <w:szCs w:val="22"/>
        </w:rPr>
      </w:pPr>
      <w:r w:rsidRPr="00280566">
        <w:rPr>
          <w:rFonts w:ascii="Arial" w:hAnsi="Arial" w:cs="Arial"/>
          <w:b/>
          <w:sz w:val="22"/>
          <w:szCs w:val="22"/>
        </w:rPr>
        <w:t>CCR</w:t>
      </w:r>
      <w:r w:rsidRPr="00280566">
        <w:rPr>
          <w:rFonts w:ascii="Arial" w:hAnsi="Arial" w:cs="Arial"/>
          <w:sz w:val="22"/>
          <w:szCs w:val="22"/>
        </w:rPr>
        <w:t>:  ARCs can use EXPLORE, PLAN, and ACT student profiles (“Your Plans” and “Your Career Possibilities”) as well as Individual Learning Plan (ILP) information (“Careers that Interest Me”) to inform decisions about postsecondary goals and transition services.</w:t>
      </w:r>
    </w:p>
    <w:p w14:paraId="10F1EFE6" w14:textId="77777777" w:rsidR="00631BEE" w:rsidRPr="00280566" w:rsidRDefault="00631BEE" w:rsidP="00631BE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900"/>
        <w:gridCol w:w="900"/>
        <w:gridCol w:w="864"/>
      </w:tblGrid>
      <w:tr w:rsidR="00631BEE" w:rsidRPr="00280566" w14:paraId="10F1EFEB" w14:textId="77777777" w:rsidTr="00542EE3">
        <w:trPr>
          <w:trHeight w:val="287"/>
        </w:trPr>
        <w:tc>
          <w:tcPr>
            <w:tcW w:w="7488" w:type="dxa"/>
          </w:tcPr>
          <w:p w14:paraId="10F1EFE7" w14:textId="77777777" w:rsidR="00631BEE" w:rsidRPr="00280566" w:rsidRDefault="00631BEE" w:rsidP="00542EE3">
            <w:pPr>
              <w:rPr>
                <w:rFonts w:ascii="Arial" w:hAnsi="Arial" w:cs="Arial"/>
                <w:sz w:val="22"/>
                <w:szCs w:val="22"/>
              </w:rPr>
            </w:pPr>
          </w:p>
        </w:tc>
        <w:tc>
          <w:tcPr>
            <w:tcW w:w="900" w:type="dxa"/>
          </w:tcPr>
          <w:p w14:paraId="10F1EFE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EFE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EFE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EFF0" w14:textId="77777777" w:rsidTr="00542EE3">
        <w:trPr>
          <w:trHeight w:val="485"/>
        </w:trPr>
        <w:tc>
          <w:tcPr>
            <w:tcW w:w="7488" w:type="dxa"/>
          </w:tcPr>
          <w:p w14:paraId="10F1EFEC" w14:textId="77777777" w:rsidR="00631BEE" w:rsidRPr="00280566" w:rsidRDefault="00631BEE" w:rsidP="00542EE3">
            <w:pPr>
              <w:rPr>
                <w:rFonts w:ascii="Arial" w:hAnsi="Arial" w:cs="Arial"/>
                <w:b/>
                <w:sz w:val="22"/>
                <w:szCs w:val="22"/>
              </w:rPr>
            </w:pPr>
            <w:r w:rsidRPr="00280566">
              <w:rPr>
                <w:rFonts w:ascii="Arial" w:hAnsi="Arial" w:cs="Arial"/>
                <w:sz w:val="22"/>
                <w:szCs w:val="22"/>
              </w:rPr>
              <w:t>49a.  The IEP includes appropriate measurable postsecondary goals related to</w:t>
            </w:r>
          </w:p>
        </w:tc>
        <w:tc>
          <w:tcPr>
            <w:tcW w:w="900" w:type="dxa"/>
          </w:tcPr>
          <w:p w14:paraId="10F1EFED" w14:textId="77777777" w:rsidR="00631BEE" w:rsidRPr="00280566" w:rsidRDefault="00631BEE" w:rsidP="00542EE3">
            <w:pPr>
              <w:jc w:val="center"/>
              <w:rPr>
                <w:rFonts w:ascii="Arial" w:hAnsi="Arial" w:cs="Arial"/>
                <w:b/>
                <w:sz w:val="22"/>
                <w:szCs w:val="22"/>
              </w:rPr>
            </w:pPr>
          </w:p>
        </w:tc>
        <w:tc>
          <w:tcPr>
            <w:tcW w:w="900" w:type="dxa"/>
          </w:tcPr>
          <w:p w14:paraId="10F1EFEE" w14:textId="77777777" w:rsidR="00631BEE" w:rsidRPr="00280566" w:rsidRDefault="00631BEE" w:rsidP="00542EE3">
            <w:pPr>
              <w:jc w:val="center"/>
              <w:rPr>
                <w:rFonts w:ascii="Arial" w:hAnsi="Arial" w:cs="Arial"/>
                <w:b/>
                <w:sz w:val="22"/>
                <w:szCs w:val="22"/>
              </w:rPr>
            </w:pPr>
          </w:p>
        </w:tc>
        <w:tc>
          <w:tcPr>
            <w:tcW w:w="864" w:type="dxa"/>
          </w:tcPr>
          <w:p w14:paraId="10F1EFEF" w14:textId="77777777" w:rsidR="00631BEE" w:rsidRPr="00280566" w:rsidRDefault="00631BEE" w:rsidP="00542EE3">
            <w:pPr>
              <w:jc w:val="center"/>
              <w:rPr>
                <w:rFonts w:ascii="Arial" w:hAnsi="Arial" w:cs="Arial"/>
                <w:b/>
                <w:sz w:val="22"/>
                <w:szCs w:val="22"/>
              </w:rPr>
            </w:pPr>
          </w:p>
        </w:tc>
      </w:tr>
      <w:tr w:rsidR="00631BEE" w:rsidRPr="00280566" w14:paraId="10F1EFF5" w14:textId="77777777" w:rsidTr="00542EE3">
        <w:trPr>
          <w:trHeight w:val="395"/>
        </w:trPr>
        <w:tc>
          <w:tcPr>
            <w:tcW w:w="7488" w:type="dxa"/>
          </w:tcPr>
          <w:p w14:paraId="10F1EFF1" w14:textId="77777777" w:rsidR="00631BEE" w:rsidRPr="00280566" w:rsidRDefault="00631BEE" w:rsidP="00631BEE">
            <w:pPr>
              <w:numPr>
                <w:ilvl w:val="0"/>
                <w:numId w:val="44"/>
              </w:numPr>
              <w:rPr>
                <w:rFonts w:ascii="Arial" w:hAnsi="Arial" w:cs="Arial"/>
                <w:sz w:val="22"/>
                <w:szCs w:val="22"/>
              </w:rPr>
            </w:pPr>
            <w:r w:rsidRPr="00280566">
              <w:rPr>
                <w:rFonts w:ascii="Arial" w:hAnsi="Arial" w:cs="Arial"/>
                <w:sz w:val="22"/>
                <w:szCs w:val="22"/>
              </w:rPr>
              <w:t>training or education</w:t>
            </w:r>
          </w:p>
        </w:tc>
        <w:tc>
          <w:tcPr>
            <w:tcW w:w="900" w:type="dxa"/>
          </w:tcPr>
          <w:p w14:paraId="10F1EFF2" w14:textId="77777777" w:rsidR="00631BEE" w:rsidRPr="00280566" w:rsidRDefault="00631BEE" w:rsidP="00542EE3">
            <w:pPr>
              <w:rPr>
                <w:rFonts w:ascii="Arial" w:hAnsi="Arial" w:cs="Arial"/>
                <w:sz w:val="22"/>
                <w:szCs w:val="22"/>
              </w:rPr>
            </w:pPr>
          </w:p>
        </w:tc>
        <w:tc>
          <w:tcPr>
            <w:tcW w:w="900" w:type="dxa"/>
          </w:tcPr>
          <w:p w14:paraId="10F1EFF3" w14:textId="77777777" w:rsidR="00631BEE" w:rsidRPr="00280566" w:rsidRDefault="00631BEE" w:rsidP="00542EE3">
            <w:pPr>
              <w:rPr>
                <w:rFonts w:ascii="Arial" w:hAnsi="Arial" w:cs="Arial"/>
                <w:sz w:val="22"/>
                <w:szCs w:val="22"/>
              </w:rPr>
            </w:pPr>
          </w:p>
        </w:tc>
        <w:tc>
          <w:tcPr>
            <w:tcW w:w="864" w:type="dxa"/>
            <w:shd w:val="solid" w:color="auto" w:fill="auto"/>
          </w:tcPr>
          <w:p w14:paraId="10F1EFF4" w14:textId="77777777" w:rsidR="00631BEE" w:rsidRPr="00280566" w:rsidRDefault="00631BEE" w:rsidP="00542EE3">
            <w:pPr>
              <w:rPr>
                <w:rFonts w:ascii="Arial" w:hAnsi="Arial" w:cs="Arial"/>
                <w:sz w:val="22"/>
                <w:szCs w:val="22"/>
              </w:rPr>
            </w:pPr>
          </w:p>
        </w:tc>
      </w:tr>
      <w:tr w:rsidR="00631BEE" w:rsidRPr="00280566" w14:paraId="10F1EFFA" w14:textId="77777777" w:rsidTr="00542EE3">
        <w:trPr>
          <w:trHeight w:val="350"/>
        </w:trPr>
        <w:tc>
          <w:tcPr>
            <w:tcW w:w="7488" w:type="dxa"/>
          </w:tcPr>
          <w:p w14:paraId="10F1EFF6" w14:textId="77777777" w:rsidR="00631BEE" w:rsidRPr="00280566" w:rsidRDefault="00631BEE" w:rsidP="00631BEE">
            <w:pPr>
              <w:numPr>
                <w:ilvl w:val="0"/>
                <w:numId w:val="44"/>
              </w:numPr>
              <w:rPr>
                <w:rFonts w:ascii="Arial" w:hAnsi="Arial" w:cs="Arial"/>
                <w:sz w:val="22"/>
                <w:szCs w:val="22"/>
              </w:rPr>
            </w:pPr>
            <w:r w:rsidRPr="00280566">
              <w:rPr>
                <w:rFonts w:ascii="Arial" w:hAnsi="Arial" w:cs="Arial"/>
                <w:sz w:val="22"/>
                <w:szCs w:val="22"/>
              </w:rPr>
              <w:t>employment</w:t>
            </w:r>
          </w:p>
        </w:tc>
        <w:tc>
          <w:tcPr>
            <w:tcW w:w="900" w:type="dxa"/>
          </w:tcPr>
          <w:p w14:paraId="10F1EFF7" w14:textId="77777777" w:rsidR="00631BEE" w:rsidRPr="00280566" w:rsidRDefault="00631BEE" w:rsidP="00542EE3">
            <w:pPr>
              <w:rPr>
                <w:rFonts w:ascii="Arial" w:hAnsi="Arial" w:cs="Arial"/>
                <w:sz w:val="22"/>
                <w:szCs w:val="22"/>
              </w:rPr>
            </w:pPr>
          </w:p>
        </w:tc>
        <w:tc>
          <w:tcPr>
            <w:tcW w:w="900" w:type="dxa"/>
          </w:tcPr>
          <w:p w14:paraId="10F1EFF8" w14:textId="77777777" w:rsidR="00631BEE" w:rsidRPr="00280566" w:rsidRDefault="00631BEE" w:rsidP="00542EE3">
            <w:pPr>
              <w:rPr>
                <w:rFonts w:ascii="Arial" w:hAnsi="Arial" w:cs="Arial"/>
                <w:sz w:val="22"/>
                <w:szCs w:val="22"/>
              </w:rPr>
            </w:pPr>
          </w:p>
        </w:tc>
        <w:tc>
          <w:tcPr>
            <w:tcW w:w="864" w:type="dxa"/>
            <w:shd w:val="solid" w:color="auto" w:fill="auto"/>
          </w:tcPr>
          <w:p w14:paraId="10F1EFF9" w14:textId="77777777" w:rsidR="00631BEE" w:rsidRPr="00280566" w:rsidRDefault="00631BEE" w:rsidP="00542EE3">
            <w:pPr>
              <w:rPr>
                <w:rFonts w:ascii="Arial" w:hAnsi="Arial" w:cs="Arial"/>
                <w:sz w:val="22"/>
                <w:szCs w:val="22"/>
              </w:rPr>
            </w:pPr>
          </w:p>
        </w:tc>
      </w:tr>
      <w:tr w:rsidR="00631BEE" w:rsidRPr="00280566" w14:paraId="10F1EFFF" w14:textId="77777777" w:rsidTr="00542EE3">
        <w:trPr>
          <w:trHeight w:val="350"/>
        </w:trPr>
        <w:tc>
          <w:tcPr>
            <w:tcW w:w="7488" w:type="dxa"/>
          </w:tcPr>
          <w:p w14:paraId="10F1EFFB" w14:textId="77777777" w:rsidR="00631BEE" w:rsidRPr="00280566" w:rsidRDefault="00631BEE" w:rsidP="00631BEE">
            <w:pPr>
              <w:numPr>
                <w:ilvl w:val="0"/>
                <w:numId w:val="44"/>
              </w:numPr>
              <w:rPr>
                <w:rFonts w:ascii="Arial" w:hAnsi="Arial" w:cs="Arial"/>
                <w:sz w:val="22"/>
                <w:szCs w:val="22"/>
              </w:rPr>
            </w:pPr>
            <w:r w:rsidRPr="00280566">
              <w:rPr>
                <w:rFonts w:ascii="Arial" w:hAnsi="Arial" w:cs="Arial"/>
                <w:sz w:val="22"/>
                <w:szCs w:val="22"/>
              </w:rPr>
              <w:t>when appropriate, independent living skills.</w:t>
            </w:r>
          </w:p>
        </w:tc>
        <w:tc>
          <w:tcPr>
            <w:tcW w:w="900" w:type="dxa"/>
            <w:shd w:val="clear" w:color="auto" w:fill="auto"/>
          </w:tcPr>
          <w:p w14:paraId="10F1EFFC" w14:textId="77777777" w:rsidR="00631BEE" w:rsidRPr="00280566" w:rsidRDefault="00631BEE" w:rsidP="00542EE3">
            <w:pPr>
              <w:rPr>
                <w:rFonts w:ascii="Arial" w:hAnsi="Arial" w:cs="Arial"/>
                <w:sz w:val="22"/>
                <w:szCs w:val="22"/>
              </w:rPr>
            </w:pPr>
          </w:p>
        </w:tc>
        <w:tc>
          <w:tcPr>
            <w:tcW w:w="900" w:type="dxa"/>
            <w:shd w:val="clear" w:color="auto" w:fill="auto"/>
          </w:tcPr>
          <w:p w14:paraId="10F1EFFD" w14:textId="77777777" w:rsidR="00631BEE" w:rsidRPr="00280566" w:rsidRDefault="00631BEE" w:rsidP="00542EE3">
            <w:pPr>
              <w:rPr>
                <w:rFonts w:ascii="Arial" w:hAnsi="Arial" w:cs="Arial"/>
                <w:sz w:val="22"/>
                <w:szCs w:val="22"/>
              </w:rPr>
            </w:pPr>
          </w:p>
        </w:tc>
        <w:tc>
          <w:tcPr>
            <w:tcW w:w="864" w:type="dxa"/>
          </w:tcPr>
          <w:p w14:paraId="10F1EFFE" w14:textId="77777777" w:rsidR="00631BEE" w:rsidRPr="00280566" w:rsidRDefault="00631BEE" w:rsidP="00542EE3">
            <w:pPr>
              <w:rPr>
                <w:rFonts w:ascii="Arial" w:hAnsi="Arial" w:cs="Arial"/>
                <w:sz w:val="22"/>
                <w:szCs w:val="22"/>
              </w:rPr>
            </w:pPr>
          </w:p>
        </w:tc>
      </w:tr>
    </w:tbl>
    <w:p w14:paraId="10F1F000" w14:textId="77777777" w:rsidR="00631BEE" w:rsidRPr="00280566" w:rsidRDefault="00631BEE" w:rsidP="00631BEE">
      <w:pPr>
        <w:tabs>
          <w:tab w:val="left" w:pos="360"/>
        </w:tabs>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05" w14:textId="77777777" w:rsidTr="00542EE3">
        <w:tc>
          <w:tcPr>
            <w:tcW w:w="10152" w:type="dxa"/>
          </w:tcPr>
          <w:p w14:paraId="10F1F001"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002" w14:textId="77777777" w:rsidR="00631BEE" w:rsidRPr="00280566" w:rsidRDefault="00631BEE" w:rsidP="00542EE3">
            <w:pPr>
              <w:tabs>
                <w:tab w:val="left" w:pos="360"/>
              </w:tabs>
              <w:rPr>
                <w:rFonts w:ascii="Arial" w:hAnsi="Arial" w:cs="Arial"/>
                <w:sz w:val="22"/>
                <w:szCs w:val="22"/>
              </w:rPr>
            </w:pPr>
          </w:p>
          <w:p w14:paraId="10F1F003" w14:textId="77777777" w:rsidR="00631BEE" w:rsidRPr="00280566" w:rsidRDefault="00631BEE" w:rsidP="00542EE3">
            <w:pPr>
              <w:tabs>
                <w:tab w:val="left" w:pos="360"/>
              </w:tabs>
              <w:rPr>
                <w:rFonts w:ascii="Arial" w:hAnsi="Arial" w:cs="Arial"/>
                <w:sz w:val="22"/>
                <w:szCs w:val="22"/>
              </w:rPr>
            </w:pPr>
          </w:p>
          <w:p w14:paraId="10F1F004" w14:textId="77777777" w:rsidR="00631BEE" w:rsidRPr="00280566" w:rsidRDefault="00631BEE" w:rsidP="00542EE3">
            <w:pPr>
              <w:tabs>
                <w:tab w:val="left" w:pos="360"/>
              </w:tabs>
              <w:rPr>
                <w:rFonts w:ascii="Arial" w:hAnsi="Arial" w:cs="Arial"/>
                <w:sz w:val="22"/>
                <w:szCs w:val="22"/>
              </w:rPr>
            </w:pPr>
          </w:p>
        </w:tc>
      </w:tr>
    </w:tbl>
    <w:p w14:paraId="10F1F006" w14:textId="77777777" w:rsidR="00631BEE" w:rsidRPr="00280566" w:rsidRDefault="00631BEE" w:rsidP="00631BEE">
      <w:pPr>
        <w:rPr>
          <w:rFonts w:ascii="Arial" w:hAnsi="Arial" w:cs="Arial"/>
          <w:sz w:val="22"/>
          <w:szCs w:val="22"/>
        </w:rPr>
      </w:pPr>
    </w:p>
    <w:p w14:paraId="10F1F007"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49b</w:t>
      </w:r>
    </w:p>
    <w:p w14:paraId="10F1F008" w14:textId="77777777" w:rsidR="00631BEE" w:rsidRPr="00280566" w:rsidRDefault="00631BEE" w:rsidP="00631BEE">
      <w:pPr>
        <w:rPr>
          <w:rFonts w:ascii="Arial" w:hAnsi="Arial" w:cs="Arial"/>
          <w:sz w:val="22"/>
          <w:szCs w:val="22"/>
        </w:rPr>
      </w:pPr>
    </w:p>
    <w:p w14:paraId="10F1F00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Transition Services and Agency Responsible.</w:t>
      </w:r>
    </w:p>
    <w:p w14:paraId="10F1F00A" w14:textId="77777777" w:rsidR="00631BEE" w:rsidRPr="00280566" w:rsidRDefault="00631BEE" w:rsidP="00631BEE">
      <w:pPr>
        <w:rPr>
          <w:rFonts w:ascii="Arial" w:hAnsi="Arial" w:cs="Arial"/>
          <w:b/>
          <w:sz w:val="22"/>
          <w:szCs w:val="22"/>
          <w:u w:val="single"/>
        </w:rPr>
      </w:pPr>
    </w:p>
    <w:p w14:paraId="10F1F00B" w14:textId="77777777" w:rsidR="00631BEE" w:rsidRPr="00280566" w:rsidRDefault="00631BEE" w:rsidP="00631BEE">
      <w:pPr>
        <w:rPr>
          <w:rFonts w:ascii="Arial" w:hAnsi="Arial" w:cs="Arial"/>
          <w:b/>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F00C" w14:textId="77777777" w:rsidR="00631BEE" w:rsidRPr="00280566" w:rsidRDefault="00631BEE" w:rsidP="00631BEE">
      <w:pPr>
        <w:rPr>
          <w:rFonts w:ascii="Arial" w:hAnsi="Arial" w:cs="Arial"/>
          <w:sz w:val="22"/>
          <w:szCs w:val="22"/>
        </w:rPr>
      </w:pPr>
      <w:r w:rsidRPr="00280566">
        <w:rPr>
          <w:rFonts w:ascii="Arial" w:hAnsi="Arial" w:cs="Arial"/>
          <w:sz w:val="22"/>
          <w:szCs w:val="22"/>
        </w:rPr>
        <w:t xml:space="preserve">Mark “YES” if transition services include services that the district/school provides for the child and, if appropriate, any other interagency responsibilities or needed linkages.  </w:t>
      </w:r>
    </w:p>
    <w:p w14:paraId="10F1F00D" w14:textId="77777777" w:rsidR="00631BEE" w:rsidRPr="00280566" w:rsidRDefault="00631BEE" w:rsidP="00631BEE">
      <w:pPr>
        <w:rPr>
          <w:rFonts w:ascii="Arial" w:hAnsi="Arial" w:cs="Arial"/>
          <w:sz w:val="22"/>
          <w:szCs w:val="22"/>
        </w:rPr>
      </w:pPr>
    </w:p>
    <w:p w14:paraId="10F1F00E"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F00F" w14:textId="77777777" w:rsidR="00631BEE" w:rsidRPr="00280566" w:rsidRDefault="00631BEE" w:rsidP="00631BEE">
      <w:pPr>
        <w:pStyle w:val="ListParagraph"/>
        <w:numPr>
          <w:ilvl w:val="0"/>
          <w:numId w:val="81"/>
        </w:numPr>
        <w:rPr>
          <w:rFonts w:ascii="Arial" w:hAnsi="Arial" w:cs="Arial"/>
          <w:sz w:val="22"/>
          <w:szCs w:val="22"/>
        </w:rPr>
      </w:pPr>
      <w:r w:rsidRPr="00280566">
        <w:rPr>
          <w:rFonts w:ascii="Arial" w:hAnsi="Arial" w:cs="Arial"/>
          <w:sz w:val="22"/>
          <w:szCs w:val="22"/>
        </w:rPr>
        <w:t>Types of transition services may include: instruction; related services; community experience; development of employment and other post-school adult living objectives; and if appropriate, acquisition of daily living skills and provision of a functional vocational evaluation.  One transition service that may be listed for every child is providing the course of study as outlined in their ILP/IGP.</w:t>
      </w:r>
    </w:p>
    <w:p w14:paraId="10F1F010" w14:textId="77777777" w:rsidR="00631BEE" w:rsidRPr="00280566" w:rsidRDefault="00631BEE" w:rsidP="00631BEE">
      <w:pPr>
        <w:pStyle w:val="ListParagraph"/>
        <w:numPr>
          <w:ilvl w:val="0"/>
          <w:numId w:val="81"/>
        </w:numPr>
        <w:rPr>
          <w:rFonts w:ascii="Arial" w:hAnsi="Arial" w:cs="Arial"/>
          <w:sz w:val="22"/>
          <w:szCs w:val="22"/>
        </w:rPr>
      </w:pPr>
      <w:r w:rsidRPr="00280566">
        <w:rPr>
          <w:rFonts w:ascii="Arial" w:hAnsi="Arial" w:cs="Arial"/>
          <w:sz w:val="22"/>
          <w:szCs w:val="22"/>
          <w:highlight w:val="yellow"/>
        </w:rPr>
        <w:t xml:space="preserve">Transition services must reasonably enable the student to meet the student’s education/training, employment, and independent living postsecondary goal(s). For examples of transition services, see </w:t>
      </w:r>
      <w:hyperlink r:id="rId18" w:history="1">
        <w:r w:rsidRPr="00280566">
          <w:rPr>
            <w:rStyle w:val="Hyperlink"/>
            <w:rFonts w:ascii="Arial" w:hAnsi="Arial" w:cs="Arial"/>
            <w:sz w:val="22"/>
            <w:szCs w:val="22"/>
            <w:highlight w:val="yellow"/>
          </w:rPr>
          <w:t>Indicator 13 Kentucky Transition Requirements</w:t>
        </w:r>
      </w:hyperlink>
      <w:r w:rsidRPr="00280566">
        <w:rPr>
          <w:rFonts w:ascii="Arial" w:hAnsi="Arial" w:cs="Arial"/>
          <w:sz w:val="22"/>
          <w:szCs w:val="22"/>
          <w:highlight w:val="yellow"/>
        </w:rPr>
        <w:t xml:space="preserve">.  </w:t>
      </w:r>
    </w:p>
    <w:p w14:paraId="10F1F011" w14:textId="77777777" w:rsidR="00631BEE" w:rsidRPr="00280566" w:rsidRDefault="00631BEE" w:rsidP="00631BEE">
      <w:pPr>
        <w:pStyle w:val="ListParagraph"/>
        <w:rPr>
          <w:rFonts w:ascii="Arial" w:hAnsi="Arial" w:cs="Arial"/>
          <w:sz w:val="22"/>
          <w:szCs w:val="22"/>
        </w:rPr>
      </w:pPr>
    </w:p>
    <w:p w14:paraId="10F1F012" w14:textId="77777777" w:rsidR="00631BEE" w:rsidRPr="00280566" w:rsidRDefault="00631BEE" w:rsidP="00631BEE">
      <w:pPr>
        <w:rPr>
          <w:rFonts w:ascii="Arial" w:hAnsi="Arial" w:cs="Arial"/>
          <w:sz w:val="22"/>
          <w:szCs w:val="22"/>
        </w:rPr>
      </w:pPr>
      <w:r w:rsidRPr="00280566">
        <w:rPr>
          <w:rFonts w:ascii="Arial" w:hAnsi="Arial" w:cs="Arial"/>
          <w:b/>
          <w:sz w:val="22"/>
          <w:szCs w:val="22"/>
        </w:rPr>
        <w:t>CCR</w:t>
      </w:r>
      <w:r w:rsidRPr="00280566">
        <w:rPr>
          <w:rFonts w:ascii="Arial" w:hAnsi="Arial" w:cs="Arial"/>
          <w:sz w:val="22"/>
          <w:szCs w:val="22"/>
        </w:rPr>
        <w:t>:  ARCs can use EXPLORE, PLAN, and ACT student profiles (“Your Plans” and Your Career Possibilities”) as well as Individual Learning Plan (ILP) information (“Careers that Interest Me”) to inform decisions about postsecondary goals and transition services.  The student profiles also include information from the student about their self-assessed needs (“Your Reported Needs”).</w:t>
      </w:r>
    </w:p>
    <w:p w14:paraId="10F1F013"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8"/>
        <w:gridCol w:w="900"/>
        <w:gridCol w:w="864"/>
      </w:tblGrid>
      <w:tr w:rsidR="00631BEE" w:rsidRPr="00280566" w14:paraId="10F1F017" w14:textId="77777777" w:rsidTr="00542EE3">
        <w:tc>
          <w:tcPr>
            <w:tcW w:w="8388" w:type="dxa"/>
          </w:tcPr>
          <w:p w14:paraId="10F1F014" w14:textId="77777777" w:rsidR="00631BEE" w:rsidRPr="00280566" w:rsidRDefault="00631BEE" w:rsidP="00542EE3">
            <w:pPr>
              <w:rPr>
                <w:rFonts w:ascii="Arial" w:hAnsi="Arial" w:cs="Arial"/>
                <w:b/>
                <w:sz w:val="22"/>
                <w:szCs w:val="22"/>
              </w:rPr>
            </w:pPr>
          </w:p>
        </w:tc>
        <w:tc>
          <w:tcPr>
            <w:tcW w:w="900" w:type="dxa"/>
          </w:tcPr>
          <w:p w14:paraId="10F1F01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64" w:type="dxa"/>
          </w:tcPr>
          <w:p w14:paraId="10F1F016"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01B" w14:textId="77777777" w:rsidTr="00542EE3">
        <w:trPr>
          <w:trHeight w:val="359"/>
        </w:trPr>
        <w:tc>
          <w:tcPr>
            <w:tcW w:w="8388" w:type="dxa"/>
          </w:tcPr>
          <w:p w14:paraId="10F1F018" w14:textId="77777777" w:rsidR="00631BEE" w:rsidRPr="00280566" w:rsidRDefault="00631BEE" w:rsidP="00542EE3">
            <w:pPr>
              <w:rPr>
                <w:rFonts w:ascii="Arial" w:hAnsi="Arial" w:cs="Arial"/>
                <w:sz w:val="20"/>
              </w:rPr>
            </w:pPr>
            <w:r w:rsidRPr="00280566">
              <w:rPr>
                <w:rFonts w:ascii="Arial" w:hAnsi="Arial" w:cs="Arial"/>
                <w:sz w:val="22"/>
                <w:szCs w:val="22"/>
              </w:rPr>
              <w:t>49b. The IEP includes transition services that will reasonably enable the child to reach the postsecondary goals.</w:t>
            </w:r>
          </w:p>
        </w:tc>
        <w:tc>
          <w:tcPr>
            <w:tcW w:w="900" w:type="dxa"/>
          </w:tcPr>
          <w:p w14:paraId="10F1F019" w14:textId="77777777" w:rsidR="00631BEE" w:rsidRPr="00280566" w:rsidRDefault="00631BEE" w:rsidP="00542EE3">
            <w:pPr>
              <w:rPr>
                <w:rFonts w:ascii="Arial" w:hAnsi="Arial" w:cs="Arial"/>
                <w:sz w:val="20"/>
              </w:rPr>
            </w:pPr>
          </w:p>
        </w:tc>
        <w:tc>
          <w:tcPr>
            <w:tcW w:w="864" w:type="dxa"/>
          </w:tcPr>
          <w:p w14:paraId="10F1F01A" w14:textId="77777777" w:rsidR="00631BEE" w:rsidRPr="00280566" w:rsidRDefault="00631BEE" w:rsidP="00542EE3">
            <w:pPr>
              <w:rPr>
                <w:rFonts w:ascii="Arial" w:hAnsi="Arial" w:cs="Arial"/>
                <w:sz w:val="28"/>
                <w:szCs w:val="28"/>
              </w:rPr>
            </w:pPr>
          </w:p>
        </w:tc>
      </w:tr>
    </w:tbl>
    <w:p w14:paraId="10F1F01C"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20" w14:textId="77777777" w:rsidTr="00542EE3">
        <w:tc>
          <w:tcPr>
            <w:tcW w:w="10152" w:type="dxa"/>
          </w:tcPr>
          <w:p w14:paraId="10F1F01D"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01E" w14:textId="77777777" w:rsidR="00631BEE" w:rsidRPr="00280566" w:rsidRDefault="00631BEE" w:rsidP="00542EE3">
            <w:pPr>
              <w:tabs>
                <w:tab w:val="left" w:pos="360"/>
              </w:tabs>
              <w:rPr>
                <w:rFonts w:ascii="Arial" w:hAnsi="Arial" w:cs="Arial"/>
                <w:sz w:val="22"/>
                <w:szCs w:val="22"/>
              </w:rPr>
            </w:pPr>
          </w:p>
          <w:p w14:paraId="10F1F01F" w14:textId="77777777" w:rsidR="00631BEE" w:rsidRPr="00280566" w:rsidRDefault="00631BEE" w:rsidP="00542EE3">
            <w:pPr>
              <w:tabs>
                <w:tab w:val="left" w:pos="360"/>
              </w:tabs>
              <w:rPr>
                <w:rFonts w:ascii="Arial" w:hAnsi="Arial" w:cs="Arial"/>
                <w:sz w:val="22"/>
                <w:szCs w:val="22"/>
              </w:rPr>
            </w:pPr>
          </w:p>
        </w:tc>
      </w:tr>
    </w:tbl>
    <w:p w14:paraId="10F1F021" w14:textId="77777777" w:rsidR="00CA17BB" w:rsidRDefault="00CA17BB" w:rsidP="00631BEE">
      <w:pPr>
        <w:jc w:val="center"/>
        <w:rPr>
          <w:rFonts w:ascii="Arial" w:hAnsi="Arial" w:cs="Arial"/>
          <w:b/>
          <w:sz w:val="28"/>
          <w:szCs w:val="28"/>
        </w:rPr>
      </w:pPr>
    </w:p>
    <w:p w14:paraId="10F1F022"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Items 49c and d</w:t>
      </w:r>
    </w:p>
    <w:p w14:paraId="10F1F023" w14:textId="77777777" w:rsidR="00631BEE" w:rsidRPr="00280566" w:rsidRDefault="00631BEE" w:rsidP="00631BEE">
      <w:pPr>
        <w:rPr>
          <w:rFonts w:ascii="Arial" w:hAnsi="Arial" w:cs="Arial"/>
          <w:sz w:val="22"/>
          <w:szCs w:val="22"/>
          <w:u w:val="single"/>
        </w:rPr>
      </w:pPr>
    </w:p>
    <w:p w14:paraId="10F1F024"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49c</w:t>
      </w:r>
    </w:p>
    <w:p w14:paraId="10F1F025" w14:textId="77777777" w:rsidR="00631BEE" w:rsidRPr="00280566" w:rsidRDefault="00631BEE" w:rsidP="00631BEE">
      <w:pPr>
        <w:rPr>
          <w:rFonts w:ascii="Arial" w:hAnsi="Arial" w:cs="Arial"/>
          <w:b/>
          <w:sz w:val="22"/>
          <w:szCs w:val="22"/>
          <w:u w:val="single"/>
        </w:rPr>
      </w:pPr>
    </w:p>
    <w:p w14:paraId="10F1F02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Notice of Admissions and Release Committee Meeting.</w:t>
      </w:r>
    </w:p>
    <w:p w14:paraId="10F1F027" w14:textId="77777777" w:rsidR="00631BEE" w:rsidRPr="00280566" w:rsidRDefault="00631BEE" w:rsidP="00631BEE">
      <w:pPr>
        <w:rPr>
          <w:rFonts w:ascii="Arial" w:hAnsi="Arial" w:cs="Arial"/>
          <w:sz w:val="22"/>
          <w:szCs w:val="22"/>
        </w:rPr>
      </w:pPr>
    </w:p>
    <w:p w14:paraId="10F1F028"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F029" w14:textId="77777777" w:rsidR="00631BEE" w:rsidRPr="00280566" w:rsidRDefault="00631BEE" w:rsidP="00631BEE">
      <w:pPr>
        <w:numPr>
          <w:ilvl w:val="0"/>
          <w:numId w:val="30"/>
        </w:numPr>
        <w:rPr>
          <w:rFonts w:ascii="Arial" w:hAnsi="Arial" w:cs="Arial"/>
          <w:sz w:val="22"/>
          <w:szCs w:val="22"/>
        </w:rPr>
      </w:pPr>
      <w:r w:rsidRPr="00280566">
        <w:rPr>
          <w:rFonts w:ascii="Arial" w:hAnsi="Arial" w:cs="Arial"/>
          <w:sz w:val="22"/>
          <w:szCs w:val="22"/>
        </w:rPr>
        <w:t xml:space="preserve">Mark “YES” if the Notice of Admissions and Release Committee Meeting indicates an outside agency that is likely to be responsible for </w:t>
      </w:r>
      <w:r w:rsidRPr="00280566">
        <w:rPr>
          <w:rFonts w:ascii="Arial" w:hAnsi="Arial" w:cs="Arial"/>
          <w:sz w:val="22"/>
          <w:szCs w:val="22"/>
          <w:u w:val="single"/>
        </w:rPr>
        <w:t>providing or paying</w:t>
      </w:r>
      <w:r w:rsidRPr="00280566">
        <w:rPr>
          <w:rFonts w:ascii="Arial" w:hAnsi="Arial" w:cs="Arial"/>
          <w:sz w:val="22"/>
          <w:szCs w:val="22"/>
        </w:rPr>
        <w:t xml:space="preserve"> for transition services that are needed to assist the child in reaching postsecondary goals was invited to the meeting.</w:t>
      </w:r>
    </w:p>
    <w:p w14:paraId="10F1F02A" w14:textId="77777777" w:rsidR="00631BEE" w:rsidRPr="00280566" w:rsidRDefault="00631BEE" w:rsidP="00631BEE">
      <w:pPr>
        <w:numPr>
          <w:ilvl w:val="0"/>
          <w:numId w:val="30"/>
        </w:numPr>
        <w:rPr>
          <w:rFonts w:ascii="Arial" w:hAnsi="Arial" w:cs="Arial"/>
          <w:sz w:val="22"/>
          <w:szCs w:val="22"/>
          <w:highlight w:val="yellow"/>
        </w:rPr>
      </w:pPr>
      <w:r w:rsidRPr="00280566">
        <w:rPr>
          <w:rFonts w:ascii="Arial" w:hAnsi="Arial" w:cs="Arial"/>
          <w:sz w:val="22"/>
          <w:szCs w:val="22"/>
        </w:rPr>
        <w:t xml:space="preserve">Mark “YES” if the ARC documented that the need for an outside agency was not appropriate, the child’s IEP did not include transition services that required another agency, </w:t>
      </w:r>
      <w:r w:rsidRPr="00280566">
        <w:rPr>
          <w:rFonts w:ascii="Arial" w:hAnsi="Arial" w:cs="Arial"/>
          <w:sz w:val="22"/>
          <w:szCs w:val="22"/>
          <w:highlight w:val="yellow"/>
        </w:rPr>
        <w:t>or the parent refused consent to invite an outside agency..</w:t>
      </w:r>
    </w:p>
    <w:p w14:paraId="10F1F02B" w14:textId="77777777" w:rsidR="00631BEE" w:rsidRPr="00280566" w:rsidRDefault="00631BEE" w:rsidP="00631BEE">
      <w:pPr>
        <w:ind w:left="360"/>
        <w:rPr>
          <w:rFonts w:ascii="Arial" w:hAnsi="Arial" w:cs="Arial"/>
          <w:sz w:val="22"/>
          <w:szCs w:val="22"/>
        </w:rPr>
      </w:pPr>
    </w:p>
    <w:p w14:paraId="10F1F02C"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xml:space="preserve">:  </w:t>
      </w:r>
    </w:p>
    <w:p w14:paraId="10F1F02D" w14:textId="77777777" w:rsidR="00631BEE" w:rsidRPr="00280566" w:rsidRDefault="00631BEE" w:rsidP="00631BEE">
      <w:pPr>
        <w:pStyle w:val="ListParagraph"/>
        <w:numPr>
          <w:ilvl w:val="0"/>
          <w:numId w:val="76"/>
        </w:numPr>
        <w:rPr>
          <w:rFonts w:ascii="Arial" w:hAnsi="Arial" w:cs="Arial"/>
          <w:sz w:val="22"/>
          <w:szCs w:val="22"/>
        </w:rPr>
      </w:pPr>
      <w:r w:rsidRPr="00280566">
        <w:rPr>
          <w:rFonts w:ascii="Arial" w:hAnsi="Arial" w:cs="Arial"/>
          <w:sz w:val="22"/>
          <w:szCs w:val="22"/>
        </w:rPr>
        <w:t>Outside agencies may include Office of Vocational Rehabilitation; Commission for Children with Special Health Care Needs; Department of Mental Health.</w:t>
      </w:r>
    </w:p>
    <w:p w14:paraId="10F1F02E" w14:textId="77777777" w:rsidR="00631BEE" w:rsidRPr="00280566" w:rsidRDefault="00631BEE" w:rsidP="00631BEE">
      <w:pPr>
        <w:numPr>
          <w:ilvl w:val="0"/>
          <w:numId w:val="76"/>
        </w:numPr>
        <w:rPr>
          <w:rFonts w:ascii="Arial" w:hAnsi="Arial" w:cs="Arial"/>
          <w:i/>
          <w:sz w:val="22"/>
          <w:szCs w:val="22"/>
        </w:rPr>
      </w:pPr>
      <w:r w:rsidRPr="00280566">
        <w:rPr>
          <w:rFonts w:ascii="Arial" w:hAnsi="Arial" w:cs="Arial"/>
          <w:sz w:val="22"/>
          <w:szCs w:val="22"/>
        </w:rPr>
        <w:t>There may be transition services listed that involve another agency, but will not be implemented until the child’s senior year, this may be noted as an agency involved, but marked on the invitation that an invitation for the agency to send a representative to the ARC is not appropriate at this time.  The conference summary describes the decisions made in this process.</w:t>
      </w:r>
      <w:r w:rsidRPr="00280566">
        <w:rPr>
          <w:rFonts w:ascii="Arial" w:hAnsi="Arial" w:cs="Arial"/>
        </w:rPr>
        <w:t xml:space="preserve"> </w:t>
      </w:r>
      <w:r w:rsidRPr="00280566">
        <w:rPr>
          <w:rFonts w:ascii="Arial" w:hAnsi="Arial" w:cs="Arial"/>
          <w:sz w:val="22"/>
          <w:szCs w:val="22"/>
        </w:rPr>
        <w:t xml:space="preserve">For more information regarding transition requirements, see </w:t>
      </w:r>
      <w:r w:rsidRPr="00280566">
        <w:rPr>
          <w:rFonts w:ascii="Arial" w:hAnsi="Arial" w:cs="Arial"/>
          <w:i/>
          <w:sz w:val="22"/>
          <w:szCs w:val="22"/>
        </w:rPr>
        <w:t>Indicator 13 Kentucky Transition Requirements.</w:t>
      </w:r>
    </w:p>
    <w:p w14:paraId="10F1F02F" w14:textId="77777777" w:rsidR="00631BEE" w:rsidRPr="00280566" w:rsidRDefault="00631BEE" w:rsidP="00631BEE">
      <w:pPr>
        <w:rPr>
          <w:rFonts w:ascii="Arial" w:hAnsi="Arial" w:cs="Arial"/>
          <w:sz w:val="22"/>
          <w:szCs w:val="22"/>
        </w:rPr>
      </w:pPr>
    </w:p>
    <w:p w14:paraId="10F1F030" w14:textId="77777777" w:rsidR="00631BEE" w:rsidRPr="00280566" w:rsidRDefault="00631BEE" w:rsidP="00631BEE">
      <w:pPr>
        <w:rPr>
          <w:rFonts w:ascii="Arial" w:hAnsi="Arial" w:cs="Arial"/>
          <w:sz w:val="22"/>
          <w:szCs w:val="22"/>
        </w:rPr>
      </w:pPr>
      <w:r w:rsidRPr="00280566">
        <w:rPr>
          <w:rFonts w:ascii="Arial" w:hAnsi="Arial" w:cs="Arial"/>
          <w:b/>
          <w:sz w:val="22"/>
          <w:szCs w:val="22"/>
        </w:rPr>
        <w:t>CCR</w:t>
      </w:r>
      <w:r w:rsidRPr="00280566">
        <w:rPr>
          <w:rFonts w:ascii="Arial" w:hAnsi="Arial" w:cs="Arial"/>
          <w:sz w:val="22"/>
          <w:szCs w:val="22"/>
        </w:rPr>
        <w:t>:  ARCs can use EXPLORE, PLAN, and ACT student profiles (“Your Plans” and “Your Career Possibilities”) as well as Individual Learning Plan (ILP) information (“Careers that Interest Me”) to</w:t>
      </w:r>
    </w:p>
    <w:p w14:paraId="10F1F031" w14:textId="77777777" w:rsidR="00631BEE" w:rsidRPr="00280566" w:rsidRDefault="00631BEE" w:rsidP="00631BEE">
      <w:pPr>
        <w:rPr>
          <w:rFonts w:ascii="Arial" w:hAnsi="Arial" w:cs="Arial"/>
          <w:sz w:val="22"/>
          <w:szCs w:val="22"/>
        </w:rPr>
      </w:pPr>
      <w:r w:rsidRPr="00280566">
        <w:rPr>
          <w:rFonts w:ascii="Arial" w:hAnsi="Arial" w:cs="Arial"/>
          <w:sz w:val="22"/>
          <w:szCs w:val="22"/>
        </w:rPr>
        <w:t>inform decisions about the need for outside agency involvement.  The student may invite outside agency representatives to view their ILP.</w:t>
      </w:r>
    </w:p>
    <w:p w14:paraId="10F1F032" w14:textId="77777777" w:rsidR="00631BEE" w:rsidRPr="00280566" w:rsidRDefault="00631BEE" w:rsidP="00631BEE">
      <w:pPr>
        <w:ind w:left="720"/>
        <w:rPr>
          <w:rFonts w:ascii="Arial" w:hAnsi="Arial" w:cs="Arial"/>
          <w:sz w:val="22"/>
          <w:szCs w:val="22"/>
        </w:rPr>
      </w:pPr>
    </w:p>
    <w:p w14:paraId="10F1F033"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49d</w:t>
      </w:r>
    </w:p>
    <w:p w14:paraId="10F1F034" w14:textId="77777777" w:rsidR="00631BEE" w:rsidRPr="00280566" w:rsidRDefault="00631BEE" w:rsidP="00631BEE">
      <w:pPr>
        <w:rPr>
          <w:rFonts w:ascii="Arial" w:hAnsi="Arial" w:cs="Arial"/>
          <w:b/>
          <w:sz w:val="22"/>
          <w:szCs w:val="22"/>
          <w:u w:val="single"/>
        </w:rPr>
      </w:pPr>
    </w:p>
    <w:p w14:paraId="10F1F035"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Consent for Outside Agency Invitation.</w:t>
      </w:r>
    </w:p>
    <w:p w14:paraId="10F1F03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037" w14:textId="77777777" w:rsidR="00631BEE" w:rsidRPr="00280566" w:rsidRDefault="00631BEE" w:rsidP="00631BEE">
      <w:pPr>
        <w:numPr>
          <w:ilvl w:val="0"/>
          <w:numId w:val="52"/>
        </w:numPr>
        <w:rPr>
          <w:rFonts w:ascii="Arial" w:hAnsi="Arial" w:cs="Arial"/>
          <w:i/>
          <w:sz w:val="22"/>
          <w:szCs w:val="22"/>
        </w:rPr>
      </w:pPr>
      <w:r w:rsidRPr="00280566">
        <w:rPr>
          <w:rFonts w:ascii="Arial" w:hAnsi="Arial" w:cs="Arial"/>
          <w:sz w:val="22"/>
          <w:szCs w:val="22"/>
        </w:rPr>
        <w:t xml:space="preserve">Mark “YES” if documentation includes a signed, dated parent(s) (or emancipated youth) Consent for Outside Agency Invitation </w:t>
      </w:r>
      <w:r w:rsidRPr="00280566">
        <w:rPr>
          <w:rFonts w:ascii="Arial" w:hAnsi="Arial" w:cs="Arial"/>
          <w:sz w:val="22"/>
          <w:szCs w:val="22"/>
          <w:u w:val="single"/>
        </w:rPr>
        <w:t xml:space="preserve">obtained prior to the </w:t>
      </w:r>
      <w:r w:rsidRPr="00280566">
        <w:rPr>
          <w:rFonts w:ascii="Arial" w:hAnsi="Arial" w:cs="Arial"/>
          <w:sz w:val="22"/>
          <w:szCs w:val="22"/>
        </w:rPr>
        <w:t xml:space="preserve">Notice of Admissions and Release Committee Meeting, if a representative of an outside agency that is likely to be responsible for providing or paying for transition services is invited to the ARC meeting. </w:t>
      </w:r>
    </w:p>
    <w:p w14:paraId="10F1F038" w14:textId="77777777" w:rsidR="00631BEE" w:rsidRPr="00280566" w:rsidRDefault="00631BEE" w:rsidP="00631BEE">
      <w:pPr>
        <w:numPr>
          <w:ilvl w:val="0"/>
          <w:numId w:val="52"/>
        </w:numPr>
        <w:rPr>
          <w:rFonts w:ascii="Arial" w:hAnsi="Arial" w:cs="Arial"/>
          <w:sz w:val="22"/>
          <w:szCs w:val="22"/>
        </w:rPr>
      </w:pPr>
      <w:r w:rsidRPr="00280566">
        <w:rPr>
          <w:rFonts w:ascii="Arial" w:hAnsi="Arial" w:cs="Arial"/>
          <w:sz w:val="22"/>
          <w:szCs w:val="22"/>
        </w:rPr>
        <w:t xml:space="preserve">Mark “YES” if Item 49c indicates that the ARC documented need for other agency was not appropriate or child’s IEP did not include transition services that required another agency. </w:t>
      </w:r>
    </w:p>
    <w:p w14:paraId="10F1F039" w14:textId="77777777" w:rsidR="00631BEE" w:rsidRPr="00280566" w:rsidRDefault="00631BEE"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8"/>
        <w:gridCol w:w="810"/>
        <w:gridCol w:w="864"/>
        <w:gridCol w:w="36"/>
      </w:tblGrid>
      <w:tr w:rsidR="00631BEE" w:rsidRPr="00280566" w14:paraId="10F1F03D" w14:textId="77777777" w:rsidTr="00542EE3">
        <w:tc>
          <w:tcPr>
            <w:tcW w:w="8478" w:type="dxa"/>
          </w:tcPr>
          <w:p w14:paraId="10F1F03A" w14:textId="77777777" w:rsidR="00631BEE" w:rsidRPr="00280566" w:rsidRDefault="00631BEE" w:rsidP="00542EE3">
            <w:pPr>
              <w:rPr>
                <w:rFonts w:ascii="Arial" w:hAnsi="Arial" w:cs="Arial"/>
                <w:b/>
                <w:sz w:val="22"/>
                <w:szCs w:val="22"/>
              </w:rPr>
            </w:pPr>
          </w:p>
        </w:tc>
        <w:tc>
          <w:tcPr>
            <w:tcW w:w="810" w:type="dxa"/>
          </w:tcPr>
          <w:p w14:paraId="10F1F03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gridSpan w:val="2"/>
          </w:tcPr>
          <w:p w14:paraId="10F1F03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041" w14:textId="77777777" w:rsidTr="00542EE3">
        <w:trPr>
          <w:trHeight w:val="445"/>
        </w:trPr>
        <w:tc>
          <w:tcPr>
            <w:tcW w:w="8478" w:type="dxa"/>
          </w:tcPr>
          <w:p w14:paraId="10F1F03E" w14:textId="77777777" w:rsidR="00631BEE" w:rsidRPr="00280566" w:rsidRDefault="00631BEE" w:rsidP="00542EE3">
            <w:pPr>
              <w:rPr>
                <w:rFonts w:ascii="Arial" w:hAnsi="Arial" w:cs="Arial"/>
                <w:sz w:val="20"/>
              </w:rPr>
            </w:pPr>
            <w:r w:rsidRPr="00280566">
              <w:rPr>
                <w:rFonts w:ascii="Arial" w:hAnsi="Arial" w:cs="Arial"/>
                <w:sz w:val="22"/>
                <w:szCs w:val="22"/>
              </w:rPr>
              <w:t xml:space="preserve">49c. For transition services likely to be provided or paid for by another agency, the other agency is invited to send a representative, if appropriate.  </w:t>
            </w:r>
          </w:p>
        </w:tc>
        <w:tc>
          <w:tcPr>
            <w:tcW w:w="810" w:type="dxa"/>
          </w:tcPr>
          <w:p w14:paraId="10F1F03F" w14:textId="77777777" w:rsidR="00631BEE" w:rsidRPr="00280566" w:rsidRDefault="00631BEE" w:rsidP="00542EE3">
            <w:pPr>
              <w:rPr>
                <w:rFonts w:ascii="Arial" w:hAnsi="Arial" w:cs="Arial"/>
                <w:sz w:val="20"/>
              </w:rPr>
            </w:pPr>
          </w:p>
        </w:tc>
        <w:tc>
          <w:tcPr>
            <w:tcW w:w="900" w:type="dxa"/>
            <w:gridSpan w:val="2"/>
          </w:tcPr>
          <w:p w14:paraId="10F1F040" w14:textId="77777777" w:rsidR="00631BEE" w:rsidRPr="00280566" w:rsidRDefault="00631BEE" w:rsidP="00542EE3">
            <w:pPr>
              <w:rPr>
                <w:rFonts w:ascii="Arial" w:hAnsi="Arial" w:cs="Arial"/>
                <w:sz w:val="22"/>
                <w:szCs w:val="22"/>
              </w:rPr>
            </w:pPr>
          </w:p>
        </w:tc>
      </w:tr>
      <w:tr w:rsidR="00631BEE" w:rsidRPr="00280566" w14:paraId="10F1F045" w14:textId="77777777" w:rsidTr="00542EE3">
        <w:trPr>
          <w:trHeight w:val="445"/>
        </w:trPr>
        <w:tc>
          <w:tcPr>
            <w:tcW w:w="8478" w:type="dxa"/>
          </w:tcPr>
          <w:p w14:paraId="10F1F042" w14:textId="77777777" w:rsidR="00631BEE" w:rsidRPr="00280566" w:rsidRDefault="00631BEE" w:rsidP="00542EE3">
            <w:pPr>
              <w:rPr>
                <w:rFonts w:ascii="Arial" w:hAnsi="Arial" w:cs="Arial"/>
                <w:sz w:val="20"/>
              </w:rPr>
            </w:pPr>
            <w:r w:rsidRPr="00280566">
              <w:rPr>
                <w:rFonts w:ascii="Arial" w:hAnsi="Arial" w:cs="Arial"/>
                <w:sz w:val="22"/>
                <w:szCs w:val="22"/>
              </w:rPr>
              <w:t>49d. If an agency was invited to send a representative signed Consent for Outside Agency Invitation is included.</w:t>
            </w:r>
          </w:p>
        </w:tc>
        <w:tc>
          <w:tcPr>
            <w:tcW w:w="810" w:type="dxa"/>
          </w:tcPr>
          <w:p w14:paraId="10F1F043" w14:textId="77777777" w:rsidR="00631BEE" w:rsidRPr="00280566" w:rsidRDefault="00631BEE" w:rsidP="00542EE3">
            <w:pPr>
              <w:rPr>
                <w:rFonts w:ascii="Arial" w:hAnsi="Arial" w:cs="Arial"/>
                <w:sz w:val="20"/>
              </w:rPr>
            </w:pPr>
          </w:p>
        </w:tc>
        <w:tc>
          <w:tcPr>
            <w:tcW w:w="900" w:type="dxa"/>
            <w:gridSpan w:val="2"/>
          </w:tcPr>
          <w:p w14:paraId="10F1F044" w14:textId="77777777" w:rsidR="00631BEE" w:rsidRPr="00280566" w:rsidRDefault="00631BEE" w:rsidP="00542EE3">
            <w:pPr>
              <w:rPr>
                <w:rFonts w:ascii="Arial" w:hAnsi="Arial" w:cs="Arial"/>
                <w:sz w:val="22"/>
                <w:szCs w:val="22"/>
              </w:rPr>
            </w:pPr>
          </w:p>
        </w:tc>
      </w:tr>
      <w:tr w:rsidR="00631BEE" w:rsidRPr="00280566" w14:paraId="10F1F04A" w14:textId="77777777" w:rsidTr="00542EE3">
        <w:trPr>
          <w:gridAfter w:val="1"/>
          <w:wAfter w:w="36" w:type="dxa"/>
        </w:trPr>
        <w:tc>
          <w:tcPr>
            <w:tcW w:w="10152" w:type="dxa"/>
            <w:gridSpan w:val="3"/>
          </w:tcPr>
          <w:p w14:paraId="10F1F046"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lastRenderedPageBreak/>
              <w:t>Comments:</w:t>
            </w:r>
          </w:p>
          <w:p w14:paraId="10F1F047" w14:textId="77777777" w:rsidR="00631BEE" w:rsidRPr="00280566" w:rsidRDefault="00631BEE" w:rsidP="00542EE3">
            <w:pPr>
              <w:tabs>
                <w:tab w:val="left" w:pos="360"/>
              </w:tabs>
              <w:rPr>
                <w:rFonts w:ascii="Arial" w:hAnsi="Arial" w:cs="Arial"/>
                <w:sz w:val="22"/>
                <w:szCs w:val="22"/>
              </w:rPr>
            </w:pPr>
          </w:p>
          <w:p w14:paraId="10F1F048" w14:textId="77777777" w:rsidR="00631BEE" w:rsidRPr="00280566" w:rsidRDefault="00631BEE" w:rsidP="00542EE3">
            <w:pPr>
              <w:tabs>
                <w:tab w:val="left" w:pos="360"/>
              </w:tabs>
              <w:rPr>
                <w:rFonts w:ascii="Arial" w:hAnsi="Arial" w:cs="Arial"/>
                <w:sz w:val="22"/>
                <w:szCs w:val="22"/>
              </w:rPr>
            </w:pPr>
          </w:p>
          <w:p w14:paraId="10F1F049" w14:textId="77777777" w:rsidR="00631BEE" w:rsidRPr="00280566" w:rsidRDefault="00631BEE" w:rsidP="00542EE3">
            <w:pPr>
              <w:tabs>
                <w:tab w:val="left" w:pos="360"/>
              </w:tabs>
              <w:rPr>
                <w:rFonts w:ascii="Arial" w:hAnsi="Arial" w:cs="Arial"/>
                <w:sz w:val="22"/>
                <w:szCs w:val="22"/>
              </w:rPr>
            </w:pPr>
          </w:p>
        </w:tc>
      </w:tr>
    </w:tbl>
    <w:p w14:paraId="10F1F04B" w14:textId="77777777" w:rsidR="00631BEE" w:rsidRPr="00280566" w:rsidRDefault="00631BEE" w:rsidP="00631BEE">
      <w:pPr>
        <w:rPr>
          <w:rFonts w:ascii="Arial" w:hAnsi="Arial" w:cs="Arial"/>
          <w:sz w:val="22"/>
          <w:szCs w:val="22"/>
        </w:rPr>
      </w:pPr>
    </w:p>
    <w:p w14:paraId="10F1F04C" w14:textId="77777777" w:rsidR="00631BEE" w:rsidRPr="00280566" w:rsidRDefault="00631BEE" w:rsidP="00631BEE">
      <w:pPr>
        <w:jc w:val="center"/>
        <w:rPr>
          <w:rFonts w:ascii="Arial" w:hAnsi="Arial" w:cs="Arial"/>
          <w:b/>
          <w:sz w:val="28"/>
          <w:szCs w:val="28"/>
        </w:rPr>
      </w:pPr>
    </w:p>
    <w:p w14:paraId="10F1F04D" w14:textId="77777777" w:rsidR="00631BEE" w:rsidRPr="00280566" w:rsidRDefault="00631BEE" w:rsidP="00631BEE">
      <w:pPr>
        <w:jc w:val="center"/>
        <w:rPr>
          <w:rFonts w:ascii="Arial" w:hAnsi="Arial" w:cs="Arial"/>
          <w:sz w:val="22"/>
          <w:szCs w:val="22"/>
        </w:rPr>
      </w:pPr>
      <w:r w:rsidRPr="00280566">
        <w:rPr>
          <w:rFonts w:ascii="Arial" w:hAnsi="Arial" w:cs="Arial"/>
          <w:b/>
          <w:sz w:val="28"/>
          <w:szCs w:val="28"/>
        </w:rPr>
        <w:t>Item 49e</w:t>
      </w:r>
    </w:p>
    <w:p w14:paraId="10F1F04E" w14:textId="77777777" w:rsidR="00631BEE" w:rsidRPr="00280566" w:rsidRDefault="00631BEE" w:rsidP="00631BEE">
      <w:pPr>
        <w:rPr>
          <w:rFonts w:ascii="Arial" w:hAnsi="Arial" w:cs="Arial"/>
          <w:sz w:val="22"/>
          <w:szCs w:val="22"/>
        </w:rPr>
      </w:pPr>
    </w:p>
    <w:p w14:paraId="10F1F04F"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Individual Learning (Graduation) Plan, multi-year course of study.</w:t>
      </w:r>
    </w:p>
    <w:p w14:paraId="10F1F050" w14:textId="77777777" w:rsidR="00631BEE" w:rsidRPr="00280566" w:rsidRDefault="00631BEE" w:rsidP="00631BEE">
      <w:pPr>
        <w:rPr>
          <w:rFonts w:ascii="Arial" w:hAnsi="Arial" w:cs="Arial"/>
          <w:sz w:val="22"/>
          <w:szCs w:val="22"/>
        </w:rPr>
      </w:pPr>
    </w:p>
    <w:p w14:paraId="10F1F051" w14:textId="77777777" w:rsidR="00631BEE" w:rsidRPr="00280566" w:rsidRDefault="00631BEE" w:rsidP="00631BEE">
      <w:pPr>
        <w:rPr>
          <w:rFonts w:ascii="Arial" w:hAnsi="Arial" w:cs="Arial"/>
          <w:b/>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F052" w14:textId="77777777" w:rsidR="00631BEE" w:rsidRPr="00280566" w:rsidRDefault="00631BEE" w:rsidP="00631BEE">
      <w:pPr>
        <w:numPr>
          <w:ilvl w:val="0"/>
          <w:numId w:val="53"/>
        </w:numPr>
        <w:rPr>
          <w:rFonts w:ascii="Arial" w:hAnsi="Arial" w:cs="Arial"/>
          <w:i/>
          <w:sz w:val="22"/>
          <w:szCs w:val="22"/>
        </w:rPr>
      </w:pPr>
      <w:r w:rsidRPr="00280566">
        <w:rPr>
          <w:rFonts w:ascii="Arial" w:hAnsi="Arial" w:cs="Arial"/>
          <w:sz w:val="22"/>
          <w:szCs w:val="22"/>
        </w:rPr>
        <w:t>Mark “YES” if documentation includes at least one of the following:  a) ARC Conference Summary notes of the discussion of the ILP (IGP) with each course in course of study listed; b) a copy of the ILP (IGP); or c) a copy of child’s multi-year course of study.</w:t>
      </w:r>
    </w:p>
    <w:p w14:paraId="10F1F053" w14:textId="77777777" w:rsidR="00631BEE" w:rsidRPr="00280566" w:rsidRDefault="00631BEE" w:rsidP="00631BEE">
      <w:pPr>
        <w:rPr>
          <w:rFonts w:ascii="Arial" w:hAnsi="Arial" w:cs="Arial"/>
          <w:sz w:val="22"/>
          <w:szCs w:val="22"/>
        </w:rPr>
      </w:pPr>
    </w:p>
    <w:p w14:paraId="10F1F054"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F055" w14:textId="77777777" w:rsidR="00631BEE" w:rsidRPr="00280566" w:rsidRDefault="00631BEE" w:rsidP="00631BEE">
      <w:pPr>
        <w:pStyle w:val="ListParagraph"/>
        <w:numPr>
          <w:ilvl w:val="0"/>
          <w:numId w:val="53"/>
        </w:numPr>
        <w:rPr>
          <w:rFonts w:ascii="Arial" w:hAnsi="Arial" w:cs="Arial"/>
          <w:sz w:val="22"/>
          <w:szCs w:val="22"/>
        </w:rPr>
      </w:pPr>
      <w:r w:rsidRPr="00280566">
        <w:rPr>
          <w:rFonts w:ascii="Arial" w:hAnsi="Arial" w:cs="Arial"/>
          <w:sz w:val="22"/>
          <w:szCs w:val="22"/>
        </w:rPr>
        <w:t>Multi-year means from the current year to the child’s expected year of exiting high school.  Courses should be identified by title. The use of the term, “elective,” should be avoided.</w:t>
      </w:r>
    </w:p>
    <w:p w14:paraId="10F1F056" w14:textId="77777777" w:rsidR="00631BEE" w:rsidRPr="00280566" w:rsidRDefault="00631BEE" w:rsidP="00631BEE">
      <w:pPr>
        <w:pStyle w:val="ListParagraph"/>
        <w:numPr>
          <w:ilvl w:val="0"/>
          <w:numId w:val="53"/>
        </w:numPr>
        <w:rPr>
          <w:rFonts w:ascii="Arial" w:hAnsi="Arial" w:cs="Arial"/>
          <w:sz w:val="22"/>
          <w:szCs w:val="22"/>
          <w:highlight w:val="yellow"/>
        </w:rPr>
      </w:pPr>
      <w:r w:rsidRPr="00280566">
        <w:rPr>
          <w:rFonts w:ascii="Arial" w:hAnsi="Arial" w:cs="Arial"/>
          <w:sz w:val="22"/>
          <w:szCs w:val="22"/>
          <w:highlight w:val="yellow"/>
        </w:rPr>
        <w:t>The student’s course of study is a multi-year description of coursework designed to help achieve the student’s postsecondary goal(s).</w:t>
      </w:r>
    </w:p>
    <w:p w14:paraId="10F1F057" w14:textId="77777777" w:rsidR="00631BEE" w:rsidRPr="00280566" w:rsidRDefault="00631BEE" w:rsidP="00631BEE">
      <w:pPr>
        <w:rPr>
          <w:rFonts w:ascii="Arial" w:hAnsi="Arial" w:cs="Arial"/>
          <w:sz w:val="22"/>
          <w:szCs w:val="22"/>
        </w:rPr>
      </w:pPr>
    </w:p>
    <w:p w14:paraId="10F1F058" w14:textId="77777777" w:rsidR="00631BEE" w:rsidRPr="00280566" w:rsidRDefault="00631BEE" w:rsidP="00631BEE">
      <w:pPr>
        <w:rPr>
          <w:rFonts w:ascii="Arial" w:hAnsi="Arial" w:cs="Arial"/>
          <w:sz w:val="22"/>
          <w:szCs w:val="22"/>
        </w:rPr>
      </w:pPr>
      <w:r w:rsidRPr="00280566">
        <w:rPr>
          <w:rFonts w:ascii="Arial" w:hAnsi="Arial" w:cs="Arial"/>
          <w:b/>
          <w:sz w:val="22"/>
          <w:szCs w:val="22"/>
        </w:rPr>
        <w:t>CCR</w:t>
      </w:r>
      <w:r w:rsidRPr="00280566">
        <w:rPr>
          <w:rFonts w:ascii="Arial" w:hAnsi="Arial" w:cs="Arial"/>
          <w:sz w:val="22"/>
          <w:szCs w:val="22"/>
        </w:rPr>
        <w:t xml:space="preserve">:  </w:t>
      </w:r>
    </w:p>
    <w:p w14:paraId="10F1F059" w14:textId="77777777" w:rsidR="00631BEE" w:rsidRPr="00280566" w:rsidRDefault="00631BEE" w:rsidP="00631BEE">
      <w:pPr>
        <w:numPr>
          <w:ilvl w:val="0"/>
          <w:numId w:val="53"/>
        </w:numPr>
        <w:rPr>
          <w:rFonts w:ascii="Arial" w:hAnsi="Arial" w:cs="Arial"/>
          <w:sz w:val="22"/>
          <w:szCs w:val="22"/>
        </w:rPr>
      </w:pPr>
      <w:r w:rsidRPr="00280566">
        <w:rPr>
          <w:rFonts w:ascii="Arial" w:hAnsi="Arial" w:cs="Arial"/>
          <w:sz w:val="22"/>
          <w:szCs w:val="22"/>
        </w:rPr>
        <w:t>ARCs can use EXPLORE, PLAN, and ACT student profiles (“Your Plans”) as well as Individual Learning Plan (ILP) information (“Course of Study”) to inform decisions about transition needs that focus on the child’s course of study.</w:t>
      </w:r>
    </w:p>
    <w:p w14:paraId="10F1F05A" w14:textId="77777777" w:rsidR="00631BEE" w:rsidRPr="00280566" w:rsidRDefault="00631BEE" w:rsidP="00631BEE">
      <w:pPr>
        <w:numPr>
          <w:ilvl w:val="0"/>
          <w:numId w:val="53"/>
        </w:numPr>
        <w:rPr>
          <w:rFonts w:ascii="Arial" w:hAnsi="Arial" w:cs="Arial"/>
          <w:sz w:val="22"/>
          <w:szCs w:val="22"/>
        </w:rPr>
      </w:pPr>
      <w:r w:rsidRPr="00280566">
        <w:rPr>
          <w:rFonts w:ascii="Arial" w:hAnsi="Arial" w:cs="Arial"/>
          <w:sz w:val="22"/>
          <w:szCs w:val="22"/>
        </w:rPr>
        <w:t>ARCs can allow the student and parent(s) to review the student’s ILP as part of the transition planning process.</w:t>
      </w:r>
    </w:p>
    <w:p w14:paraId="10F1F05B"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8"/>
        <w:gridCol w:w="900"/>
        <w:gridCol w:w="864"/>
      </w:tblGrid>
      <w:tr w:rsidR="00631BEE" w:rsidRPr="00280566" w14:paraId="10F1F05F" w14:textId="77777777" w:rsidTr="00542EE3">
        <w:tc>
          <w:tcPr>
            <w:tcW w:w="8388" w:type="dxa"/>
          </w:tcPr>
          <w:p w14:paraId="10F1F05C" w14:textId="77777777" w:rsidR="00631BEE" w:rsidRPr="00280566" w:rsidRDefault="00631BEE" w:rsidP="00542EE3">
            <w:pPr>
              <w:rPr>
                <w:rFonts w:ascii="Arial" w:hAnsi="Arial" w:cs="Arial"/>
                <w:b/>
                <w:sz w:val="22"/>
                <w:szCs w:val="22"/>
              </w:rPr>
            </w:pPr>
          </w:p>
        </w:tc>
        <w:tc>
          <w:tcPr>
            <w:tcW w:w="900" w:type="dxa"/>
          </w:tcPr>
          <w:p w14:paraId="10F1F05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64" w:type="dxa"/>
          </w:tcPr>
          <w:p w14:paraId="10F1F05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063" w14:textId="77777777" w:rsidTr="00542EE3">
        <w:trPr>
          <w:trHeight w:val="359"/>
        </w:trPr>
        <w:tc>
          <w:tcPr>
            <w:tcW w:w="8388" w:type="dxa"/>
          </w:tcPr>
          <w:p w14:paraId="10F1F060"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49e. As a transition service, the child has a multi-year course of study as outlined in the Individual Learning (Graduation) Plan.  </w:t>
            </w:r>
          </w:p>
        </w:tc>
        <w:tc>
          <w:tcPr>
            <w:tcW w:w="900" w:type="dxa"/>
          </w:tcPr>
          <w:p w14:paraId="10F1F061" w14:textId="77777777" w:rsidR="00631BEE" w:rsidRPr="00280566" w:rsidRDefault="00631BEE" w:rsidP="00542EE3">
            <w:pPr>
              <w:rPr>
                <w:rFonts w:ascii="Arial" w:hAnsi="Arial" w:cs="Arial"/>
                <w:sz w:val="20"/>
              </w:rPr>
            </w:pPr>
          </w:p>
        </w:tc>
        <w:tc>
          <w:tcPr>
            <w:tcW w:w="864" w:type="dxa"/>
          </w:tcPr>
          <w:p w14:paraId="10F1F062" w14:textId="77777777" w:rsidR="00631BEE" w:rsidRPr="00280566" w:rsidRDefault="00631BEE" w:rsidP="00542EE3">
            <w:pPr>
              <w:rPr>
                <w:rFonts w:ascii="Arial" w:hAnsi="Arial" w:cs="Arial"/>
                <w:sz w:val="28"/>
                <w:szCs w:val="28"/>
              </w:rPr>
            </w:pPr>
          </w:p>
        </w:tc>
      </w:tr>
    </w:tbl>
    <w:p w14:paraId="10F1F064"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69" w14:textId="77777777" w:rsidTr="00542EE3">
        <w:tc>
          <w:tcPr>
            <w:tcW w:w="10152" w:type="dxa"/>
          </w:tcPr>
          <w:p w14:paraId="10F1F065"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066" w14:textId="77777777" w:rsidR="00631BEE" w:rsidRPr="00280566" w:rsidRDefault="00631BEE" w:rsidP="00542EE3">
            <w:pPr>
              <w:tabs>
                <w:tab w:val="left" w:pos="360"/>
              </w:tabs>
              <w:rPr>
                <w:rFonts w:ascii="Arial" w:hAnsi="Arial" w:cs="Arial"/>
                <w:sz w:val="22"/>
                <w:szCs w:val="22"/>
              </w:rPr>
            </w:pPr>
          </w:p>
          <w:p w14:paraId="10F1F067" w14:textId="77777777" w:rsidR="00631BEE" w:rsidRPr="00280566" w:rsidRDefault="00631BEE" w:rsidP="00542EE3">
            <w:pPr>
              <w:tabs>
                <w:tab w:val="left" w:pos="360"/>
              </w:tabs>
              <w:rPr>
                <w:rFonts w:ascii="Arial" w:hAnsi="Arial" w:cs="Arial"/>
                <w:sz w:val="22"/>
                <w:szCs w:val="22"/>
              </w:rPr>
            </w:pPr>
          </w:p>
          <w:p w14:paraId="10F1F068" w14:textId="77777777" w:rsidR="00631BEE" w:rsidRPr="00280566" w:rsidRDefault="00631BEE" w:rsidP="00542EE3">
            <w:pPr>
              <w:tabs>
                <w:tab w:val="left" w:pos="360"/>
              </w:tabs>
              <w:rPr>
                <w:rFonts w:ascii="Arial" w:hAnsi="Arial" w:cs="Arial"/>
                <w:sz w:val="22"/>
                <w:szCs w:val="22"/>
              </w:rPr>
            </w:pPr>
          </w:p>
        </w:tc>
      </w:tr>
    </w:tbl>
    <w:p w14:paraId="10F1F06A" w14:textId="77777777" w:rsidR="00631BEE" w:rsidRDefault="00631BEE" w:rsidP="00631BEE">
      <w:pPr>
        <w:jc w:val="center"/>
        <w:rPr>
          <w:rFonts w:ascii="Arial" w:hAnsi="Arial" w:cs="Arial"/>
          <w:b/>
          <w:sz w:val="28"/>
          <w:szCs w:val="28"/>
        </w:rPr>
      </w:pPr>
    </w:p>
    <w:p w14:paraId="10F1F06B" w14:textId="77777777" w:rsidR="00CA17BB" w:rsidRDefault="00CA17BB" w:rsidP="00631BEE">
      <w:pPr>
        <w:jc w:val="center"/>
        <w:rPr>
          <w:rFonts w:ascii="Arial" w:hAnsi="Arial" w:cs="Arial"/>
          <w:b/>
          <w:sz w:val="28"/>
          <w:szCs w:val="28"/>
        </w:rPr>
      </w:pPr>
    </w:p>
    <w:p w14:paraId="10F1F06C" w14:textId="77777777" w:rsidR="00CA17BB" w:rsidRPr="00280566" w:rsidRDefault="00CA17BB" w:rsidP="00631BEE">
      <w:pPr>
        <w:jc w:val="center"/>
        <w:rPr>
          <w:rFonts w:ascii="Arial" w:hAnsi="Arial" w:cs="Arial"/>
          <w:b/>
          <w:sz w:val="28"/>
          <w:szCs w:val="28"/>
        </w:rPr>
      </w:pPr>
    </w:p>
    <w:p w14:paraId="10F1F06D" w14:textId="77777777" w:rsidR="00631BEE" w:rsidRPr="00280566" w:rsidRDefault="00631BEE" w:rsidP="00631BEE">
      <w:pPr>
        <w:jc w:val="center"/>
        <w:rPr>
          <w:rFonts w:ascii="Arial" w:hAnsi="Arial" w:cs="Arial"/>
          <w:sz w:val="22"/>
          <w:szCs w:val="22"/>
        </w:rPr>
      </w:pPr>
      <w:r w:rsidRPr="00280566">
        <w:rPr>
          <w:rFonts w:ascii="Arial" w:hAnsi="Arial" w:cs="Arial"/>
          <w:b/>
          <w:sz w:val="28"/>
          <w:szCs w:val="28"/>
        </w:rPr>
        <w:t>Item 49f</w:t>
      </w:r>
    </w:p>
    <w:p w14:paraId="10F1F06E" w14:textId="77777777" w:rsidR="00631BEE" w:rsidRPr="00280566" w:rsidRDefault="00631BEE" w:rsidP="00631BEE">
      <w:pPr>
        <w:rPr>
          <w:rFonts w:ascii="Arial" w:hAnsi="Arial" w:cs="Arial"/>
          <w:sz w:val="22"/>
          <w:szCs w:val="22"/>
        </w:rPr>
      </w:pPr>
    </w:p>
    <w:p w14:paraId="10F1F06F" w14:textId="77777777" w:rsidR="00631BEE" w:rsidRPr="00280566" w:rsidRDefault="00631BEE" w:rsidP="00631BEE">
      <w:pPr>
        <w:ind w:firstLine="360"/>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Annual Goals or Transition Page, or Conference Summary/Action Notice form.</w:t>
      </w:r>
    </w:p>
    <w:p w14:paraId="10F1F070" w14:textId="77777777" w:rsidR="00631BEE" w:rsidRPr="00280566" w:rsidRDefault="00631BEE" w:rsidP="00631BEE">
      <w:pPr>
        <w:rPr>
          <w:rFonts w:ascii="Arial" w:hAnsi="Arial" w:cs="Arial"/>
          <w:sz w:val="22"/>
          <w:szCs w:val="22"/>
        </w:rPr>
      </w:pPr>
    </w:p>
    <w:p w14:paraId="10F1F071" w14:textId="77777777" w:rsidR="00631BEE" w:rsidRPr="00280566" w:rsidRDefault="00631BEE" w:rsidP="00631BEE">
      <w:pPr>
        <w:ind w:firstLine="360"/>
        <w:rPr>
          <w:rFonts w:ascii="Arial" w:hAnsi="Arial" w:cs="Arial"/>
          <w:b/>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F072" w14:textId="77777777" w:rsidR="00631BEE" w:rsidRPr="00280566" w:rsidRDefault="00631BEE" w:rsidP="00631BEE">
      <w:pPr>
        <w:numPr>
          <w:ilvl w:val="0"/>
          <w:numId w:val="31"/>
        </w:numPr>
        <w:rPr>
          <w:rFonts w:ascii="Arial" w:hAnsi="Arial" w:cs="Arial"/>
          <w:sz w:val="22"/>
          <w:szCs w:val="22"/>
        </w:rPr>
      </w:pPr>
      <w:r w:rsidRPr="00280566">
        <w:rPr>
          <w:rFonts w:ascii="Arial" w:hAnsi="Arial" w:cs="Arial"/>
          <w:sz w:val="22"/>
          <w:szCs w:val="22"/>
        </w:rPr>
        <w:t>Mark “YES” if, for at least one annual goal, the ARC documents which postsecondary goal the annual goal supports OR the annual goals that support postsecondary goals are listed as transition services on the transition page of the IEP.</w:t>
      </w:r>
    </w:p>
    <w:p w14:paraId="10F1F073" w14:textId="77777777" w:rsidR="00631BEE" w:rsidRPr="00280566" w:rsidRDefault="00631BEE" w:rsidP="00631BEE">
      <w:pPr>
        <w:rPr>
          <w:rFonts w:ascii="Arial" w:hAnsi="Arial" w:cs="Arial"/>
          <w:sz w:val="22"/>
          <w:szCs w:val="22"/>
        </w:rPr>
      </w:pPr>
    </w:p>
    <w:p w14:paraId="10F1F074" w14:textId="77777777" w:rsidR="00631BEE" w:rsidRPr="00280566" w:rsidRDefault="00631BEE" w:rsidP="00631BEE">
      <w:pPr>
        <w:rPr>
          <w:rFonts w:ascii="Arial" w:hAnsi="Arial" w:cs="Arial"/>
          <w:sz w:val="22"/>
          <w:szCs w:val="22"/>
        </w:rPr>
      </w:pPr>
      <w:r w:rsidRPr="00280566">
        <w:rPr>
          <w:rFonts w:ascii="Arial" w:hAnsi="Arial" w:cs="Arial"/>
          <w:b/>
          <w:sz w:val="22"/>
          <w:szCs w:val="22"/>
        </w:rPr>
        <w:lastRenderedPageBreak/>
        <w:t>CCR</w:t>
      </w:r>
      <w:r w:rsidRPr="00280566">
        <w:rPr>
          <w:rFonts w:ascii="Arial" w:hAnsi="Arial" w:cs="Arial"/>
          <w:sz w:val="22"/>
          <w:szCs w:val="22"/>
        </w:rPr>
        <w:t xml:space="preserve">: ARCs can use EXPLORE, PLAN, and ACT student profiles (“Your Skills”) as well as Individual Learning Plan (ILP) information (“My Skills”) to inform decisions about annual goals needed to enable the child to reach postsecondary goals. The student profiles also include information from the student about their self-assessed needs (“Your Reported Needs”). </w:t>
      </w:r>
    </w:p>
    <w:p w14:paraId="10F1F075"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8"/>
        <w:gridCol w:w="900"/>
        <w:gridCol w:w="864"/>
      </w:tblGrid>
      <w:tr w:rsidR="00631BEE" w:rsidRPr="00280566" w14:paraId="10F1F079" w14:textId="77777777" w:rsidTr="00542EE3">
        <w:tc>
          <w:tcPr>
            <w:tcW w:w="8388" w:type="dxa"/>
          </w:tcPr>
          <w:p w14:paraId="10F1F076" w14:textId="77777777" w:rsidR="00631BEE" w:rsidRPr="00280566" w:rsidRDefault="00631BEE" w:rsidP="00542EE3">
            <w:pPr>
              <w:rPr>
                <w:rFonts w:ascii="Arial" w:hAnsi="Arial" w:cs="Arial"/>
                <w:b/>
                <w:sz w:val="22"/>
                <w:szCs w:val="22"/>
              </w:rPr>
            </w:pPr>
          </w:p>
        </w:tc>
        <w:tc>
          <w:tcPr>
            <w:tcW w:w="900" w:type="dxa"/>
          </w:tcPr>
          <w:p w14:paraId="10F1F077"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64" w:type="dxa"/>
          </w:tcPr>
          <w:p w14:paraId="10F1F07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07D" w14:textId="77777777" w:rsidTr="00542EE3">
        <w:trPr>
          <w:trHeight w:val="359"/>
        </w:trPr>
        <w:tc>
          <w:tcPr>
            <w:tcW w:w="8388" w:type="dxa"/>
          </w:tcPr>
          <w:p w14:paraId="10F1F07A" w14:textId="77777777" w:rsidR="00631BEE" w:rsidRPr="00280566" w:rsidRDefault="00631BEE" w:rsidP="00542EE3">
            <w:pPr>
              <w:rPr>
                <w:rFonts w:ascii="Arial" w:hAnsi="Arial" w:cs="Arial"/>
                <w:sz w:val="20"/>
              </w:rPr>
            </w:pPr>
            <w:r w:rsidRPr="00280566">
              <w:rPr>
                <w:rFonts w:ascii="Arial" w:hAnsi="Arial" w:cs="Arial"/>
                <w:sz w:val="22"/>
                <w:szCs w:val="22"/>
              </w:rPr>
              <w:t>49f</w:t>
            </w:r>
            <w:r w:rsidRPr="00280566">
              <w:rPr>
                <w:rFonts w:ascii="Arial" w:hAnsi="Arial" w:cs="Arial"/>
                <w:sz w:val="20"/>
              </w:rPr>
              <w:t xml:space="preserve">. </w:t>
            </w:r>
            <w:r w:rsidRPr="00280566">
              <w:rPr>
                <w:rFonts w:ascii="Arial" w:hAnsi="Arial" w:cs="Arial"/>
                <w:sz w:val="22"/>
                <w:szCs w:val="22"/>
              </w:rPr>
              <w:t>Annual goal(s) included in the IEP are related to the transition service needs.</w:t>
            </w:r>
          </w:p>
        </w:tc>
        <w:tc>
          <w:tcPr>
            <w:tcW w:w="900" w:type="dxa"/>
          </w:tcPr>
          <w:p w14:paraId="10F1F07B" w14:textId="77777777" w:rsidR="00631BEE" w:rsidRPr="00280566" w:rsidRDefault="00631BEE" w:rsidP="00542EE3">
            <w:pPr>
              <w:rPr>
                <w:rFonts w:ascii="Arial" w:hAnsi="Arial" w:cs="Arial"/>
                <w:sz w:val="20"/>
              </w:rPr>
            </w:pPr>
          </w:p>
        </w:tc>
        <w:tc>
          <w:tcPr>
            <w:tcW w:w="864" w:type="dxa"/>
          </w:tcPr>
          <w:p w14:paraId="10F1F07C" w14:textId="77777777" w:rsidR="00631BEE" w:rsidRPr="00280566" w:rsidRDefault="00631BEE" w:rsidP="00542EE3">
            <w:pPr>
              <w:rPr>
                <w:rFonts w:ascii="Arial" w:hAnsi="Arial" w:cs="Arial"/>
                <w:sz w:val="28"/>
                <w:szCs w:val="28"/>
              </w:rPr>
            </w:pPr>
          </w:p>
        </w:tc>
      </w:tr>
    </w:tbl>
    <w:p w14:paraId="10F1F07E" w14:textId="77777777" w:rsidR="00631BEE" w:rsidRPr="00280566" w:rsidRDefault="00631BEE" w:rsidP="00631BEE">
      <w:pPr>
        <w:tabs>
          <w:tab w:val="left" w:pos="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83" w14:textId="77777777" w:rsidTr="00542EE3">
        <w:tc>
          <w:tcPr>
            <w:tcW w:w="10152" w:type="dxa"/>
          </w:tcPr>
          <w:p w14:paraId="10F1F07F"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080" w14:textId="77777777" w:rsidR="00631BEE" w:rsidRPr="00280566" w:rsidRDefault="00631BEE" w:rsidP="00542EE3">
            <w:pPr>
              <w:tabs>
                <w:tab w:val="left" w:pos="360"/>
              </w:tabs>
              <w:rPr>
                <w:rFonts w:ascii="Arial" w:hAnsi="Arial" w:cs="Arial"/>
                <w:sz w:val="22"/>
                <w:szCs w:val="22"/>
              </w:rPr>
            </w:pPr>
          </w:p>
          <w:p w14:paraId="10F1F081" w14:textId="77777777" w:rsidR="00631BEE" w:rsidRPr="00280566" w:rsidRDefault="00631BEE" w:rsidP="00542EE3">
            <w:pPr>
              <w:tabs>
                <w:tab w:val="left" w:pos="360"/>
              </w:tabs>
              <w:rPr>
                <w:rFonts w:ascii="Arial" w:hAnsi="Arial" w:cs="Arial"/>
                <w:sz w:val="22"/>
                <w:szCs w:val="22"/>
              </w:rPr>
            </w:pPr>
          </w:p>
          <w:p w14:paraId="10F1F082" w14:textId="77777777" w:rsidR="00631BEE" w:rsidRPr="00280566" w:rsidRDefault="00631BEE" w:rsidP="00542EE3">
            <w:pPr>
              <w:tabs>
                <w:tab w:val="left" w:pos="360"/>
              </w:tabs>
              <w:rPr>
                <w:rFonts w:ascii="Arial" w:hAnsi="Arial" w:cs="Arial"/>
                <w:sz w:val="22"/>
                <w:szCs w:val="22"/>
              </w:rPr>
            </w:pPr>
          </w:p>
        </w:tc>
      </w:tr>
    </w:tbl>
    <w:p w14:paraId="10F1F084" w14:textId="77777777" w:rsidR="00631BEE" w:rsidRPr="00280566" w:rsidRDefault="00631BEE" w:rsidP="00631BEE">
      <w:pPr>
        <w:ind w:left="360"/>
        <w:jc w:val="center"/>
        <w:rPr>
          <w:rFonts w:ascii="Arial" w:hAnsi="Arial" w:cs="Arial"/>
          <w:b/>
          <w:sz w:val="28"/>
          <w:szCs w:val="28"/>
        </w:rPr>
      </w:pPr>
    </w:p>
    <w:p w14:paraId="10F1F085" w14:textId="77777777" w:rsidR="00631BEE" w:rsidRPr="00280566" w:rsidRDefault="00631BEE" w:rsidP="00631BEE">
      <w:pPr>
        <w:ind w:left="360"/>
        <w:jc w:val="center"/>
        <w:rPr>
          <w:rFonts w:ascii="Arial" w:hAnsi="Arial" w:cs="Arial"/>
          <w:sz w:val="22"/>
          <w:szCs w:val="22"/>
        </w:rPr>
      </w:pPr>
      <w:r w:rsidRPr="00280566">
        <w:rPr>
          <w:rFonts w:ascii="Arial" w:hAnsi="Arial" w:cs="Arial"/>
          <w:b/>
          <w:sz w:val="28"/>
          <w:szCs w:val="28"/>
        </w:rPr>
        <w:t>Item 49g</w:t>
      </w:r>
    </w:p>
    <w:p w14:paraId="10F1F086" w14:textId="77777777" w:rsidR="00631BEE" w:rsidRPr="00280566" w:rsidRDefault="00631BEE" w:rsidP="00631BEE">
      <w:pPr>
        <w:rPr>
          <w:rFonts w:ascii="Arial" w:hAnsi="Arial" w:cs="Arial"/>
          <w:sz w:val="22"/>
          <w:szCs w:val="22"/>
        </w:rPr>
      </w:pPr>
    </w:p>
    <w:p w14:paraId="10F1F087"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w:t>
      </w:r>
      <w:r w:rsidRPr="00280566">
        <w:rPr>
          <w:rFonts w:ascii="Arial" w:hAnsi="Arial" w:cs="Arial"/>
          <w:sz w:val="22"/>
          <w:szCs w:val="22"/>
          <w:highlight w:val="yellow"/>
        </w:rPr>
        <w:t>Present Level Transition Needs area</w:t>
      </w:r>
      <w:r w:rsidRPr="00280566">
        <w:rPr>
          <w:rFonts w:ascii="Arial" w:hAnsi="Arial" w:cs="Arial"/>
          <w:sz w:val="22"/>
          <w:szCs w:val="22"/>
        </w:rPr>
        <w:t>, Transition Assessments, or Conference Summary/Action Notice form, Description of each Evaluation Procedure, Test, Record, or Report used as a Basis for the ARC Decision.</w:t>
      </w:r>
    </w:p>
    <w:p w14:paraId="10F1F088" w14:textId="77777777" w:rsidR="00631BEE" w:rsidRPr="00280566" w:rsidRDefault="00631BEE" w:rsidP="00631BEE">
      <w:pPr>
        <w:rPr>
          <w:rFonts w:ascii="Arial" w:hAnsi="Arial" w:cs="Arial"/>
          <w:sz w:val="22"/>
          <w:szCs w:val="22"/>
        </w:rPr>
      </w:pPr>
    </w:p>
    <w:p w14:paraId="10F1F08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 xml:space="preserve">:  </w:t>
      </w:r>
    </w:p>
    <w:p w14:paraId="10F1F08A" w14:textId="77777777" w:rsidR="00631BEE" w:rsidRPr="00280566" w:rsidRDefault="00631BEE" w:rsidP="00631BEE">
      <w:pPr>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r w:rsidRPr="00280566">
        <w:rPr>
          <w:rFonts w:ascii="Arial" w:hAnsi="Arial" w:cs="Arial"/>
          <w:sz w:val="22"/>
          <w:szCs w:val="22"/>
        </w:rPr>
        <w:t>Mark “YES” if, documentation includes evidence that postsecondary goals are based on formal and/or informal transition assessment.</w:t>
      </w:r>
    </w:p>
    <w:p w14:paraId="10F1F08B" w14:textId="77777777" w:rsidR="00631BEE" w:rsidRPr="00280566" w:rsidRDefault="00631BEE" w:rsidP="00631BEE">
      <w:p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p>
    <w:p w14:paraId="10F1F08C" w14:textId="77777777" w:rsidR="00631BEE" w:rsidRPr="00280566" w:rsidRDefault="00631BEE" w:rsidP="00631BEE">
      <w:p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F08D" w14:textId="77777777" w:rsidR="00631BEE" w:rsidRPr="00280566"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r w:rsidRPr="00280566">
        <w:rPr>
          <w:rFonts w:ascii="Arial" w:hAnsi="Arial" w:cs="Arial"/>
          <w:sz w:val="22"/>
          <w:szCs w:val="22"/>
        </w:rPr>
        <w:t xml:space="preserve">Actual copies of the transition assessments administered may be maintained as other components of the child’s education record (e.g., ILP career assessments, learning style inventories).  </w:t>
      </w:r>
    </w:p>
    <w:p w14:paraId="10F1F08E" w14:textId="77777777" w:rsidR="00631BEE" w:rsidRPr="00280566"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r w:rsidRPr="00280566">
        <w:rPr>
          <w:rFonts w:ascii="Arial" w:hAnsi="Arial" w:cs="Arial"/>
          <w:sz w:val="22"/>
          <w:szCs w:val="22"/>
        </w:rPr>
        <w:t xml:space="preserve">Assessments may include: behavioral assessment information, aptitude tests, interest and work values inventories, intelligence tests and achievement tests, personality or preference tests, career maturity or readiness tests, self-determination assessments, work-related temperament scales, and transition planning inventories. </w:t>
      </w:r>
    </w:p>
    <w:p w14:paraId="10F1F08F" w14:textId="77777777" w:rsidR="00631BEE" w:rsidRPr="00280566"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highlight w:val="yellow"/>
        </w:rPr>
      </w:pPr>
      <w:r w:rsidRPr="00280566">
        <w:rPr>
          <w:rFonts w:ascii="Arial" w:hAnsi="Arial" w:cs="Arial"/>
          <w:sz w:val="22"/>
          <w:szCs w:val="22"/>
          <w:highlight w:val="yellow"/>
        </w:rPr>
        <w:t>The record includes documentation that at least one age appropriate transition assessment was used to provide information on the student’s needs, strengths, preferences, and interests regarding each postsecondary goal.</w:t>
      </w:r>
    </w:p>
    <w:p w14:paraId="10F1F090" w14:textId="77777777" w:rsidR="00631BEE" w:rsidRPr="00280566" w:rsidRDefault="00631BEE" w:rsidP="00631BEE">
      <w:pPr>
        <w:pStyle w:val="ListParagraph"/>
        <w:numPr>
          <w:ilvl w:val="0"/>
          <w:numId w:val="31"/>
        </w:num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r w:rsidRPr="00280566">
        <w:rPr>
          <w:rFonts w:ascii="Arial" w:hAnsi="Arial" w:cs="Arial"/>
          <w:sz w:val="22"/>
          <w:szCs w:val="22"/>
        </w:rPr>
        <w:t>Age-appropriate means the measure reflects the child’s chronological age rather than developmental age.</w:t>
      </w:r>
    </w:p>
    <w:p w14:paraId="10F1F091" w14:textId="77777777" w:rsidR="00631BEE" w:rsidRPr="00280566" w:rsidRDefault="00631BEE" w:rsidP="00631BEE">
      <w:p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p>
    <w:p w14:paraId="10F1F092" w14:textId="77777777" w:rsidR="00631BEE" w:rsidRPr="00280566" w:rsidRDefault="00631BEE" w:rsidP="00631BEE">
      <w:pPr>
        <w:rPr>
          <w:rFonts w:ascii="Arial" w:hAnsi="Arial" w:cs="Arial"/>
          <w:sz w:val="22"/>
          <w:szCs w:val="22"/>
        </w:rPr>
      </w:pPr>
      <w:r w:rsidRPr="00280566">
        <w:rPr>
          <w:rFonts w:ascii="Arial" w:hAnsi="Arial" w:cs="Arial"/>
          <w:b/>
          <w:sz w:val="22"/>
          <w:szCs w:val="22"/>
        </w:rPr>
        <w:t>CCR</w:t>
      </w:r>
      <w:r w:rsidRPr="00280566">
        <w:rPr>
          <w:rFonts w:ascii="Arial" w:hAnsi="Arial" w:cs="Arial"/>
          <w:sz w:val="22"/>
          <w:szCs w:val="22"/>
        </w:rPr>
        <w:t>:  ARCs can use EXPLORE, PLAN, and ACT student profiles as well as Individual Learning Plan (ILP) assessment information (“Career Matchmaker,” “My Skills” and “Learning Styles”) as transition assessments to inform decisions about postsecondary goals.</w:t>
      </w:r>
    </w:p>
    <w:p w14:paraId="10F1F093" w14:textId="77777777" w:rsidR="00631BEE" w:rsidRPr="00280566" w:rsidRDefault="00631BEE" w:rsidP="00631BEE">
      <w:pPr>
        <w:tabs>
          <w:tab w:val="left" w:pos="360"/>
          <w:tab w:val="left" w:pos="2160"/>
          <w:tab w:val="left" w:pos="2520"/>
          <w:tab w:val="left" w:pos="3240"/>
          <w:tab w:val="left" w:pos="4320"/>
          <w:tab w:val="left" w:pos="4680"/>
          <w:tab w:val="left" w:pos="6480"/>
          <w:tab w:val="left" w:pos="6840"/>
          <w:tab w:val="left" w:pos="9000"/>
          <w:tab w:val="left" w:pos="936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8"/>
        <w:gridCol w:w="900"/>
        <w:gridCol w:w="864"/>
      </w:tblGrid>
      <w:tr w:rsidR="00631BEE" w:rsidRPr="00280566" w14:paraId="10F1F097" w14:textId="77777777" w:rsidTr="00542EE3">
        <w:tc>
          <w:tcPr>
            <w:tcW w:w="8388" w:type="dxa"/>
          </w:tcPr>
          <w:p w14:paraId="10F1F094" w14:textId="77777777" w:rsidR="00631BEE" w:rsidRPr="00280566" w:rsidRDefault="00631BEE" w:rsidP="00542EE3">
            <w:pPr>
              <w:rPr>
                <w:rFonts w:ascii="Arial" w:hAnsi="Arial" w:cs="Arial"/>
                <w:b/>
                <w:sz w:val="22"/>
                <w:szCs w:val="22"/>
              </w:rPr>
            </w:pPr>
          </w:p>
        </w:tc>
        <w:tc>
          <w:tcPr>
            <w:tcW w:w="900" w:type="dxa"/>
          </w:tcPr>
          <w:p w14:paraId="10F1F09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64" w:type="dxa"/>
          </w:tcPr>
          <w:p w14:paraId="10F1F096"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09B" w14:textId="77777777" w:rsidTr="00542EE3">
        <w:trPr>
          <w:trHeight w:val="359"/>
        </w:trPr>
        <w:tc>
          <w:tcPr>
            <w:tcW w:w="8388" w:type="dxa"/>
          </w:tcPr>
          <w:p w14:paraId="10F1F098" w14:textId="77777777" w:rsidR="00631BEE" w:rsidRPr="00280566" w:rsidRDefault="00631BEE" w:rsidP="00542EE3">
            <w:pPr>
              <w:rPr>
                <w:rFonts w:ascii="Arial" w:hAnsi="Arial" w:cs="Arial"/>
                <w:sz w:val="20"/>
              </w:rPr>
            </w:pPr>
            <w:r w:rsidRPr="00280566">
              <w:rPr>
                <w:rFonts w:ascii="Arial" w:hAnsi="Arial" w:cs="Arial"/>
                <w:sz w:val="22"/>
                <w:szCs w:val="22"/>
              </w:rPr>
              <w:t>49g</w:t>
            </w:r>
            <w:r w:rsidRPr="00280566">
              <w:rPr>
                <w:rFonts w:ascii="Arial" w:hAnsi="Arial" w:cs="Arial"/>
                <w:sz w:val="20"/>
              </w:rPr>
              <w:t xml:space="preserve">. </w:t>
            </w:r>
            <w:r w:rsidRPr="00280566">
              <w:rPr>
                <w:rFonts w:ascii="Arial" w:hAnsi="Arial" w:cs="Arial"/>
                <w:sz w:val="22"/>
                <w:szCs w:val="22"/>
              </w:rPr>
              <w:t>Measurable postsecondary goals are based on age-appropriate transition assessment.</w:t>
            </w:r>
          </w:p>
        </w:tc>
        <w:tc>
          <w:tcPr>
            <w:tcW w:w="900" w:type="dxa"/>
          </w:tcPr>
          <w:p w14:paraId="10F1F099" w14:textId="77777777" w:rsidR="00631BEE" w:rsidRPr="00280566" w:rsidRDefault="00631BEE" w:rsidP="00542EE3">
            <w:pPr>
              <w:rPr>
                <w:rFonts w:ascii="Arial" w:hAnsi="Arial" w:cs="Arial"/>
                <w:sz w:val="20"/>
              </w:rPr>
            </w:pPr>
          </w:p>
        </w:tc>
        <w:tc>
          <w:tcPr>
            <w:tcW w:w="864" w:type="dxa"/>
          </w:tcPr>
          <w:p w14:paraId="10F1F09A" w14:textId="77777777" w:rsidR="00631BEE" w:rsidRPr="00280566" w:rsidRDefault="00631BEE" w:rsidP="00542EE3">
            <w:pPr>
              <w:rPr>
                <w:rFonts w:ascii="Arial" w:hAnsi="Arial" w:cs="Arial"/>
                <w:sz w:val="28"/>
                <w:szCs w:val="28"/>
              </w:rPr>
            </w:pPr>
          </w:p>
        </w:tc>
      </w:tr>
    </w:tbl>
    <w:p w14:paraId="10F1F09C"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A1" w14:textId="77777777" w:rsidTr="00542EE3">
        <w:tc>
          <w:tcPr>
            <w:tcW w:w="10152" w:type="dxa"/>
          </w:tcPr>
          <w:p w14:paraId="10F1F09D"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09E" w14:textId="77777777" w:rsidR="00631BEE" w:rsidRPr="00280566" w:rsidRDefault="00631BEE" w:rsidP="00542EE3">
            <w:pPr>
              <w:tabs>
                <w:tab w:val="left" w:pos="360"/>
              </w:tabs>
              <w:rPr>
                <w:rFonts w:ascii="Arial" w:hAnsi="Arial" w:cs="Arial"/>
                <w:sz w:val="22"/>
                <w:szCs w:val="22"/>
              </w:rPr>
            </w:pPr>
          </w:p>
          <w:p w14:paraId="10F1F09F" w14:textId="77777777" w:rsidR="00631BEE" w:rsidRPr="00280566" w:rsidRDefault="00631BEE" w:rsidP="00542EE3">
            <w:pPr>
              <w:tabs>
                <w:tab w:val="left" w:pos="360"/>
              </w:tabs>
              <w:rPr>
                <w:rFonts w:ascii="Arial" w:hAnsi="Arial" w:cs="Arial"/>
                <w:sz w:val="22"/>
                <w:szCs w:val="22"/>
              </w:rPr>
            </w:pPr>
          </w:p>
          <w:p w14:paraId="10F1F0A0" w14:textId="77777777" w:rsidR="00631BEE" w:rsidRPr="00280566" w:rsidRDefault="00631BEE" w:rsidP="00542EE3">
            <w:pPr>
              <w:tabs>
                <w:tab w:val="left" w:pos="360"/>
              </w:tabs>
              <w:rPr>
                <w:rFonts w:ascii="Arial" w:hAnsi="Arial" w:cs="Arial"/>
                <w:sz w:val="22"/>
                <w:szCs w:val="22"/>
              </w:rPr>
            </w:pPr>
          </w:p>
        </w:tc>
      </w:tr>
    </w:tbl>
    <w:p w14:paraId="10F1F0A2"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49h</w:t>
      </w:r>
    </w:p>
    <w:p w14:paraId="10F1F0A3" w14:textId="77777777" w:rsidR="00631BEE" w:rsidRPr="00280566" w:rsidRDefault="00631BEE" w:rsidP="00631BEE">
      <w:pPr>
        <w:rPr>
          <w:rFonts w:ascii="Arial" w:hAnsi="Arial" w:cs="Arial"/>
          <w:sz w:val="22"/>
          <w:szCs w:val="22"/>
        </w:rPr>
      </w:pPr>
    </w:p>
    <w:p w14:paraId="10F1F0A4" w14:textId="77777777" w:rsidR="00631BEE" w:rsidRPr="00280566" w:rsidRDefault="00631BEE" w:rsidP="00631BEE">
      <w:pPr>
        <w:rPr>
          <w:rFonts w:ascii="Arial" w:hAnsi="Arial" w:cs="Arial"/>
          <w:sz w:val="22"/>
          <w:szCs w:val="22"/>
          <w:u w:val="single"/>
        </w:rPr>
      </w:pPr>
      <w:r w:rsidRPr="00280566">
        <w:rPr>
          <w:rFonts w:ascii="Arial" w:hAnsi="Arial" w:cs="Arial"/>
          <w:b/>
          <w:sz w:val="22"/>
          <w:szCs w:val="22"/>
          <w:u w:val="single"/>
        </w:rPr>
        <w:t>Look for</w:t>
      </w:r>
      <w:r w:rsidRPr="00280566">
        <w:rPr>
          <w:rFonts w:ascii="Arial" w:hAnsi="Arial" w:cs="Arial"/>
          <w:sz w:val="22"/>
          <w:szCs w:val="22"/>
        </w:rPr>
        <w:t>:  Notice of Admissions and Release Committee Meeting</w:t>
      </w:r>
    </w:p>
    <w:p w14:paraId="10F1F0A5" w14:textId="77777777" w:rsidR="00631BEE" w:rsidRPr="00280566" w:rsidRDefault="00631BEE" w:rsidP="00631BEE">
      <w:pPr>
        <w:pStyle w:val="Header"/>
        <w:tabs>
          <w:tab w:val="clear" w:pos="4320"/>
          <w:tab w:val="clear" w:pos="8640"/>
        </w:tabs>
        <w:jc w:val="both"/>
        <w:rPr>
          <w:rFonts w:ascii="Arial" w:hAnsi="Arial" w:cs="Arial"/>
          <w:sz w:val="22"/>
          <w:szCs w:val="22"/>
          <w:u w:val="single"/>
        </w:rPr>
      </w:pPr>
    </w:p>
    <w:p w14:paraId="10F1F0A6" w14:textId="77777777" w:rsidR="00631BEE" w:rsidRPr="00280566" w:rsidRDefault="00631BEE" w:rsidP="00631BEE">
      <w:pPr>
        <w:pStyle w:val="Header"/>
        <w:tabs>
          <w:tab w:val="clear" w:pos="4320"/>
          <w:tab w:val="clear" w:pos="864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b/>
          <w:sz w:val="22"/>
          <w:szCs w:val="22"/>
        </w:rPr>
        <w:t>:</w:t>
      </w:r>
      <w:r w:rsidRPr="00280566">
        <w:rPr>
          <w:rFonts w:ascii="Arial" w:hAnsi="Arial" w:cs="Arial"/>
          <w:sz w:val="22"/>
          <w:szCs w:val="22"/>
        </w:rPr>
        <w:t xml:space="preserve">  </w:t>
      </w:r>
    </w:p>
    <w:p w14:paraId="10F1F0A7" w14:textId="77777777" w:rsidR="00631BEE" w:rsidRPr="00280566" w:rsidRDefault="00631BEE" w:rsidP="00631BEE">
      <w:pPr>
        <w:pStyle w:val="Header"/>
        <w:numPr>
          <w:ilvl w:val="0"/>
          <w:numId w:val="31"/>
        </w:numPr>
        <w:tabs>
          <w:tab w:val="clear" w:pos="4320"/>
          <w:tab w:val="clear" w:pos="8640"/>
        </w:tabs>
        <w:rPr>
          <w:rFonts w:ascii="Arial" w:hAnsi="Arial" w:cs="Arial"/>
          <w:sz w:val="22"/>
          <w:szCs w:val="22"/>
        </w:rPr>
      </w:pPr>
      <w:r w:rsidRPr="00280566">
        <w:rPr>
          <w:rFonts w:ascii="Arial" w:hAnsi="Arial" w:cs="Arial"/>
          <w:sz w:val="22"/>
          <w:szCs w:val="22"/>
        </w:rPr>
        <w:t>Mark “YES” if the child is listed as invited to attend the meeting on the parent’s Notice of Admissions and Release Committee Meeting.</w:t>
      </w:r>
    </w:p>
    <w:p w14:paraId="10F1F0A8" w14:textId="77777777" w:rsidR="00631BEE" w:rsidRPr="00280566" w:rsidRDefault="00631BEE" w:rsidP="00631BEE">
      <w:pPr>
        <w:pStyle w:val="Header"/>
        <w:tabs>
          <w:tab w:val="clear" w:pos="4320"/>
          <w:tab w:val="clear" w:pos="8640"/>
        </w:tabs>
        <w:rPr>
          <w:rFonts w:ascii="Arial" w:hAnsi="Arial" w:cs="Arial"/>
          <w:sz w:val="22"/>
          <w:szCs w:val="22"/>
        </w:rPr>
      </w:pPr>
    </w:p>
    <w:p w14:paraId="10F1F0A9" w14:textId="77777777" w:rsidR="00631BEE" w:rsidRPr="00280566" w:rsidRDefault="00631BEE" w:rsidP="00631BEE">
      <w:pPr>
        <w:rPr>
          <w:rFonts w:ascii="Arial" w:hAnsi="Arial" w:cs="Arial"/>
          <w:sz w:val="22"/>
          <w:szCs w:val="22"/>
        </w:rPr>
      </w:pPr>
      <w:r w:rsidRPr="00280566">
        <w:rPr>
          <w:rFonts w:ascii="Arial" w:hAnsi="Arial" w:cs="Arial"/>
          <w:b/>
          <w:sz w:val="22"/>
          <w:szCs w:val="22"/>
        </w:rPr>
        <w:t>CCR</w:t>
      </w:r>
      <w:r w:rsidRPr="00280566">
        <w:rPr>
          <w:rFonts w:ascii="Arial" w:hAnsi="Arial" w:cs="Arial"/>
          <w:sz w:val="22"/>
          <w:szCs w:val="22"/>
        </w:rPr>
        <w:t>: ARCs can include the child in the transition discussion by asking him/her to explain his/her EXPLORE, PLAN, and ACT student profile as well as Individual Learning Plan (ILP) information.</w:t>
      </w:r>
    </w:p>
    <w:p w14:paraId="10F1F0AA" w14:textId="77777777" w:rsidR="00631BEE" w:rsidRPr="00280566" w:rsidRDefault="00631BEE" w:rsidP="00631BEE">
      <w:pPr>
        <w:pStyle w:val="Header"/>
        <w:tabs>
          <w:tab w:val="clear" w:pos="4320"/>
          <w:tab w:val="clear" w:pos="8640"/>
        </w:tabs>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8"/>
        <w:gridCol w:w="900"/>
        <w:gridCol w:w="864"/>
      </w:tblGrid>
      <w:tr w:rsidR="00631BEE" w:rsidRPr="00280566" w14:paraId="10F1F0AE" w14:textId="77777777" w:rsidTr="00542EE3">
        <w:tc>
          <w:tcPr>
            <w:tcW w:w="8388" w:type="dxa"/>
          </w:tcPr>
          <w:p w14:paraId="10F1F0AB" w14:textId="77777777" w:rsidR="00631BEE" w:rsidRPr="00280566" w:rsidRDefault="00631BEE" w:rsidP="00542EE3">
            <w:pPr>
              <w:rPr>
                <w:rFonts w:ascii="Arial" w:hAnsi="Arial" w:cs="Arial"/>
                <w:b/>
                <w:sz w:val="22"/>
                <w:szCs w:val="22"/>
              </w:rPr>
            </w:pPr>
          </w:p>
        </w:tc>
        <w:tc>
          <w:tcPr>
            <w:tcW w:w="900" w:type="dxa"/>
          </w:tcPr>
          <w:p w14:paraId="10F1F0A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64" w:type="dxa"/>
          </w:tcPr>
          <w:p w14:paraId="10F1F0A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0B2" w14:textId="77777777" w:rsidTr="00542EE3">
        <w:trPr>
          <w:trHeight w:val="359"/>
        </w:trPr>
        <w:tc>
          <w:tcPr>
            <w:tcW w:w="8388" w:type="dxa"/>
          </w:tcPr>
          <w:p w14:paraId="10F1F0AF" w14:textId="77777777" w:rsidR="00631BEE" w:rsidRPr="00280566" w:rsidRDefault="00631BEE" w:rsidP="00542EE3">
            <w:pPr>
              <w:rPr>
                <w:rFonts w:ascii="Arial" w:hAnsi="Arial" w:cs="Arial"/>
                <w:sz w:val="20"/>
              </w:rPr>
            </w:pPr>
            <w:r w:rsidRPr="00280566">
              <w:rPr>
                <w:rFonts w:ascii="Arial" w:hAnsi="Arial" w:cs="Arial"/>
                <w:sz w:val="22"/>
                <w:szCs w:val="22"/>
              </w:rPr>
              <w:t>49h. The child is invited to the ARC meeting where transition services were discussed.</w:t>
            </w:r>
          </w:p>
        </w:tc>
        <w:tc>
          <w:tcPr>
            <w:tcW w:w="900" w:type="dxa"/>
          </w:tcPr>
          <w:p w14:paraId="10F1F0B0" w14:textId="77777777" w:rsidR="00631BEE" w:rsidRPr="00280566" w:rsidRDefault="00631BEE" w:rsidP="00542EE3">
            <w:pPr>
              <w:rPr>
                <w:rFonts w:ascii="Arial" w:hAnsi="Arial" w:cs="Arial"/>
                <w:sz w:val="20"/>
              </w:rPr>
            </w:pPr>
          </w:p>
        </w:tc>
        <w:tc>
          <w:tcPr>
            <w:tcW w:w="864" w:type="dxa"/>
          </w:tcPr>
          <w:p w14:paraId="10F1F0B1" w14:textId="77777777" w:rsidR="00631BEE" w:rsidRPr="00280566" w:rsidRDefault="00631BEE" w:rsidP="00542EE3">
            <w:pPr>
              <w:rPr>
                <w:rFonts w:ascii="Arial" w:hAnsi="Arial" w:cs="Arial"/>
                <w:sz w:val="28"/>
                <w:szCs w:val="28"/>
              </w:rPr>
            </w:pPr>
          </w:p>
        </w:tc>
      </w:tr>
    </w:tbl>
    <w:p w14:paraId="10F1F0B3"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B7" w14:textId="77777777" w:rsidTr="00542EE3">
        <w:tc>
          <w:tcPr>
            <w:tcW w:w="10152" w:type="dxa"/>
          </w:tcPr>
          <w:p w14:paraId="10F1F0B4"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0B5" w14:textId="77777777" w:rsidR="00631BEE" w:rsidRPr="00280566" w:rsidRDefault="00631BEE" w:rsidP="00542EE3">
            <w:pPr>
              <w:tabs>
                <w:tab w:val="left" w:pos="360"/>
              </w:tabs>
              <w:rPr>
                <w:rFonts w:ascii="Arial" w:hAnsi="Arial" w:cs="Arial"/>
                <w:sz w:val="22"/>
                <w:szCs w:val="22"/>
              </w:rPr>
            </w:pPr>
          </w:p>
          <w:p w14:paraId="10F1F0B6" w14:textId="77777777" w:rsidR="00631BEE" w:rsidRPr="00280566" w:rsidRDefault="00631BEE" w:rsidP="00542EE3">
            <w:pPr>
              <w:tabs>
                <w:tab w:val="left" w:pos="360"/>
              </w:tabs>
              <w:rPr>
                <w:rFonts w:ascii="Arial" w:hAnsi="Arial" w:cs="Arial"/>
                <w:sz w:val="22"/>
                <w:szCs w:val="22"/>
              </w:rPr>
            </w:pPr>
          </w:p>
        </w:tc>
      </w:tr>
    </w:tbl>
    <w:p w14:paraId="10F1F0B8" w14:textId="77777777" w:rsidR="00631BEE" w:rsidRPr="00280566" w:rsidRDefault="00631BEE" w:rsidP="00631BEE">
      <w:pPr>
        <w:jc w:val="center"/>
        <w:rPr>
          <w:rFonts w:ascii="Arial" w:hAnsi="Arial" w:cs="Arial"/>
          <w:b/>
          <w:sz w:val="28"/>
          <w:szCs w:val="28"/>
        </w:rPr>
      </w:pPr>
    </w:p>
    <w:p w14:paraId="10F1F0B9"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49i</w:t>
      </w:r>
    </w:p>
    <w:p w14:paraId="10F1F0BA" w14:textId="77777777" w:rsidR="00631BEE" w:rsidRPr="00280566" w:rsidRDefault="00631BEE" w:rsidP="00631BEE">
      <w:pPr>
        <w:rPr>
          <w:rFonts w:ascii="Arial" w:hAnsi="Arial" w:cs="Arial"/>
          <w:sz w:val="22"/>
          <w:szCs w:val="22"/>
        </w:rPr>
      </w:pPr>
    </w:p>
    <w:p w14:paraId="10F1F0B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xml:space="preserve">:  IEP, </w:t>
      </w:r>
      <w:r w:rsidRPr="00280566">
        <w:rPr>
          <w:rFonts w:ascii="Arial" w:hAnsi="Arial" w:cs="Arial"/>
          <w:sz w:val="22"/>
          <w:szCs w:val="22"/>
          <w:highlight w:val="yellow"/>
        </w:rPr>
        <w:t>Conference Summary/Action Notice</w:t>
      </w:r>
    </w:p>
    <w:p w14:paraId="10F1F0BC" w14:textId="77777777" w:rsidR="00631BEE" w:rsidRPr="00280566" w:rsidRDefault="00631BEE" w:rsidP="00631BEE">
      <w:pPr>
        <w:pStyle w:val="Header"/>
        <w:tabs>
          <w:tab w:val="left" w:pos="720"/>
        </w:tabs>
        <w:rPr>
          <w:rFonts w:ascii="Arial" w:hAnsi="Arial" w:cs="Arial"/>
          <w:sz w:val="22"/>
          <w:szCs w:val="22"/>
        </w:rPr>
      </w:pPr>
    </w:p>
    <w:p w14:paraId="10F1F0BD" w14:textId="77777777" w:rsidR="00631BEE" w:rsidRPr="00280566" w:rsidRDefault="00631BEE" w:rsidP="00631BEE">
      <w:pPr>
        <w:pStyle w:val="Header"/>
        <w:tabs>
          <w:tab w:val="left" w:pos="720"/>
        </w:tabs>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w:t>
      </w:r>
    </w:p>
    <w:p w14:paraId="10F1F0BE" w14:textId="77777777" w:rsidR="00631BEE" w:rsidRPr="00280566" w:rsidRDefault="00631BEE" w:rsidP="00631BEE">
      <w:pPr>
        <w:pStyle w:val="Header"/>
        <w:numPr>
          <w:ilvl w:val="0"/>
          <w:numId w:val="31"/>
        </w:numPr>
        <w:rPr>
          <w:rFonts w:ascii="Arial" w:hAnsi="Arial" w:cs="Arial"/>
          <w:sz w:val="22"/>
          <w:szCs w:val="22"/>
        </w:rPr>
      </w:pPr>
      <w:r w:rsidRPr="00280566">
        <w:rPr>
          <w:rFonts w:ascii="Arial" w:hAnsi="Arial" w:cs="Arial"/>
          <w:sz w:val="22"/>
          <w:szCs w:val="22"/>
        </w:rPr>
        <w:t>Mark “YES” if the IEP has been reviewed annually and includes postsecondary goals.</w:t>
      </w:r>
    </w:p>
    <w:p w14:paraId="10F1F0BF" w14:textId="77777777" w:rsidR="00631BEE" w:rsidRPr="00280566" w:rsidRDefault="00631BEE" w:rsidP="00631BEE">
      <w:pPr>
        <w:pStyle w:val="Header"/>
        <w:numPr>
          <w:ilvl w:val="0"/>
          <w:numId w:val="31"/>
        </w:numPr>
        <w:rPr>
          <w:rFonts w:ascii="Arial" w:hAnsi="Arial" w:cs="Arial"/>
          <w:sz w:val="22"/>
          <w:szCs w:val="22"/>
        </w:rPr>
      </w:pPr>
      <w:r w:rsidRPr="00280566">
        <w:rPr>
          <w:rFonts w:ascii="Arial" w:hAnsi="Arial" w:cs="Arial"/>
          <w:sz w:val="22"/>
          <w:szCs w:val="22"/>
        </w:rPr>
        <w:t>Mark “YES” if the IEP is the first IEP after the child turned 16.</w:t>
      </w:r>
    </w:p>
    <w:p w14:paraId="10F1F0C0"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8"/>
        <w:gridCol w:w="900"/>
        <w:gridCol w:w="864"/>
      </w:tblGrid>
      <w:tr w:rsidR="00631BEE" w:rsidRPr="00280566" w14:paraId="10F1F0C4" w14:textId="77777777" w:rsidTr="00542EE3">
        <w:tc>
          <w:tcPr>
            <w:tcW w:w="8388" w:type="dxa"/>
          </w:tcPr>
          <w:p w14:paraId="10F1F0C1" w14:textId="77777777" w:rsidR="00631BEE" w:rsidRPr="00280566" w:rsidRDefault="00631BEE" w:rsidP="00542EE3">
            <w:pPr>
              <w:rPr>
                <w:rFonts w:ascii="Arial" w:hAnsi="Arial" w:cs="Arial"/>
                <w:b/>
                <w:sz w:val="22"/>
                <w:szCs w:val="22"/>
              </w:rPr>
            </w:pPr>
          </w:p>
        </w:tc>
        <w:tc>
          <w:tcPr>
            <w:tcW w:w="900" w:type="dxa"/>
          </w:tcPr>
          <w:p w14:paraId="10F1F0C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64" w:type="dxa"/>
          </w:tcPr>
          <w:p w14:paraId="10F1F0C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0C8" w14:textId="77777777" w:rsidTr="00542EE3">
        <w:trPr>
          <w:trHeight w:val="359"/>
        </w:trPr>
        <w:tc>
          <w:tcPr>
            <w:tcW w:w="8388" w:type="dxa"/>
          </w:tcPr>
          <w:p w14:paraId="10F1F0C5" w14:textId="77777777" w:rsidR="00631BEE" w:rsidRPr="00280566" w:rsidRDefault="00631BEE" w:rsidP="00542EE3">
            <w:pPr>
              <w:rPr>
                <w:rFonts w:ascii="Arial" w:hAnsi="Arial" w:cs="Arial"/>
                <w:sz w:val="20"/>
              </w:rPr>
            </w:pPr>
            <w:r w:rsidRPr="00280566">
              <w:rPr>
                <w:rFonts w:ascii="Arial" w:hAnsi="Arial" w:cs="Arial"/>
                <w:sz w:val="22"/>
                <w:szCs w:val="22"/>
              </w:rPr>
              <w:t>49i. The measurable postsecondary goals are updated annually.</w:t>
            </w:r>
          </w:p>
        </w:tc>
        <w:tc>
          <w:tcPr>
            <w:tcW w:w="900" w:type="dxa"/>
          </w:tcPr>
          <w:p w14:paraId="10F1F0C6" w14:textId="77777777" w:rsidR="00631BEE" w:rsidRPr="00280566" w:rsidRDefault="00631BEE" w:rsidP="00542EE3">
            <w:pPr>
              <w:rPr>
                <w:rFonts w:ascii="Arial" w:hAnsi="Arial" w:cs="Arial"/>
                <w:sz w:val="20"/>
              </w:rPr>
            </w:pPr>
          </w:p>
        </w:tc>
        <w:tc>
          <w:tcPr>
            <w:tcW w:w="864" w:type="dxa"/>
          </w:tcPr>
          <w:p w14:paraId="10F1F0C7" w14:textId="77777777" w:rsidR="00631BEE" w:rsidRPr="00280566" w:rsidRDefault="00631BEE" w:rsidP="00542EE3">
            <w:pPr>
              <w:rPr>
                <w:rFonts w:ascii="Arial" w:hAnsi="Arial" w:cs="Arial"/>
                <w:sz w:val="22"/>
                <w:szCs w:val="22"/>
              </w:rPr>
            </w:pPr>
          </w:p>
        </w:tc>
      </w:tr>
    </w:tbl>
    <w:p w14:paraId="10F1F0C9" w14:textId="77777777" w:rsidR="00631BEE" w:rsidRPr="00280566" w:rsidRDefault="00631BEE" w:rsidP="00631BEE">
      <w:pPr>
        <w:tabs>
          <w:tab w:val="left" w:pos="360"/>
        </w:tabs>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CD" w14:textId="77777777" w:rsidTr="00542EE3">
        <w:tc>
          <w:tcPr>
            <w:tcW w:w="10152" w:type="dxa"/>
          </w:tcPr>
          <w:p w14:paraId="10F1F0CA"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0CB" w14:textId="77777777" w:rsidR="00631BEE" w:rsidRPr="00280566" w:rsidRDefault="00631BEE" w:rsidP="00542EE3">
            <w:pPr>
              <w:tabs>
                <w:tab w:val="left" w:pos="360"/>
              </w:tabs>
              <w:rPr>
                <w:rFonts w:ascii="Arial" w:hAnsi="Arial" w:cs="Arial"/>
                <w:sz w:val="22"/>
                <w:szCs w:val="22"/>
              </w:rPr>
            </w:pPr>
          </w:p>
          <w:p w14:paraId="10F1F0CC" w14:textId="77777777" w:rsidR="00631BEE" w:rsidRPr="00280566" w:rsidRDefault="00631BEE" w:rsidP="00542EE3">
            <w:pPr>
              <w:tabs>
                <w:tab w:val="left" w:pos="360"/>
              </w:tabs>
              <w:rPr>
                <w:rFonts w:ascii="Arial" w:hAnsi="Arial" w:cs="Arial"/>
                <w:sz w:val="22"/>
                <w:szCs w:val="22"/>
              </w:rPr>
            </w:pPr>
          </w:p>
        </w:tc>
      </w:tr>
    </w:tbl>
    <w:p w14:paraId="10F1F0CE" w14:textId="77777777" w:rsidR="00631BEE" w:rsidRPr="00280566" w:rsidRDefault="00631BEE" w:rsidP="00631BEE">
      <w:pPr>
        <w:jc w:val="center"/>
        <w:rPr>
          <w:rFonts w:ascii="Arial" w:hAnsi="Arial" w:cs="Arial"/>
          <w:b/>
          <w:bCs/>
          <w:sz w:val="28"/>
          <w:szCs w:val="28"/>
        </w:rPr>
      </w:pPr>
    </w:p>
    <w:p w14:paraId="10F1F0CF" w14:textId="77777777" w:rsidR="00631BEE" w:rsidRPr="00280566" w:rsidRDefault="00631BEE" w:rsidP="00631BEE">
      <w:pPr>
        <w:jc w:val="center"/>
        <w:rPr>
          <w:rFonts w:ascii="Arial" w:hAnsi="Arial" w:cs="Arial"/>
          <w:b/>
          <w:bCs/>
          <w:sz w:val="28"/>
          <w:szCs w:val="28"/>
        </w:rPr>
      </w:pPr>
      <w:r w:rsidRPr="00280566">
        <w:rPr>
          <w:rFonts w:ascii="Arial" w:hAnsi="Arial" w:cs="Arial"/>
          <w:b/>
          <w:bCs/>
          <w:sz w:val="28"/>
          <w:szCs w:val="28"/>
        </w:rPr>
        <w:t>Item 49</w:t>
      </w:r>
    </w:p>
    <w:p w14:paraId="10F1F0D0" w14:textId="77777777" w:rsidR="00631BEE" w:rsidRPr="00280566" w:rsidRDefault="00631BEE" w:rsidP="00631BEE">
      <w:pPr>
        <w:rPr>
          <w:rFonts w:ascii="Arial" w:hAnsi="Arial" w:cs="Arial"/>
          <w:bCs/>
          <w:sz w:val="22"/>
          <w:szCs w:val="22"/>
          <w:u w:val="single"/>
        </w:rPr>
      </w:pPr>
    </w:p>
    <w:p w14:paraId="10F1F0D1"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Summary of the Record Review items for 49a-49i</w:t>
      </w:r>
    </w:p>
    <w:p w14:paraId="10F1F0D2" w14:textId="77777777" w:rsidR="00631BEE" w:rsidRPr="00280566" w:rsidRDefault="00631BEE" w:rsidP="00631BEE">
      <w:pPr>
        <w:rPr>
          <w:rFonts w:ascii="Arial" w:hAnsi="Arial" w:cs="Arial"/>
          <w:bCs/>
          <w:sz w:val="22"/>
          <w:szCs w:val="22"/>
          <w:u w:val="single"/>
        </w:rPr>
      </w:pPr>
    </w:p>
    <w:p w14:paraId="10F1F0D3" w14:textId="77777777" w:rsidR="00631BEE" w:rsidRPr="00280566" w:rsidRDefault="00631BEE" w:rsidP="00631BEE">
      <w:pPr>
        <w:rPr>
          <w:rFonts w:ascii="Arial" w:hAnsi="Arial" w:cs="Arial"/>
          <w:bCs/>
          <w:sz w:val="22"/>
          <w:szCs w:val="22"/>
        </w:rPr>
      </w:pPr>
      <w:r w:rsidRPr="00280566">
        <w:rPr>
          <w:rFonts w:ascii="Arial" w:hAnsi="Arial" w:cs="Arial"/>
          <w:b/>
          <w:bCs/>
          <w:sz w:val="22"/>
          <w:szCs w:val="22"/>
          <w:u w:val="single"/>
        </w:rPr>
        <w:t>Directions:</w:t>
      </w:r>
    </w:p>
    <w:p w14:paraId="10F1F0D4" w14:textId="77777777" w:rsidR="00631BEE" w:rsidRPr="00280566" w:rsidRDefault="00631BEE" w:rsidP="00631BEE">
      <w:pPr>
        <w:numPr>
          <w:ilvl w:val="0"/>
          <w:numId w:val="38"/>
        </w:numPr>
        <w:rPr>
          <w:rFonts w:ascii="Arial" w:hAnsi="Arial" w:cs="Arial"/>
          <w:sz w:val="22"/>
          <w:szCs w:val="22"/>
        </w:rPr>
      </w:pPr>
      <w:r w:rsidRPr="00280566">
        <w:rPr>
          <w:rFonts w:ascii="Arial" w:hAnsi="Arial" w:cs="Arial"/>
          <w:sz w:val="22"/>
          <w:szCs w:val="22"/>
        </w:rPr>
        <w:t>Mark “YES” if all the requirements listed below in 49a-i are marked “Yes”</w:t>
      </w:r>
    </w:p>
    <w:p w14:paraId="10F1F0D5" w14:textId="77777777" w:rsidR="00631BEE" w:rsidRPr="00280566" w:rsidRDefault="00631BEE" w:rsidP="00631BEE">
      <w:pPr>
        <w:numPr>
          <w:ilvl w:val="0"/>
          <w:numId w:val="38"/>
        </w:numPr>
        <w:rPr>
          <w:rFonts w:ascii="Arial" w:hAnsi="Arial" w:cs="Arial"/>
          <w:sz w:val="22"/>
          <w:szCs w:val="22"/>
        </w:rPr>
      </w:pPr>
      <w:r w:rsidRPr="00280566">
        <w:rPr>
          <w:rFonts w:ascii="Arial" w:hAnsi="Arial" w:cs="Arial"/>
          <w:sz w:val="22"/>
          <w:szCs w:val="22"/>
        </w:rPr>
        <w:t>Mark “NO” if one or more of the requirements listed below is “No”</w:t>
      </w:r>
    </w:p>
    <w:p w14:paraId="10F1F0D6" w14:textId="77777777" w:rsidR="00631BEE" w:rsidRPr="00280566" w:rsidRDefault="00631BEE" w:rsidP="00631BEE">
      <w:pPr>
        <w:numPr>
          <w:ilvl w:val="0"/>
          <w:numId w:val="38"/>
        </w:numPr>
        <w:rPr>
          <w:rFonts w:ascii="Arial" w:hAnsi="Arial" w:cs="Arial"/>
          <w:sz w:val="22"/>
          <w:szCs w:val="22"/>
        </w:rPr>
      </w:pPr>
      <w:r w:rsidRPr="00280566">
        <w:rPr>
          <w:rFonts w:ascii="Arial" w:hAnsi="Arial" w:cs="Arial"/>
          <w:sz w:val="22"/>
          <w:szCs w:val="22"/>
        </w:rPr>
        <w:t xml:space="preserve">Mark “NA” if the child is not yet 16 as of the </w:t>
      </w:r>
      <w:r w:rsidRPr="00280566">
        <w:rPr>
          <w:rFonts w:ascii="Arial" w:hAnsi="Arial" w:cs="Arial"/>
          <w:sz w:val="22"/>
          <w:szCs w:val="22"/>
          <w:u w:val="single"/>
        </w:rPr>
        <w:t>date of this record review</w:t>
      </w:r>
      <w:r w:rsidRPr="00280566">
        <w:rPr>
          <w:rFonts w:ascii="Arial" w:hAnsi="Arial" w:cs="Arial"/>
          <w:sz w:val="22"/>
          <w:szCs w:val="22"/>
        </w:rPr>
        <w:t>. Skip to #50.</w:t>
      </w:r>
    </w:p>
    <w:p w14:paraId="10F1F0D7"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20"/>
        <w:gridCol w:w="720"/>
        <w:gridCol w:w="684"/>
      </w:tblGrid>
      <w:tr w:rsidR="00631BEE" w:rsidRPr="00280566" w14:paraId="10F1F0DC" w14:textId="77777777" w:rsidTr="00542EE3">
        <w:tc>
          <w:tcPr>
            <w:tcW w:w="8028" w:type="dxa"/>
          </w:tcPr>
          <w:p w14:paraId="10F1F0D8" w14:textId="77777777" w:rsidR="00631BEE" w:rsidRPr="00280566" w:rsidRDefault="00631BEE" w:rsidP="00542EE3">
            <w:pPr>
              <w:rPr>
                <w:rFonts w:ascii="Arial" w:hAnsi="Arial" w:cs="Arial"/>
                <w:b/>
                <w:sz w:val="22"/>
                <w:szCs w:val="22"/>
              </w:rPr>
            </w:pPr>
          </w:p>
        </w:tc>
        <w:tc>
          <w:tcPr>
            <w:tcW w:w="720" w:type="dxa"/>
          </w:tcPr>
          <w:p w14:paraId="10F1F0D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F0D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F0D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0E1" w14:textId="77777777" w:rsidTr="00542EE3">
        <w:trPr>
          <w:trHeight w:val="445"/>
        </w:trPr>
        <w:tc>
          <w:tcPr>
            <w:tcW w:w="8028" w:type="dxa"/>
          </w:tcPr>
          <w:p w14:paraId="10F1F0DD" w14:textId="77777777" w:rsidR="00631BEE" w:rsidRPr="00280566" w:rsidRDefault="00631BEE" w:rsidP="00542EE3">
            <w:pPr>
              <w:rPr>
                <w:rFonts w:ascii="Arial" w:hAnsi="Arial" w:cs="Arial"/>
                <w:sz w:val="20"/>
              </w:rPr>
            </w:pPr>
            <w:r w:rsidRPr="00280566">
              <w:rPr>
                <w:rFonts w:ascii="Arial" w:hAnsi="Arial" w:cs="Arial"/>
                <w:sz w:val="22"/>
                <w:szCs w:val="22"/>
              </w:rPr>
              <w:t xml:space="preserve">49. </w:t>
            </w:r>
            <w:r w:rsidRPr="00280566">
              <w:rPr>
                <w:rFonts w:ascii="Arial" w:hAnsi="Arial" w:cs="Arial"/>
                <w:b/>
                <w:bCs/>
                <w:sz w:val="22"/>
                <w:szCs w:val="22"/>
                <w:u w:val="single"/>
              </w:rPr>
              <w:t>For students who have reached the age of 16 and older</w:t>
            </w:r>
            <w:r w:rsidRPr="00280566">
              <w:rPr>
                <w:rFonts w:ascii="Arial" w:hAnsi="Arial" w:cs="Arial"/>
                <w:b/>
                <w:bCs/>
                <w:sz w:val="22"/>
                <w:szCs w:val="22"/>
              </w:rPr>
              <w:t xml:space="preserve">, </w:t>
            </w:r>
            <w:r w:rsidRPr="00280566">
              <w:rPr>
                <w:rFonts w:ascii="Arial" w:hAnsi="Arial" w:cs="Arial"/>
                <w:b/>
                <w:bCs/>
                <w:sz w:val="22"/>
                <w:szCs w:val="22"/>
                <w:u w:val="single"/>
              </w:rPr>
              <w:t>all</w:t>
            </w:r>
            <w:r w:rsidRPr="00280566">
              <w:rPr>
                <w:rFonts w:ascii="Arial" w:hAnsi="Arial" w:cs="Arial"/>
                <w:b/>
                <w:bCs/>
                <w:sz w:val="22"/>
                <w:szCs w:val="22"/>
              </w:rPr>
              <w:t xml:space="preserve"> the Item 49 (a-i) requirements are met:   </w:t>
            </w:r>
          </w:p>
        </w:tc>
        <w:tc>
          <w:tcPr>
            <w:tcW w:w="720" w:type="dxa"/>
          </w:tcPr>
          <w:p w14:paraId="10F1F0DE" w14:textId="77777777" w:rsidR="00631BEE" w:rsidRPr="00280566" w:rsidRDefault="00631BEE" w:rsidP="00542EE3">
            <w:pPr>
              <w:rPr>
                <w:rFonts w:ascii="Arial" w:hAnsi="Arial" w:cs="Arial"/>
                <w:sz w:val="22"/>
                <w:szCs w:val="22"/>
              </w:rPr>
            </w:pPr>
          </w:p>
        </w:tc>
        <w:tc>
          <w:tcPr>
            <w:tcW w:w="720" w:type="dxa"/>
          </w:tcPr>
          <w:p w14:paraId="10F1F0DF" w14:textId="77777777" w:rsidR="00631BEE" w:rsidRPr="00280566" w:rsidRDefault="00631BEE" w:rsidP="00542EE3">
            <w:pPr>
              <w:rPr>
                <w:rFonts w:ascii="Arial" w:hAnsi="Arial" w:cs="Arial"/>
                <w:sz w:val="22"/>
                <w:szCs w:val="22"/>
              </w:rPr>
            </w:pPr>
          </w:p>
        </w:tc>
        <w:tc>
          <w:tcPr>
            <w:tcW w:w="684" w:type="dxa"/>
            <w:tcBorders>
              <w:bottom w:val="single" w:sz="4" w:space="0" w:color="000000"/>
            </w:tcBorders>
          </w:tcPr>
          <w:p w14:paraId="10F1F0E0" w14:textId="77777777" w:rsidR="00631BEE" w:rsidRPr="00280566" w:rsidRDefault="00631BEE" w:rsidP="00542EE3">
            <w:pPr>
              <w:rPr>
                <w:rFonts w:ascii="Arial" w:hAnsi="Arial" w:cs="Arial"/>
                <w:sz w:val="22"/>
                <w:szCs w:val="22"/>
              </w:rPr>
            </w:pPr>
          </w:p>
        </w:tc>
      </w:tr>
    </w:tbl>
    <w:p w14:paraId="10F1F0E2" w14:textId="77777777" w:rsidR="00631BEE" w:rsidRPr="00280566" w:rsidRDefault="00631BEE" w:rsidP="00631BEE">
      <w:pPr>
        <w:rPr>
          <w:rFonts w:ascii="Arial" w:hAnsi="Arial" w:cs="Arial"/>
          <w:sz w:val="22"/>
          <w:szCs w:val="22"/>
        </w:rPr>
      </w:pPr>
    </w:p>
    <w:p w14:paraId="10F1F0E3" w14:textId="77777777" w:rsidR="00631BEE" w:rsidRPr="00280566" w:rsidRDefault="00631BEE" w:rsidP="00631BE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0E8" w14:textId="77777777" w:rsidTr="00542EE3">
        <w:tc>
          <w:tcPr>
            <w:tcW w:w="10152" w:type="dxa"/>
          </w:tcPr>
          <w:p w14:paraId="10F1F0E4" w14:textId="77777777" w:rsidR="00631BEE" w:rsidRPr="00280566" w:rsidRDefault="00631BEE" w:rsidP="00542EE3">
            <w:pPr>
              <w:tabs>
                <w:tab w:val="left" w:pos="360"/>
              </w:tabs>
              <w:rPr>
                <w:rFonts w:ascii="Arial" w:hAnsi="Arial" w:cs="Arial"/>
                <w:sz w:val="22"/>
                <w:szCs w:val="22"/>
              </w:rPr>
            </w:pPr>
            <w:r w:rsidRPr="00280566">
              <w:rPr>
                <w:rFonts w:ascii="Arial" w:hAnsi="Arial" w:cs="Arial"/>
              </w:rPr>
              <w:lastRenderedPageBreak/>
              <w:br w:type="page"/>
            </w:r>
            <w:r w:rsidRPr="00280566">
              <w:rPr>
                <w:rFonts w:ascii="Arial" w:hAnsi="Arial" w:cs="Arial"/>
              </w:rPr>
              <w:br w:type="page"/>
            </w:r>
            <w:r w:rsidRPr="00280566">
              <w:rPr>
                <w:rFonts w:ascii="Arial" w:hAnsi="Arial" w:cs="Arial"/>
                <w:sz w:val="22"/>
                <w:szCs w:val="22"/>
              </w:rPr>
              <w:t>Comments:</w:t>
            </w:r>
          </w:p>
          <w:p w14:paraId="10F1F0E5" w14:textId="77777777" w:rsidR="00631BEE" w:rsidRPr="00280566" w:rsidRDefault="00631BEE" w:rsidP="00542EE3">
            <w:pPr>
              <w:tabs>
                <w:tab w:val="left" w:pos="360"/>
              </w:tabs>
              <w:rPr>
                <w:rFonts w:ascii="Arial" w:hAnsi="Arial" w:cs="Arial"/>
                <w:sz w:val="22"/>
                <w:szCs w:val="22"/>
              </w:rPr>
            </w:pPr>
          </w:p>
          <w:p w14:paraId="10F1F0E6" w14:textId="77777777" w:rsidR="00631BEE" w:rsidRPr="00280566" w:rsidRDefault="00631BEE" w:rsidP="00542EE3">
            <w:pPr>
              <w:tabs>
                <w:tab w:val="left" w:pos="360"/>
              </w:tabs>
              <w:rPr>
                <w:rFonts w:ascii="Arial" w:hAnsi="Arial" w:cs="Arial"/>
                <w:sz w:val="22"/>
                <w:szCs w:val="22"/>
              </w:rPr>
            </w:pPr>
          </w:p>
          <w:p w14:paraId="10F1F0E7" w14:textId="77777777" w:rsidR="00631BEE" w:rsidRPr="00280566" w:rsidRDefault="00631BEE" w:rsidP="00542EE3">
            <w:pPr>
              <w:tabs>
                <w:tab w:val="left" w:pos="360"/>
              </w:tabs>
              <w:rPr>
                <w:rFonts w:ascii="Arial" w:hAnsi="Arial" w:cs="Arial"/>
                <w:sz w:val="22"/>
                <w:szCs w:val="22"/>
              </w:rPr>
            </w:pPr>
          </w:p>
        </w:tc>
      </w:tr>
    </w:tbl>
    <w:p w14:paraId="10F1F0E9" w14:textId="77777777" w:rsidR="00631BEE" w:rsidRPr="00280566" w:rsidRDefault="00631BEE" w:rsidP="00631BEE">
      <w:pPr>
        <w:pStyle w:val="Header"/>
        <w:tabs>
          <w:tab w:val="left" w:pos="720"/>
        </w:tabs>
        <w:rPr>
          <w:rFonts w:ascii="Arial" w:hAnsi="Arial" w:cs="Arial"/>
          <w:sz w:val="22"/>
          <w:szCs w:val="22"/>
        </w:rPr>
      </w:pPr>
    </w:p>
    <w:p w14:paraId="10F1F0EA" w14:textId="77777777" w:rsidR="00631BEE" w:rsidRPr="00280566" w:rsidRDefault="00631BEE" w:rsidP="00631BEE">
      <w:pPr>
        <w:pStyle w:val="Header"/>
        <w:tabs>
          <w:tab w:val="left" w:pos="720"/>
        </w:tabs>
        <w:jc w:val="center"/>
        <w:rPr>
          <w:rFonts w:ascii="Arial" w:hAnsi="Arial" w:cs="Arial"/>
          <w:b/>
          <w:sz w:val="28"/>
          <w:szCs w:val="28"/>
        </w:rPr>
      </w:pPr>
    </w:p>
    <w:p w14:paraId="10F1F0EB" w14:textId="77777777" w:rsidR="00631BEE" w:rsidRPr="00280566" w:rsidRDefault="00631BEE" w:rsidP="00631BEE">
      <w:pPr>
        <w:pStyle w:val="Header"/>
        <w:tabs>
          <w:tab w:val="left" w:pos="720"/>
        </w:tabs>
        <w:jc w:val="center"/>
        <w:rPr>
          <w:rFonts w:ascii="Arial" w:hAnsi="Arial" w:cs="Arial"/>
          <w:b/>
          <w:sz w:val="28"/>
          <w:szCs w:val="28"/>
        </w:rPr>
      </w:pPr>
    </w:p>
    <w:p w14:paraId="10F1F0EC" w14:textId="77777777" w:rsidR="00631BEE" w:rsidRPr="00280566" w:rsidRDefault="00631BEE" w:rsidP="00631BEE">
      <w:pPr>
        <w:pStyle w:val="Header"/>
        <w:tabs>
          <w:tab w:val="left" w:pos="720"/>
        </w:tabs>
        <w:jc w:val="center"/>
        <w:rPr>
          <w:rFonts w:ascii="Arial" w:hAnsi="Arial" w:cs="Arial"/>
          <w:b/>
          <w:sz w:val="28"/>
          <w:szCs w:val="28"/>
        </w:rPr>
      </w:pPr>
    </w:p>
    <w:p w14:paraId="10F1F0ED" w14:textId="77777777" w:rsidR="00631BEE" w:rsidRPr="00280566" w:rsidRDefault="00631BEE" w:rsidP="00631BEE">
      <w:pPr>
        <w:pStyle w:val="Header"/>
        <w:tabs>
          <w:tab w:val="left" w:pos="720"/>
        </w:tabs>
        <w:jc w:val="center"/>
        <w:rPr>
          <w:rFonts w:ascii="Arial" w:hAnsi="Arial" w:cs="Arial"/>
          <w:b/>
          <w:sz w:val="28"/>
          <w:szCs w:val="28"/>
        </w:rPr>
      </w:pPr>
    </w:p>
    <w:p w14:paraId="10F1F0EE" w14:textId="77777777" w:rsidR="00631BEE" w:rsidRPr="00280566" w:rsidRDefault="00631BEE" w:rsidP="00631BEE">
      <w:pPr>
        <w:pStyle w:val="Header"/>
        <w:tabs>
          <w:tab w:val="left" w:pos="720"/>
        </w:tabs>
        <w:jc w:val="center"/>
        <w:rPr>
          <w:rFonts w:ascii="Arial" w:hAnsi="Arial" w:cs="Arial"/>
          <w:b/>
          <w:sz w:val="28"/>
          <w:szCs w:val="28"/>
        </w:rPr>
      </w:pPr>
      <w:r w:rsidRPr="00280566">
        <w:rPr>
          <w:rFonts w:ascii="Arial" w:hAnsi="Arial" w:cs="Arial"/>
          <w:b/>
          <w:sz w:val="28"/>
          <w:szCs w:val="28"/>
        </w:rPr>
        <w:t>Item 50</w:t>
      </w:r>
    </w:p>
    <w:p w14:paraId="10F1F0EF" w14:textId="77777777" w:rsidR="00631BEE" w:rsidRPr="00280566" w:rsidRDefault="00631BEE" w:rsidP="00631BEE">
      <w:pPr>
        <w:rPr>
          <w:rFonts w:ascii="Arial" w:hAnsi="Arial" w:cs="Arial"/>
          <w:sz w:val="22"/>
          <w:szCs w:val="22"/>
        </w:rPr>
      </w:pPr>
    </w:p>
    <w:p w14:paraId="10F1F0F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w:t>
      </w:r>
    </w:p>
    <w:p w14:paraId="10F1F0F1" w14:textId="77777777" w:rsidR="00631BEE" w:rsidRPr="00280566" w:rsidRDefault="00631BEE" w:rsidP="00631BEE">
      <w:pPr>
        <w:rPr>
          <w:rFonts w:ascii="Arial" w:hAnsi="Arial" w:cs="Arial"/>
          <w:sz w:val="22"/>
          <w:szCs w:val="22"/>
        </w:rPr>
      </w:pPr>
    </w:p>
    <w:p w14:paraId="10F1F0F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0F3" w14:textId="77777777" w:rsidR="00631BEE" w:rsidRPr="00280566" w:rsidRDefault="00631BEE" w:rsidP="00631BEE">
      <w:pPr>
        <w:numPr>
          <w:ilvl w:val="0"/>
          <w:numId w:val="31"/>
        </w:numPr>
        <w:rPr>
          <w:rFonts w:ascii="Arial" w:hAnsi="Arial" w:cs="Arial"/>
          <w:sz w:val="22"/>
          <w:szCs w:val="22"/>
        </w:rPr>
      </w:pPr>
      <w:r w:rsidRPr="00280566">
        <w:rPr>
          <w:rFonts w:ascii="Arial" w:hAnsi="Arial" w:cs="Arial"/>
          <w:sz w:val="22"/>
          <w:szCs w:val="22"/>
        </w:rPr>
        <w:t xml:space="preserve">Mark “YES” if the student </w:t>
      </w:r>
      <w:r w:rsidRPr="00280566">
        <w:rPr>
          <w:rFonts w:ascii="Arial" w:hAnsi="Arial" w:cs="Arial"/>
          <w:sz w:val="22"/>
          <w:szCs w:val="22"/>
          <w:u w:val="single"/>
        </w:rPr>
        <w:t>is age 16</w:t>
      </w:r>
      <w:r w:rsidRPr="00280566">
        <w:rPr>
          <w:rFonts w:ascii="Arial" w:hAnsi="Arial" w:cs="Arial"/>
          <w:sz w:val="22"/>
          <w:szCs w:val="22"/>
        </w:rPr>
        <w:t xml:space="preserve"> and all requirements of item 49 are met.</w:t>
      </w:r>
    </w:p>
    <w:p w14:paraId="10F1F0F4" w14:textId="77777777" w:rsidR="00631BEE" w:rsidRPr="00280566" w:rsidRDefault="00631BEE" w:rsidP="00631BEE">
      <w:pPr>
        <w:numPr>
          <w:ilvl w:val="0"/>
          <w:numId w:val="31"/>
        </w:numPr>
        <w:jc w:val="both"/>
        <w:rPr>
          <w:rFonts w:ascii="Arial" w:hAnsi="Arial" w:cs="Arial"/>
          <w:sz w:val="22"/>
          <w:szCs w:val="22"/>
        </w:rPr>
      </w:pPr>
      <w:r w:rsidRPr="00280566">
        <w:rPr>
          <w:rFonts w:ascii="Arial" w:hAnsi="Arial" w:cs="Arial"/>
          <w:sz w:val="22"/>
          <w:szCs w:val="22"/>
        </w:rPr>
        <w:t xml:space="preserve">Mark “NA” if the child is not yet 16 as of the </w:t>
      </w:r>
      <w:r w:rsidRPr="00280566">
        <w:rPr>
          <w:rFonts w:ascii="Arial" w:hAnsi="Arial" w:cs="Arial"/>
          <w:sz w:val="22"/>
          <w:szCs w:val="22"/>
          <w:u w:val="single"/>
        </w:rPr>
        <w:t>date of this record review</w:t>
      </w:r>
      <w:r w:rsidRPr="00280566">
        <w:rPr>
          <w:rFonts w:ascii="Arial" w:hAnsi="Arial" w:cs="Arial"/>
          <w:sz w:val="22"/>
          <w:szCs w:val="22"/>
        </w:rPr>
        <w:t>. Skip to #51.</w:t>
      </w:r>
    </w:p>
    <w:p w14:paraId="10F1F0F5" w14:textId="77777777" w:rsidR="00631BEE" w:rsidRPr="00280566" w:rsidRDefault="00631BEE" w:rsidP="00631BEE">
      <w:pPr>
        <w:numPr>
          <w:ilvl w:val="0"/>
          <w:numId w:val="31"/>
        </w:numPr>
        <w:jc w:val="both"/>
        <w:rPr>
          <w:rFonts w:ascii="Arial" w:hAnsi="Arial" w:cs="Arial"/>
          <w:sz w:val="22"/>
          <w:szCs w:val="22"/>
        </w:rPr>
      </w:pPr>
      <w:r w:rsidRPr="00280566">
        <w:rPr>
          <w:rFonts w:ascii="Arial" w:hAnsi="Arial" w:cs="Arial"/>
          <w:sz w:val="22"/>
          <w:szCs w:val="22"/>
        </w:rPr>
        <w:t xml:space="preserve">Mark this item “NA” if the student is 17 or older.  </w:t>
      </w:r>
    </w:p>
    <w:p w14:paraId="10F1F0F6" w14:textId="77777777" w:rsidR="00631BEE" w:rsidRPr="00280566" w:rsidRDefault="00631BEE" w:rsidP="00631BEE">
      <w:pPr>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20"/>
        <w:gridCol w:w="720"/>
        <w:gridCol w:w="684"/>
      </w:tblGrid>
      <w:tr w:rsidR="00631BEE" w:rsidRPr="00280566" w14:paraId="10F1F0FB" w14:textId="77777777" w:rsidTr="00542EE3">
        <w:tc>
          <w:tcPr>
            <w:tcW w:w="8028" w:type="dxa"/>
          </w:tcPr>
          <w:p w14:paraId="10F1F0F7" w14:textId="77777777" w:rsidR="00631BEE" w:rsidRPr="00280566" w:rsidRDefault="00631BEE" w:rsidP="00542EE3">
            <w:pPr>
              <w:rPr>
                <w:rFonts w:ascii="Arial" w:hAnsi="Arial" w:cs="Arial"/>
                <w:b/>
                <w:sz w:val="22"/>
                <w:szCs w:val="22"/>
              </w:rPr>
            </w:pPr>
          </w:p>
        </w:tc>
        <w:tc>
          <w:tcPr>
            <w:tcW w:w="720" w:type="dxa"/>
          </w:tcPr>
          <w:p w14:paraId="10F1F0F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F0F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F0F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100" w14:textId="77777777" w:rsidTr="00542EE3">
        <w:trPr>
          <w:trHeight w:val="445"/>
        </w:trPr>
        <w:tc>
          <w:tcPr>
            <w:tcW w:w="8028" w:type="dxa"/>
          </w:tcPr>
          <w:p w14:paraId="10F1F0FC" w14:textId="77777777" w:rsidR="00631BEE" w:rsidRPr="00280566" w:rsidRDefault="00631BEE" w:rsidP="00542EE3">
            <w:pPr>
              <w:rPr>
                <w:rFonts w:ascii="Arial" w:hAnsi="Arial" w:cs="Arial"/>
                <w:sz w:val="20"/>
              </w:rPr>
            </w:pPr>
            <w:r w:rsidRPr="00280566">
              <w:rPr>
                <w:rFonts w:ascii="Arial" w:hAnsi="Arial" w:cs="Arial"/>
                <w:b/>
                <w:sz w:val="22"/>
                <w:szCs w:val="22"/>
              </w:rPr>
              <w:t>50. By the student’s 16</w:t>
            </w:r>
            <w:r w:rsidRPr="00280566">
              <w:rPr>
                <w:rFonts w:ascii="Arial" w:hAnsi="Arial" w:cs="Arial"/>
                <w:b/>
                <w:sz w:val="22"/>
                <w:szCs w:val="22"/>
                <w:vertAlign w:val="superscript"/>
              </w:rPr>
              <w:t>th</w:t>
            </w:r>
            <w:r w:rsidRPr="00280566">
              <w:rPr>
                <w:rFonts w:ascii="Arial" w:hAnsi="Arial" w:cs="Arial"/>
                <w:b/>
                <w:sz w:val="22"/>
                <w:szCs w:val="22"/>
              </w:rPr>
              <w:t xml:space="preserve"> birthday, all of the requirements above are met.  </w:t>
            </w:r>
          </w:p>
        </w:tc>
        <w:tc>
          <w:tcPr>
            <w:tcW w:w="720" w:type="dxa"/>
          </w:tcPr>
          <w:p w14:paraId="10F1F0FD" w14:textId="77777777" w:rsidR="00631BEE" w:rsidRPr="00280566" w:rsidRDefault="00631BEE" w:rsidP="00542EE3">
            <w:pPr>
              <w:rPr>
                <w:rFonts w:ascii="Arial" w:hAnsi="Arial" w:cs="Arial"/>
                <w:sz w:val="20"/>
              </w:rPr>
            </w:pPr>
          </w:p>
        </w:tc>
        <w:tc>
          <w:tcPr>
            <w:tcW w:w="720" w:type="dxa"/>
          </w:tcPr>
          <w:p w14:paraId="10F1F0FE" w14:textId="77777777" w:rsidR="00631BEE" w:rsidRPr="00280566" w:rsidRDefault="00631BEE" w:rsidP="00542EE3">
            <w:pPr>
              <w:rPr>
                <w:rFonts w:ascii="Arial" w:hAnsi="Arial" w:cs="Arial"/>
                <w:sz w:val="28"/>
                <w:szCs w:val="28"/>
              </w:rPr>
            </w:pPr>
          </w:p>
        </w:tc>
        <w:tc>
          <w:tcPr>
            <w:tcW w:w="684" w:type="dxa"/>
            <w:tcBorders>
              <w:bottom w:val="single" w:sz="4" w:space="0" w:color="000000"/>
            </w:tcBorders>
          </w:tcPr>
          <w:p w14:paraId="10F1F0FF" w14:textId="77777777" w:rsidR="00631BEE" w:rsidRPr="00280566" w:rsidRDefault="00631BEE" w:rsidP="00542EE3">
            <w:pPr>
              <w:rPr>
                <w:rFonts w:ascii="Arial" w:hAnsi="Arial" w:cs="Arial"/>
                <w:sz w:val="28"/>
                <w:szCs w:val="28"/>
              </w:rPr>
            </w:pPr>
          </w:p>
        </w:tc>
      </w:tr>
    </w:tbl>
    <w:p w14:paraId="10F1F101" w14:textId="77777777" w:rsidR="00631BEE" w:rsidRPr="00280566" w:rsidRDefault="00631BEE" w:rsidP="00631BEE">
      <w:pPr>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105" w14:textId="77777777" w:rsidTr="00542EE3">
        <w:tc>
          <w:tcPr>
            <w:tcW w:w="10152" w:type="dxa"/>
          </w:tcPr>
          <w:p w14:paraId="10F1F102"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103" w14:textId="77777777" w:rsidR="00631BEE" w:rsidRPr="00280566" w:rsidRDefault="00631BEE" w:rsidP="00542EE3">
            <w:pPr>
              <w:tabs>
                <w:tab w:val="left" w:pos="360"/>
              </w:tabs>
              <w:rPr>
                <w:rFonts w:ascii="Arial" w:hAnsi="Arial" w:cs="Arial"/>
                <w:sz w:val="22"/>
                <w:szCs w:val="22"/>
              </w:rPr>
            </w:pPr>
          </w:p>
          <w:p w14:paraId="10F1F104" w14:textId="77777777" w:rsidR="00631BEE" w:rsidRPr="00280566" w:rsidRDefault="00631BEE" w:rsidP="00542EE3">
            <w:pPr>
              <w:tabs>
                <w:tab w:val="left" w:pos="360"/>
              </w:tabs>
              <w:rPr>
                <w:rFonts w:ascii="Arial" w:hAnsi="Arial" w:cs="Arial"/>
                <w:sz w:val="22"/>
                <w:szCs w:val="22"/>
              </w:rPr>
            </w:pPr>
          </w:p>
        </w:tc>
      </w:tr>
    </w:tbl>
    <w:p w14:paraId="10F1F106" w14:textId="77777777" w:rsidR="00631BEE" w:rsidRPr="00280566" w:rsidRDefault="00631BEE" w:rsidP="00631BEE">
      <w:pPr>
        <w:jc w:val="center"/>
        <w:rPr>
          <w:rFonts w:ascii="Arial" w:hAnsi="Arial" w:cs="Arial"/>
          <w:b/>
          <w:sz w:val="28"/>
          <w:szCs w:val="28"/>
        </w:rPr>
      </w:pPr>
    </w:p>
    <w:p w14:paraId="10F1F107"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51a</w:t>
      </w:r>
    </w:p>
    <w:p w14:paraId="10F1F108" w14:textId="77777777" w:rsidR="00631BEE" w:rsidRPr="00280566" w:rsidRDefault="00631BEE" w:rsidP="00631BEE">
      <w:pPr>
        <w:rPr>
          <w:rFonts w:ascii="Arial" w:hAnsi="Arial" w:cs="Arial"/>
          <w:sz w:val="22"/>
          <w:szCs w:val="22"/>
        </w:rPr>
      </w:pPr>
    </w:p>
    <w:p w14:paraId="10F1F10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Transition page</w:t>
      </w:r>
    </w:p>
    <w:p w14:paraId="10F1F10A" w14:textId="77777777" w:rsidR="00631BEE" w:rsidRPr="00280566" w:rsidRDefault="00631BEE" w:rsidP="00631BEE">
      <w:pPr>
        <w:rPr>
          <w:rFonts w:ascii="Arial" w:hAnsi="Arial" w:cs="Arial"/>
          <w:b/>
          <w:sz w:val="22"/>
          <w:szCs w:val="22"/>
          <w:u w:val="single"/>
        </w:rPr>
      </w:pPr>
    </w:p>
    <w:p w14:paraId="10F1F10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10C" w14:textId="77777777" w:rsidR="00631BEE" w:rsidRPr="00280566" w:rsidRDefault="00631BEE" w:rsidP="00631BEE">
      <w:pPr>
        <w:numPr>
          <w:ilvl w:val="0"/>
          <w:numId w:val="31"/>
        </w:numPr>
        <w:rPr>
          <w:rFonts w:ascii="Arial" w:hAnsi="Arial" w:cs="Arial"/>
          <w:sz w:val="22"/>
          <w:szCs w:val="22"/>
        </w:rPr>
      </w:pPr>
      <w:r w:rsidRPr="00280566">
        <w:rPr>
          <w:rFonts w:ascii="Arial" w:hAnsi="Arial" w:cs="Arial"/>
          <w:sz w:val="22"/>
          <w:szCs w:val="22"/>
        </w:rPr>
        <w:t>Mark “YES” if documentation shows that the child and the parent(s) were informed of the transfer of rights at least one year prior to the student’s 18</w:t>
      </w:r>
      <w:r w:rsidRPr="00280566">
        <w:rPr>
          <w:rFonts w:ascii="Arial" w:hAnsi="Arial" w:cs="Arial"/>
          <w:sz w:val="22"/>
          <w:szCs w:val="22"/>
          <w:vertAlign w:val="superscript"/>
        </w:rPr>
        <w:t>th</w:t>
      </w:r>
      <w:r w:rsidRPr="00280566">
        <w:rPr>
          <w:rFonts w:ascii="Arial" w:hAnsi="Arial" w:cs="Arial"/>
          <w:sz w:val="22"/>
          <w:szCs w:val="22"/>
        </w:rPr>
        <w:t xml:space="preserve"> birthday.  </w:t>
      </w:r>
    </w:p>
    <w:p w14:paraId="10F1F10D" w14:textId="77777777" w:rsidR="00631BEE" w:rsidRPr="00280566" w:rsidRDefault="00631BEE" w:rsidP="00631BEE">
      <w:pPr>
        <w:numPr>
          <w:ilvl w:val="0"/>
          <w:numId w:val="31"/>
        </w:numPr>
        <w:rPr>
          <w:rFonts w:ascii="Arial" w:hAnsi="Arial" w:cs="Arial"/>
          <w:sz w:val="22"/>
          <w:szCs w:val="22"/>
        </w:rPr>
      </w:pPr>
      <w:r w:rsidRPr="00280566">
        <w:rPr>
          <w:rFonts w:ascii="Arial" w:hAnsi="Arial" w:cs="Arial"/>
          <w:sz w:val="22"/>
          <w:szCs w:val="22"/>
        </w:rPr>
        <w:t>Mark “NA” if student is less than 17 years of age.</w:t>
      </w:r>
    </w:p>
    <w:p w14:paraId="10F1F10E" w14:textId="77777777" w:rsidR="00631BEE" w:rsidRPr="00280566" w:rsidRDefault="00631BEE" w:rsidP="00631BEE">
      <w:pPr>
        <w:rPr>
          <w:rFonts w:ascii="Arial" w:hAnsi="Arial" w:cs="Arial"/>
          <w:sz w:val="22"/>
          <w:szCs w:val="22"/>
        </w:rPr>
      </w:pPr>
    </w:p>
    <w:p w14:paraId="10F1F10F" w14:textId="77777777" w:rsidR="00631BEE" w:rsidRPr="00280566" w:rsidRDefault="00631BEE" w:rsidP="00631BEE">
      <w:pPr>
        <w:rPr>
          <w:rFonts w:ascii="Arial" w:hAnsi="Arial" w:cs="Arial"/>
          <w:sz w:val="22"/>
          <w:szCs w:val="22"/>
        </w:rPr>
      </w:pPr>
      <w:r w:rsidRPr="00280566">
        <w:rPr>
          <w:rFonts w:ascii="Arial" w:hAnsi="Arial" w:cs="Arial"/>
          <w:b/>
          <w:sz w:val="22"/>
          <w:szCs w:val="22"/>
          <w:highlight w:val="yellow"/>
        </w:rPr>
        <w:t>Note</w:t>
      </w:r>
      <w:r w:rsidRPr="00280566">
        <w:rPr>
          <w:rFonts w:ascii="Arial" w:hAnsi="Arial" w:cs="Arial"/>
          <w:sz w:val="22"/>
          <w:szCs w:val="22"/>
          <w:highlight w:val="yellow"/>
        </w:rPr>
        <w:t xml:space="preserve">: For more information and guidance regarding age of majority, see </w:t>
      </w:r>
      <w:hyperlink r:id="rId19" w:history="1">
        <w:r w:rsidRPr="00280566">
          <w:rPr>
            <w:rStyle w:val="Hyperlink"/>
            <w:rFonts w:ascii="Arial" w:hAnsi="Arial" w:cs="Arial"/>
            <w:sz w:val="22"/>
            <w:szCs w:val="22"/>
            <w:highlight w:val="yellow"/>
          </w:rPr>
          <w:t>Guidance Document for IEP Development</w:t>
        </w:r>
      </w:hyperlink>
      <w:r w:rsidRPr="00280566">
        <w:rPr>
          <w:rFonts w:ascii="Arial" w:hAnsi="Arial" w:cs="Arial"/>
          <w:sz w:val="22"/>
          <w:szCs w:val="22"/>
          <w:highlight w:val="yellow"/>
        </w:rPr>
        <w:t>.</w:t>
      </w:r>
    </w:p>
    <w:p w14:paraId="10F1F110"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20"/>
        <w:gridCol w:w="720"/>
        <w:gridCol w:w="684"/>
      </w:tblGrid>
      <w:tr w:rsidR="00631BEE" w:rsidRPr="00280566" w14:paraId="10F1F115" w14:textId="77777777" w:rsidTr="00542EE3">
        <w:tc>
          <w:tcPr>
            <w:tcW w:w="8028" w:type="dxa"/>
          </w:tcPr>
          <w:p w14:paraId="10F1F111" w14:textId="77777777" w:rsidR="00631BEE" w:rsidRPr="00280566" w:rsidRDefault="00631BEE" w:rsidP="00542EE3">
            <w:pPr>
              <w:rPr>
                <w:rFonts w:ascii="Arial" w:hAnsi="Arial" w:cs="Arial"/>
                <w:b/>
                <w:sz w:val="22"/>
                <w:szCs w:val="22"/>
              </w:rPr>
            </w:pPr>
          </w:p>
        </w:tc>
        <w:tc>
          <w:tcPr>
            <w:tcW w:w="720" w:type="dxa"/>
          </w:tcPr>
          <w:p w14:paraId="10F1F11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720" w:type="dxa"/>
          </w:tcPr>
          <w:p w14:paraId="10F1F11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F11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11A" w14:textId="77777777" w:rsidTr="00542EE3">
        <w:trPr>
          <w:trHeight w:val="445"/>
        </w:trPr>
        <w:tc>
          <w:tcPr>
            <w:tcW w:w="8028" w:type="dxa"/>
          </w:tcPr>
          <w:p w14:paraId="10F1F116" w14:textId="77777777" w:rsidR="00631BEE" w:rsidRPr="00280566" w:rsidRDefault="00631BEE" w:rsidP="00542EE3">
            <w:pPr>
              <w:rPr>
                <w:rFonts w:ascii="Arial" w:hAnsi="Arial" w:cs="Arial"/>
                <w:sz w:val="22"/>
                <w:szCs w:val="22"/>
              </w:rPr>
            </w:pPr>
            <w:r w:rsidRPr="00280566">
              <w:rPr>
                <w:rFonts w:ascii="Arial" w:hAnsi="Arial" w:cs="Arial"/>
                <w:sz w:val="22"/>
                <w:szCs w:val="22"/>
              </w:rPr>
              <w:t>51. At least one year prior to the child reaching the age of majority, the IEP includes a statement that the child and parent have been informed of the child’s rights and that the rights will transfer to the child upon reaching the age of majority.</w:t>
            </w:r>
          </w:p>
        </w:tc>
        <w:tc>
          <w:tcPr>
            <w:tcW w:w="720" w:type="dxa"/>
          </w:tcPr>
          <w:p w14:paraId="10F1F117" w14:textId="77777777" w:rsidR="00631BEE" w:rsidRPr="00280566" w:rsidRDefault="00631BEE" w:rsidP="00542EE3">
            <w:pPr>
              <w:rPr>
                <w:rFonts w:ascii="Arial" w:hAnsi="Arial" w:cs="Arial"/>
                <w:sz w:val="20"/>
              </w:rPr>
            </w:pPr>
          </w:p>
        </w:tc>
        <w:tc>
          <w:tcPr>
            <w:tcW w:w="720" w:type="dxa"/>
          </w:tcPr>
          <w:p w14:paraId="10F1F118" w14:textId="77777777" w:rsidR="00631BEE" w:rsidRPr="00280566" w:rsidRDefault="00631BEE" w:rsidP="00542EE3">
            <w:pPr>
              <w:rPr>
                <w:rFonts w:ascii="Arial" w:hAnsi="Arial" w:cs="Arial"/>
                <w:sz w:val="22"/>
                <w:szCs w:val="22"/>
              </w:rPr>
            </w:pPr>
          </w:p>
        </w:tc>
        <w:tc>
          <w:tcPr>
            <w:tcW w:w="684" w:type="dxa"/>
            <w:tcBorders>
              <w:bottom w:val="single" w:sz="4" w:space="0" w:color="000000"/>
            </w:tcBorders>
          </w:tcPr>
          <w:p w14:paraId="10F1F119" w14:textId="77777777" w:rsidR="00631BEE" w:rsidRPr="00280566" w:rsidRDefault="00631BEE" w:rsidP="00542EE3">
            <w:pPr>
              <w:rPr>
                <w:rFonts w:ascii="Arial" w:hAnsi="Arial" w:cs="Arial"/>
                <w:sz w:val="22"/>
                <w:szCs w:val="22"/>
              </w:rPr>
            </w:pPr>
          </w:p>
        </w:tc>
      </w:tr>
    </w:tbl>
    <w:p w14:paraId="10F1F11B" w14:textId="77777777" w:rsidR="00631BEE" w:rsidRPr="00280566" w:rsidRDefault="00631BEE" w:rsidP="00631BE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120" w14:textId="77777777" w:rsidTr="00542EE3">
        <w:tc>
          <w:tcPr>
            <w:tcW w:w="10152" w:type="dxa"/>
          </w:tcPr>
          <w:p w14:paraId="10F1F11C"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11D" w14:textId="77777777" w:rsidR="00631BEE" w:rsidRPr="00280566" w:rsidRDefault="00631BEE" w:rsidP="00542EE3">
            <w:pPr>
              <w:tabs>
                <w:tab w:val="left" w:pos="360"/>
              </w:tabs>
              <w:rPr>
                <w:rFonts w:ascii="Arial" w:hAnsi="Arial" w:cs="Arial"/>
                <w:sz w:val="22"/>
                <w:szCs w:val="22"/>
              </w:rPr>
            </w:pPr>
          </w:p>
          <w:p w14:paraId="10F1F11E" w14:textId="77777777" w:rsidR="00631BEE" w:rsidRPr="00280566" w:rsidRDefault="00631BEE" w:rsidP="00542EE3">
            <w:pPr>
              <w:tabs>
                <w:tab w:val="left" w:pos="360"/>
              </w:tabs>
              <w:rPr>
                <w:rFonts w:ascii="Arial" w:hAnsi="Arial" w:cs="Arial"/>
                <w:sz w:val="22"/>
                <w:szCs w:val="22"/>
              </w:rPr>
            </w:pPr>
          </w:p>
          <w:p w14:paraId="10F1F11F" w14:textId="77777777" w:rsidR="00631BEE" w:rsidRPr="00280566" w:rsidRDefault="00631BEE" w:rsidP="00542EE3">
            <w:pPr>
              <w:tabs>
                <w:tab w:val="left" w:pos="360"/>
              </w:tabs>
              <w:rPr>
                <w:rFonts w:ascii="Arial" w:hAnsi="Arial" w:cs="Arial"/>
                <w:sz w:val="22"/>
                <w:szCs w:val="22"/>
              </w:rPr>
            </w:pPr>
          </w:p>
        </w:tc>
      </w:tr>
    </w:tbl>
    <w:p w14:paraId="10F1F121" w14:textId="77777777" w:rsidR="00631BEE" w:rsidRPr="00280566" w:rsidRDefault="00631BEE" w:rsidP="00631BEE">
      <w:pPr>
        <w:jc w:val="center"/>
        <w:rPr>
          <w:rFonts w:ascii="Arial" w:hAnsi="Arial" w:cs="Arial"/>
          <w:b/>
          <w:sz w:val="28"/>
          <w:szCs w:val="28"/>
        </w:rPr>
      </w:pPr>
    </w:p>
    <w:p w14:paraId="10F1F122" w14:textId="77777777" w:rsidR="00631BEE" w:rsidRPr="00280566" w:rsidRDefault="00631BEE" w:rsidP="00631BEE">
      <w:pPr>
        <w:jc w:val="center"/>
        <w:rPr>
          <w:rFonts w:ascii="Arial" w:hAnsi="Arial" w:cs="Arial"/>
          <w:b/>
          <w:sz w:val="28"/>
          <w:szCs w:val="28"/>
          <w:highlight w:val="yellow"/>
        </w:rPr>
      </w:pPr>
      <w:r w:rsidRPr="00280566">
        <w:rPr>
          <w:rFonts w:ascii="Arial" w:hAnsi="Arial" w:cs="Arial"/>
          <w:b/>
          <w:sz w:val="28"/>
          <w:szCs w:val="28"/>
          <w:highlight w:val="yellow"/>
        </w:rPr>
        <w:t>Item 51b</w:t>
      </w:r>
    </w:p>
    <w:p w14:paraId="10F1F123" w14:textId="77777777" w:rsidR="00631BEE" w:rsidRPr="00280566" w:rsidRDefault="00631BEE" w:rsidP="00631BEE">
      <w:pPr>
        <w:rPr>
          <w:rFonts w:ascii="Arial" w:hAnsi="Arial" w:cs="Arial"/>
          <w:b/>
          <w:sz w:val="28"/>
          <w:szCs w:val="28"/>
          <w:highlight w:val="yellow"/>
        </w:rPr>
      </w:pPr>
    </w:p>
    <w:p w14:paraId="10F1F124" w14:textId="77777777" w:rsidR="00631BEE" w:rsidRPr="00280566" w:rsidRDefault="00631BEE" w:rsidP="00631BEE">
      <w:pPr>
        <w:rPr>
          <w:rFonts w:ascii="Arial" w:hAnsi="Arial" w:cs="Arial"/>
          <w:sz w:val="22"/>
          <w:szCs w:val="22"/>
          <w:highlight w:val="yellow"/>
        </w:rPr>
      </w:pPr>
      <w:r w:rsidRPr="00280566">
        <w:rPr>
          <w:rFonts w:ascii="Arial" w:hAnsi="Arial" w:cs="Arial"/>
          <w:b/>
          <w:sz w:val="22"/>
          <w:szCs w:val="22"/>
          <w:highlight w:val="yellow"/>
          <w:u w:val="single"/>
        </w:rPr>
        <w:t>Look for</w:t>
      </w:r>
      <w:r w:rsidRPr="00280566">
        <w:rPr>
          <w:rFonts w:ascii="Arial" w:hAnsi="Arial" w:cs="Arial"/>
          <w:sz w:val="22"/>
          <w:szCs w:val="22"/>
          <w:highlight w:val="yellow"/>
        </w:rPr>
        <w:t>:  Conference Summary/Action Notice</w:t>
      </w:r>
    </w:p>
    <w:p w14:paraId="10F1F125" w14:textId="77777777" w:rsidR="00631BEE" w:rsidRPr="00280566" w:rsidRDefault="00631BEE" w:rsidP="00631BEE">
      <w:pPr>
        <w:rPr>
          <w:rFonts w:ascii="Arial" w:hAnsi="Arial" w:cs="Arial"/>
          <w:b/>
          <w:sz w:val="22"/>
          <w:szCs w:val="22"/>
          <w:highlight w:val="yellow"/>
          <w:u w:val="single"/>
        </w:rPr>
      </w:pPr>
    </w:p>
    <w:p w14:paraId="10F1F126" w14:textId="77777777" w:rsidR="00631BEE" w:rsidRPr="00280566" w:rsidRDefault="00631BEE" w:rsidP="00631BEE">
      <w:pPr>
        <w:rPr>
          <w:rFonts w:ascii="Arial" w:hAnsi="Arial" w:cs="Arial"/>
          <w:sz w:val="22"/>
          <w:szCs w:val="22"/>
          <w:highlight w:val="yellow"/>
        </w:rPr>
      </w:pPr>
      <w:r w:rsidRPr="00280566">
        <w:rPr>
          <w:rFonts w:ascii="Arial" w:hAnsi="Arial" w:cs="Arial"/>
          <w:b/>
          <w:sz w:val="22"/>
          <w:szCs w:val="22"/>
          <w:highlight w:val="yellow"/>
          <w:u w:val="single"/>
        </w:rPr>
        <w:t>Directions</w:t>
      </w:r>
      <w:r w:rsidRPr="00280566">
        <w:rPr>
          <w:rFonts w:ascii="Arial" w:hAnsi="Arial" w:cs="Arial"/>
          <w:sz w:val="22"/>
          <w:szCs w:val="22"/>
          <w:highlight w:val="yellow"/>
        </w:rPr>
        <w:t xml:space="preserve">:  </w:t>
      </w:r>
    </w:p>
    <w:p w14:paraId="10F1F127" w14:textId="77777777" w:rsidR="00631BEE" w:rsidRPr="00280566" w:rsidRDefault="00631BEE" w:rsidP="00631BEE">
      <w:pPr>
        <w:numPr>
          <w:ilvl w:val="0"/>
          <w:numId w:val="31"/>
        </w:numPr>
        <w:rPr>
          <w:rFonts w:ascii="Arial" w:hAnsi="Arial" w:cs="Arial"/>
          <w:sz w:val="22"/>
          <w:szCs w:val="22"/>
          <w:highlight w:val="yellow"/>
        </w:rPr>
      </w:pPr>
      <w:r w:rsidRPr="00280566">
        <w:rPr>
          <w:rFonts w:ascii="Arial" w:hAnsi="Arial" w:cs="Arial"/>
          <w:sz w:val="22"/>
          <w:szCs w:val="22"/>
          <w:highlight w:val="yellow"/>
        </w:rPr>
        <w:t xml:space="preserve">Mark “YES” if documentation shows that the child and the parent(s) were informed of the student’s graduation from high school prior to graduation.  </w:t>
      </w:r>
    </w:p>
    <w:p w14:paraId="10F1F128" w14:textId="77777777" w:rsidR="00631BEE" w:rsidRPr="00280566" w:rsidRDefault="00631BEE" w:rsidP="00631BEE">
      <w:pPr>
        <w:pStyle w:val="ListParagraph"/>
        <w:numPr>
          <w:ilvl w:val="0"/>
          <w:numId w:val="31"/>
        </w:numPr>
        <w:rPr>
          <w:rFonts w:ascii="Arial" w:hAnsi="Arial" w:cs="Arial"/>
          <w:sz w:val="22"/>
          <w:szCs w:val="22"/>
          <w:highlight w:val="yellow"/>
        </w:rPr>
      </w:pPr>
      <w:r w:rsidRPr="00280566">
        <w:rPr>
          <w:rFonts w:ascii="Arial" w:hAnsi="Arial" w:cs="Arial"/>
          <w:sz w:val="22"/>
          <w:szCs w:val="22"/>
          <w:highlight w:val="yellow"/>
        </w:rPr>
        <w:t>Mark “NO” if there is no documentation of pending graduation on the Conference Summary/Action Notice.</w:t>
      </w:r>
    </w:p>
    <w:p w14:paraId="10F1F129" w14:textId="77777777" w:rsidR="00631BEE" w:rsidRPr="00280566" w:rsidRDefault="00631BEE" w:rsidP="00631BEE">
      <w:pPr>
        <w:rPr>
          <w:rFonts w:ascii="Arial" w:hAnsi="Arial" w:cs="Arial"/>
          <w:sz w:val="22"/>
          <w:szCs w:val="22"/>
          <w:highlight w:val="yellow"/>
        </w:rPr>
      </w:pPr>
    </w:p>
    <w:p w14:paraId="10F1F12A" w14:textId="77777777" w:rsidR="00631BEE" w:rsidRPr="00280566" w:rsidRDefault="00631BEE" w:rsidP="00631BEE">
      <w:pPr>
        <w:rPr>
          <w:rFonts w:ascii="Arial" w:hAnsi="Arial" w:cs="Arial"/>
          <w:sz w:val="22"/>
          <w:szCs w:val="22"/>
          <w:highlight w:val="yellow"/>
        </w:rPr>
      </w:pPr>
      <w:r w:rsidRPr="00280566">
        <w:rPr>
          <w:rFonts w:ascii="Arial" w:hAnsi="Arial" w:cs="Arial"/>
          <w:b/>
          <w:sz w:val="22"/>
          <w:szCs w:val="22"/>
          <w:highlight w:val="yellow"/>
        </w:rPr>
        <w:t>Note</w:t>
      </w:r>
      <w:r w:rsidRPr="00280566">
        <w:rPr>
          <w:rFonts w:ascii="Arial" w:hAnsi="Arial" w:cs="Arial"/>
          <w:sz w:val="22"/>
          <w:szCs w:val="22"/>
          <w:highlight w:val="yellow"/>
        </w:rPr>
        <w:t>: Graduation from high school with a regular high school diploma constitutes a change in placement, requiring written prior notice in accordance with the requirements state and federal regulations (Conference Summary/Action Notice).</w:t>
      </w:r>
    </w:p>
    <w:p w14:paraId="10F1F12B" w14:textId="77777777" w:rsidR="00631BEE" w:rsidRPr="00280566" w:rsidRDefault="00631BEE" w:rsidP="00631BEE">
      <w:pPr>
        <w:rPr>
          <w:rFonts w:ascii="Arial" w:hAnsi="Arial" w:cs="Arial"/>
          <w:sz w:val="22"/>
          <w:szCs w:val="22"/>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8"/>
        <w:gridCol w:w="720"/>
        <w:gridCol w:w="720"/>
        <w:gridCol w:w="684"/>
      </w:tblGrid>
      <w:tr w:rsidR="00631BEE" w:rsidRPr="00280566" w14:paraId="10F1F130" w14:textId="77777777" w:rsidTr="00542EE3">
        <w:tc>
          <w:tcPr>
            <w:tcW w:w="8028" w:type="dxa"/>
          </w:tcPr>
          <w:p w14:paraId="10F1F12C" w14:textId="77777777" w:rsidR="00631BEE" w:rsidRPr="00280566" w:rsidRDefault="00631BEE" w:rsidP="00542EE3">
            <w:pPr>
              <w:rPr>
                <w:rFonts w:ascii="Arial" w:hAnsi="Arial" w:cs="Arial"/>
                <w:b/>
                <w:sz w:val="22"/>
                <w:szCs w:val="22"/>
                <w:highlight w:val="yellow"/>
              </w:rPr>
            </w:pPr>
          </w:p>
        </w:tc>
        <w:tc>
          <w:tcPr>
            <w:tcW w:w="720" w:type="dxa"/>
          </w:tcPr>
          <w:p w14:paraId="10F1F12D" w14:textId="77777777" w:rsidR="00631BEE" w:rsidRPr="00280566" w:rsidRDefault="00631BEE" w:rsidP="00542EE3">
            <w:pPr>
              <w:jc w:val="center"/>
              <w:rPr>
                <w:rFonts w:ascii="Arial" w:hAnsi="Arial" w:cs="Arial"/>
                <w:b/>
                <w:sz w:val="22"/>
                <w:szCs w:val="22"/>
                <w:highlight w:val="yellow"/>
              </w:rPr>
            </w:pPr>
            <w:r w:rsidRPr="00280566">
              <w:rPr>
                <w:rFonts w:ascii="Arial" w:hAnsi="Arial" w:cs="Arial"/>
                <w:b/>
                <w:sz w:val="22"/>
                <w:szCs w:val="22"/>
                <w:highlight w:val="yellow"/>
              </w:rPr>
              <w:t>Yes</w:t>
            </w:r>
          </w:p>
        </w:tc>
        <w:tc>
          <w:tcPr>
            <w:tcW w:w="720" w:type="dxa"/>
          </w:tcPr>
          <w:p w14:paraId="10F1F12E" w14:textId="77777777" w:rsidR="00631BEE" w:rsidRPr="00280566" w:rsidRDefault="00631BEE" w:rsidP="00542EE3">
            <w:pPr>
              <w:jc w:val="center"/>
              <w:rPr>
                <w:rFonts w:ascii="Arial" w:hAnsi="Arial" w:cs="Arial"/>
                <w:b/>
                <w:sz w:val="22"/>
                <w:szCs w:val="22"/>
                <w:highlight w:val="yellow"/>
              </w:rPr>
            </w:pPr>
            <w:r w:rsidRPr="00280566">
              <w:rPr>
                <w:rFonts w:ascii="Arial" w:hAnsi="Arial" w:cs="Arial"/>
                <w:b/>
                <w:sz w:val="22"/>
                <w:szCs w:val="22"/>
                <w:highlight w:val="yellow"/>
              </w:rPr>
              <w:t>No</w:t>
            </w:r>
          </w:p>
        </w:tc>
        <w:tc>
          <w:tcPr>
            <w:tcW w:w="684" w:type="dxa"/>
          </w:tcPr>
          <w:p w14:paraId="10F1F12F" w14:textId="77777777" w:rsidR="00631BEE" w:rsidRPr="00280566" w:rsidRDefault="00631BEE" w:rsidP="00542EE3">
            <w:pPr>
              <w:jc w:val="center"/>
              <w:rPr>
                <w:rFonts w:ascii="Arial" w:hAnsi="Arial" w:cs="Arial"/>
                <w:b/>
                <w:sz w:val="22"/>
                <w:szCs w:val="22"/>
                <w:highlight w:val="yellow"/>
              </w:rPr>
            </w:pPr>
            <w:r w:rsidRPr="00280566">
              <w:rPr>
                <w:rFonts w:ascii="Arial" w:hAnsi="Arial" w:cs="Arial"/>
                <w:b/>
                <w:sz w:val="22"/>
                <w:szCs w:val="22"/>
                <w:highlight w:val="yellow"/>
              </w:rPr>
              <w:t>NA</w:t>
            </w:r>
          </w:p>
        </w:tc>
      </w:tr>
      <w:tr w:rsidR="00631BEE" w:rsidRPr="00280566" w14:paraId="10F1F135" w14:textId="77777777" w:rsidTr="00542EE3">
        <w:trPr>
          <w:trHeight w:val="445"/>
        </w:trPr>
        <w:tc>
          <w:tcPr>
            <w:tcW w:w="8028" w:type="dxa"/>
          </w:tcPr>
          <w:p w14:paraId="10F1F131" w14:textId="77777777" w:rsidR="00631BEE" w:rsidRPr="00280566" w:rsidRDefault="00631BEE" w:rsidP="00542EE3">
            <w:pPr>
              <w:rPr>
                <w:rFonts w:ascii="Arial" w:hAnsi="Arial" w:cs="Arial"/>
                <w:sz w:val="22"/>
                <w:szCs w:val="22"/>
                <w:highlight w:val="yellow"/>
              </w:rPr>
            </w:pPr>
            <w:r w:rsidRPr="00280566">
              <w:rPr>
                <w:rFonts w:ascii="Arial" w:hAnsi="Arial" w:cs="Arial"/>
                <w:sz w:val="22"/>
                <w:szCs w:val="22"/>
                <w:highlight w:val="yellow"/>
              </w:rPr>
              <w:t>51. The Conference Summary/Action Notice includes documentation of prior notice for the student if graduating from high school with a regular high school diploma (graduation constitutes a change in placement).</w:t>
            </w:r>
          </w:p>
        </w:tc>
        <w:tc>
          <w:tcPr>
            <w:tcW w:w="720" w:type="dxa"/>
          </w:tcPr>
          <w:p w14:paraId="10F1F132" w14:textId="77777777" w:rsidR="00631BEE" w:rsidRPr="00280566" w:rsidRDefault="00631BEE" w:rsidP="00542EE3">
            <w:pPr>
              <w:rPr>
                <w:rFonts w:ascii="Arial" w:hAnsi="Arial" w:cs="Arial"/>
                <w:sz w:val="20"/>
                <w:highlight w:val="yellow"/>
              </w:rPr>
            </w:pPr>
          </w:p>
        </w:tc>
        <w:tc>
          <w:tcPr>
            <w:tcW w:w="720" w:type="dxa"/>
          </w:tcPr>
          <w:p w14:paraId="10F1F133" w14:textId="77777777" w:rsidR="00631BEE" w:rsidRPr="00280566" w:rsidRDefault="00631BEE" w:rsidP="00542EE3">
            <w:pPr>
              <w:rPr>
                <w:rFonts w:ascii="Arial" w:hAnsi="Arial" w:cs="Arial"/>
                <w:sz w:val="22"/>
                <w:szCs w:val="22"/>
                <w:highlight w:val="yellow"/>
              </w:rPr>
            </w:pPr>
          </w:p>
        </w:tc>
        <w:tc>
          <w:tcPr>
            <w:tcW w:w="684" w:type="dxa"/>
            <w:tcBorders>
              <w:bottom w:val="single" w:sz="4" w:space="0" w:color="000000"/>
            </w:tcBorders>
          </w:tcPr>
          <w:p w14:paraId="10F1F134" w14:textId="77777777" w:rsidR="00631BEE" w:rsidRPr="00280566" w:rsidRDefault="00631BEE" w:rsidP="00542EE3">
            <w:pPr>
              <w:rPr>
                <w:rFonts w:ascii="Arial" w:hAnsi="Arial" w:cs="Arial"/>
                <w:sz w:val="22"/>
                <w:szCs w:val="22"/>
                <w:highlight w:val="yellow"/>
              </w:rPr>
            </w:pPr>
          </w:p>
        </w:tc>
      </w:tr>
    </w:tbl>
    <w:p w14:paraId="10F1F136" w14:textId="77777777" w:rsidR="00631BEE" w:rsidRPr="00280566" w:rsidRDefault="00631BEE" w:rsidP="00631BEE">
      <w:pPr>
        <w:rPr>
          <w:rFonts w:ascii="Arial" w:hAnsi="Arial" w:cs="Arial"/>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13B" w14:textId="77777777" w:rsidTr="00542EE3">
        <w:tc>
          <w:tcPr>
            <w:tcW w:w="10152" w:type="dxa"/>
          </w:tcPr>
          <w:p w14:paraId="10F1F137"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highlight w:val="yellow"/>
              </w:rPr>
              <w:t>Comments:</w:t>
            </w:r>
          </w:p>
          <w:p w14:paraId="10F1F138" w14:textId="77777777" w:rsidR="00631BEE" w:rsidRPr="00280566" w:rsidRDefault="00631BEE" w:rsidP="00542EE3">
            <w:pPr>
              <w:tabs>
                <w:tab w:val="left" w:pos="360"/>
              </w:tabs>
              <w:rPr>
                <w:rFonts w:ascii="Arial" w:hAnsi="Arial" w:cs="Arial"/>
                <w:sz w:val="22"/>
                <w:szCs w:val="22"/>
              </w:rPr>
            </w:pPr>
          </w:p>
          <w:p w14:paraId="10F1F139" w14:textId="77777777" w:rsidR="00631BEE" w:rsidRPr="00280566" w:rsidRDefault="00631BEE" w:rsidP="00542EE3">
            <w:pPr>
              <w:tabs>
                <w:tab w:val="left" w:pos="360"/>
              </w:tabs>
              <w:rPr>
                <w:rFonts w:ascii="Arial" w:hAnsi="Arial" w:cs="Arial"/>
                <w:sz w:val="22"/>
                <w:szCs w:val="22"/>
              </w:rPr>
            </w:pPr>
          </w:p>
          <w:p w14:paraId="10F1F13A" w14:textId="77777777" w:rsidR="00631BEE" w:rsidRPr="00280566" w:rsidRDefault="00631BEE" w:rsidP="00542EE3">
            <w:pPr>
              <w:tabs>
                <w:tab w:val="left" w:pos="360"/>
              </w:tabs>
              <w:rPr>
                <w:rFonts w:ascii="Arial" w:hAnsi="Arial" w:cs="Arial"/>
                <w:sz w:val="22"/>
                <w:szCs w:val="22"/>
              </w:rPr>
            </w:pPr>
          </w:p>
        </w:tc>
      </w:tr>
    </w:tbl>
    <w:p w14:paraId="10F1F13C" w14:textId="77777777" w:rsidR="00631BEE" w:rsidRPr="00280566" w:rsidRDefault="00631BEE" w:rsidP="00631BEE">
      <w:pPr>
        <w:jc w:val="center"/>
        <w:rPr>
          <w:rFonts w:ascii="Arial" w:hAnsi="Arial" w:cs="Arial"/>
          <w:b/>
          <w:sz w:val="28"/>
          <w:szCs w:val="28"/>
        </w:rPr>
      </w:pPr>
    </w:p>
    <w:p w14:paraId="10F1F13D" w14:textId="77777777" w:rsidR="00631BEE" w:rsidRPr="00280566" w:rsidRDefault="00631BEE" w:rsidP="00631BEE">
      <w:pPr>
        <w:jc w:val="center"/>
        <w:rPr>
          <w:rFonts w:ascii="Arial" w:hAnsi="Arial" w:cs="Arial"/>
          <w:b/>
          <w:sz w:val="28"/>
          <w:szCs w:val="28"/>
        </w:rPr>
      </w:pPr>
      <w:bookmarkStart w:id="20" w:name="PlacementDeterminiations"/>
      <w:r w:rsidRPr="00280566">
        <w:rPr>
          <w:rFonts w:ascii="Arial" w:hAnsi="Arial" w:cs="Arial"/>
          <w:b/>
          <w:sz w:val="28"/>
          <w:szCs w:val="28"/>
        </w:rPr>
        <w:t xml:space="preserve">Placement Determinations </w:t>
      </w:r>
      <w:bookmarkEnd w:id="20"/>
      <w:r w:rsidRPr="00280566">
        <w:rPr>
          <w:rFonts w:ascii="Arial" w:hAnsi="Arial" w:cs="Arial"/>
          <w:b/>
          <w:sz w:val="28"/>
          <w:szCs w:val="28"/>
        </w:rPr>
        <w:t>- 707 KAR 1:350, Section 1</w:t>
      </w:r>
    </w:p>
    <w:p w14:paraId="10F1F13E" w14:textId="77777777" w:rsidR="00631BEE" w:rsidRPr="00280566" w:rsidRDefault="00631BEE" w:rsidP="00631BEE">
      <w:pPr>
        <w:jc w:val="center"/>
        <w:rPr>
          <w:rFonts w:ascii="Arial" w:hAnsi="Arial" w:cs="Arial"/>
          <w:b/>
          <w:sz w:val="22"/>
          <w:szCs w:val="22"/>
        </w:rPr>
      </w:pPr>
    </w:p>
    <w:p w14:paraId="10F1F13F"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52</w:t>
      </w:r>
    </w:p>
    <w:p w14:paraId="10F1F140" w14:textId="77777777" w:rsidR="00631BEE" w:rsidRPr="00280566" w:rsidRDefault="00631BEE" w:rsidP="00631BEE">
      <w:pPr>
        <w:rPr>
          <w:rFonts w:ascii="Arial" w:hAnsi="Arial" w:cs="Arial"/>
          <w:sz w:val="22"/>
          <w:szCs w:val="22"/>
        </w:rPr>
      </w:pPr>
    </w:p>
    <w:p w14:paraId="10F1F141"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Conference Summary/Action Notice.</w:t>
      </w:r>
    </w:p>
    <w:p w14:paraId="10F1F142" w14:textId="77777777" w:rsidR="00631BEE" w:rsidRPr="00280566" w:rsidRDefault="00631BEE" w:rsidP="00631BEE">
      <w:pPr>
        <w:rPr>
          <w:rFonts w:ascii="Arial" w:hAnsi="Arial" w:cs="Arial"/>
          <w:sz w:val="22"/>
          <w:szCs w:val="22"/>
        </w:rPr>
      </w:pPr>
    </w:p>
    <w:p w14:paraId="10F1F143"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i/>
          <w:sz w:val="22"/>
          <w:szCs w:val="22"/>
        </w:rPr>
        <w:t>:</w:t>
      </w:r>
      <w:r w:rsidRPr="00280566">
        <w:rPr>
          <w:rFonts w:ascii="Arial" w:hAnsi="Arial" w:cs="Arial"/>
          <w:sz w:val="22"/>
          <w:szCs w:val="22"/>
        </w:rPr>
        <w:t xml:space="preserve">  </w:t>
      </w:r>
    </w:p>
    <w:p w14:paraId="10F1F144" w14:textId="77777777" w:rsidR="00631BEE" w:rsidRPr="00280566" w:rsidRDefault="00631BEE" w:rsidP="00631BEE">
      <w:pPr>
        <w:numPr>
          <w:ilvl w:val="0"/>
          <w:numId w:val="18"/>
        </w:numPr>
        <w:rPr>
          <w:rFonts w:ascii="Arial" w:hAnsi="Arial" w:cs="Arial"/>
          <w:sz w:val="22"/>
          <w:szCs w:val="22"/>
        </w:rPr>
      </w:pPr>
      <w:r w:rsidRPr="00280566">
        <w:rPr>
          <w:rFonts w:ascii="Arial" w:hAnsi="Arial" w:cs="Arial"/>
          <w:sz w:val="22"/>
          <w:szCs w:val="22"/>
        </w:rPr>
        <w:t xml:space="preserve">Mark “YES” if the box is checked indicating the placement has no potential harmful effects on the child or on the quality of services that he needs ; OR </w:t>
      </w:r>
    </w:p>
    <w:p w14:paraId="10F1F145" w14:textId="77777777" w:rsidR="00631BEE" w:rsidRPr="00280566" w:rsidRDefault="00631BEE" w:rsidP="00631BEE">
      <w:pPr>
        <w:numPr>
          <w:ilvl w:val="0"/>
          <w:numId w:val="18"/>
        </w:numPr>
        <w:rPr>
          <w:rFonts w:ascii="Arial" w:hAnsi="Arial" w:cs="Arial"/>
          <w:sz w:val="22"/>
          <w:szCs w:val="22"/>
        </w:rPr>
      </w:pPr>
      <w:r w:rsidRPr="00280566">
        <w:rPr>
          <w:rFonts w:ascii="Arial" w:hAnsi="Arial" w:cs="Arial"/>
          <w:sz w:val="22"/>
          <w:szCs w:val="22"/>
        </w:rPr>
        <w:t>If potentially harmful effects of the placement are identified and modifications to compensate are outlined.</w:t>
      </w:r>
    </w:p>
    <w:p w14:paraId="10F1F146" w14:textId="77777777" w:rsidR="00631BEE" w:rsidRPr="00280566" w:rsidRDefault="00631BEE" w:rsidP="00631BEE">
      <w:pPr>
        <w:numPr>
          <w:ilvl w:val="0"/>
          <w:numId w:val="18"/>
        </w:numPr>
        <w:rPr>
          <w:rFonts w:ascii="Arial" w:hAnsi="Arial" w:cs="Arial"/>
          <w:sz w:val="22"/>
          <w:szCs w:val="22"/>
        </w:rPr>
      </w:pPr>
      <w:r w:rsidRPr="00280566">
        <w:rPr>
          <w:rFonts w:ascii="Arial" w:hAnsi="Arial" w:cs="Arial"/>
          <w:sz w:val="22"/>
          <w:szCs w:val="22"/>
        </w:rPr>
        <w:t>Mark “NA” if placement was not an action proposed/refused during the ARC meeting.</w:t>
      </w:r>
    </w:p>
    <w:p w14:paraId="10F1F147"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F14C" w14:textId="77777777" w:rsidTr="00542EE3">
        <w:tc>
          <w:tcPr>
            <w:tcW w:w="7488" w:type="dxa"/>
          </w:tcPr>
          <w:p w14:paraId="10F1F148" w14:textId="77777777" w:rsidR="00631BEE" w:rsidRPr="00280566" w:rsidRDefault="00631BEE" w:rsidP="00542EE3">
            <w:pPr>
              <w:rPr>
                <w:rFonts w:ascii="Arial" w:hAnsi="Arial" w:cs="Arial"/>
                <w:b/>
                <w:sz w:val="22"/>
                <w:szCs w:val="22"/>
              </w:rPr>
            </w:pPr>
          </w:p>
        </w:tc>
        <w:tc>
          <w:tcPr>
            <w:tcW w:w="900" w:type="dxa"/>
          </w:tcPr>
          <w:p w14:paraId="10F1F14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14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14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151" w14:textId="77777777" w:rsidTr="00542EE3">
        <w:trPr>
          <w:trHeight w:val="593"/>
        </w:trPr>
        <w:tc>
          <w:tcPr>
            <w:tcW w:w="7488" w:type="dxa"/>
          </w:tcPr>
          <w:p w14:paraId="10F1F14D" w14:textId="77777777" w:rsidR="00631BEE" w:rsidRPr="00280566" w:rsidRDefault="00631BEE" w:rsidP="00542EE3">
            <w:pPr>
              <w:rPr>
                <w:rFonts w:ascii="Arial" w:hAnsi="Arial" w:cs="Arial"/>
                <w:strike/>
                <w:sz w:val="22"/>
                <w:szCs w:val="22"/>
              </w:rPr>
            </w:pPr>
            <w:r w:rsidRPr="00280566">
              <w:rPr>
                <w:rFonts w:ascii="Arial" w:hAnsi="Arial" w:cs="Arial"/>
                <w:sz w:val="22"/>
                <w:szCs w:val="22"/>
              </w:rPr>
              <w:t>52. The ARC considered potentially harmful effects of the placement on the child or the quality of services.</w:t>
            </w:r>
          </w:p>
        </w:tc>
        <w:tc>
          <w:tcPr>
            <w:tcW w:w="900" w:type="dxa"/>
          </w:tcPr>
          <w:p w14:paraId="10F1F14E" w14:textId="77777777" w:rsidR="00631BEE" w:rsidRPr="00280566" w:rsidRDefault="00631BEE" w:rsidP="00542EE3">
            <w:pPr>
              <w:rPr>
                <w:rFonts w:ascii="Arial" w:hAnsi="Arial" w:cs="Arial"/>
                <w:sz w:val="20"/>
              </w:rPr>
            </w:pPr>
          </w:p>
        </w:tc>
        <w:tc>
          <w:tcPr>
            <w:tcW w:w="900" w:type="dxa"/>
          </w:tcPr>
          <w:p w14:paraId="10F1F14F"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F150" w14:textId="77777777" w:rsidR="00631BEE" w:rsidRPr="00280566" w:rsidRDefault="00631BEE" w:rsidP="00542EE3">
            <w:pPr>
              <w:rPr>
                <w:rFonts w:ascii="Arial" w:hAnsi="Arial" w:cs="Arial"/>
                <w:sz w:val="22"/>
                <w:szCs w:val="22"/>
              </w:rPr>
            </w:pPr>
          </w:p>
        </w:tc>
      </w:tr>
    </w:tbl>
    <w:p w14:paraId="10F1F152"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157" w14:textId="77777777" w:rsidTr="00542EE3">
        <w:tc>
          <w:tcPr>
            <w:tcW w:w="10152" w:type="dxa"/>
          </w:tcPr>
          <w:p w14:paraId="10F1F153"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154" w14:textId="77777777" w:rsidR="00631BEE" w:rsidRPr="00280566" w:rsidRDefault="00631BEE" w:rsidP="00542EE3">
            <w:pPr>
              <w:tabs>
                <w:tab w:val="left" w:pos="360"/>
              </w:tabs>
              <w:rPr>
                <w:rFonts w:ascii="Arial" w:hAnsi="Arial" w:cs="Arial"/>
                <w:sz w:val="22"/>
                <w:szCs w:val="22"/>
              </w:rPr>
            </w:pPr>
          </w:p>
          <w:p w14:paraId="10F1F155" w14:textId="77777777" w:rsidR="00631BEE" w:rsidRPr="00280566" w:rsidRDefault="00631BEE" w:rsidP="00542EE3">
            <w:pPr>
              <w:tabs>
                <w:tab w:val="left" w:pos="360"/>
              </w:tabs>
              <w:rPr>
                <w:rFonts w:ascii="Arial" w:hAnsi="Arial" w:cs="Arial"/>
                <w:sz w:val="22"/>
                <w:szCs w:val="22"/>
              </w:rPr>
            </w:pPr>
          </w:p>
          <w:p w14:paraId="10F1F156" w14:textId="77777777" w:rsidR="00631BEE" w:rsidRPr="00280566" w:rsidRDefault="00631BEE" w:rsidP="00542EE3">
            <w:pPr>
              <w:tabs>
                <w:tab w:val="left" w:pos="360"/>
              </w:tabs>
              <w:rPr>
                <w:rFonts w:ascii="Arial" w:hAnsi="Arial" w:cs="Arial"/>
                <w:sz w:val="22"/>
                <w:szCs w:val="22"/>
              </w:rPr>
            </w:pPr>
          </w:p>
        </w:tc>
      </w:tr>
    </w:tbl>
    <w:p w14:paraId="10F1F158" w14:textId="77777777" w:rsidR="00631BEE" w:rsidRDefault="00631BEE" w:rsidP="00631BEE">
      <w:pPr>
        <w:rPr>
          <w:rFonts w:ascii="Arial" w:hAnsi="Arial" w:cs="Arial"/>
          <w:sz w:val="22"/>
          <w:szCs w:val="22"/>
        </w:rPr>
      </w:pPr>
    </w:p>
    <w:p w14:paraId="10F1F159" w14:textId="77777777" w:rsidR="00CA17BB" w:rsidRPr="00280566" w:rsidRDefault="00CA17BB" w:rsidP="00631BEE">
      <w:pPr>
        <w:rPr>
          <w:rFonts w:ascii="Arial" w:hAnsi="Arial" w:cs="Arial"/>
          <w:sz w:val="22"/>
          <w:szCs w:val="22"/>
        </w:rPr>
      </w:pPr>
    </w:p>
    <w:p w14:paraId="10F1F15A"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53</w:t>
      </w:r>
    </w:p>
    <w:p w14:paraId="10F1F15B" w14:textId="77777777" w:rsidR="00631BEE" w:rsidRPr="00280566" w:rsidRDefault="00631BEE" w:rsidP="00631BEE">
      <w:pPr>
        <w:rPr>
          <w:rFonts w:ascii="Arial" w:hAnsi="Arial" w:cs="Arial"/>
          <w:sz w:val="22"/>
          <w:szCs w:val="22"/>
        </w:rPr>
      </w:pPr>
    </w:p>
    <w:p w14:paraId="10F1F15C"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Conference Summary/Action Notice form.</w:t>
      </w:r>
    </w:p>
    <w:p w14:paraId="10F1F15D" w14:textId="77777777" w:rsidR="00631BEE" w:rsidRPr="00280566" w:rsidRDefault="00631BEE" w:rsidP="00631BEE">
      <w:pPr>
        <w:rPr>
          <w:rFonts w:ascii="Arial" w:hAnsi="Arial" w:cs="Arial"/>
          <w:sz w:val="22"/>
          <w:szCs w:val="22"/>
        </w:rPr>
      </w:pPr>
    </w:p>
    <w:p w14:paraId="10F1F15E"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i/>
          <w:sz w:val="22"/>
          <w:szCs w:val="22"/>
        </w:rPr>
        <w:t>:</w:t>
      </w:r>
      <w:r w:rsidRPr="00280566">
        <w:rPr>
          <w:rFonts w:ascii="Arial" w:hAnsi="Arial" w:cs="Arial"/>
          <w:sz w:val="22"/>
          <w:szCs w:val="22"/>
        </w:rPr>
        <w:t xml:space="preserve">  </w:t>
      </w:r>
    </w:p>
    <w:p w14:paraId="10F1F15F" w14:textId="77777777" w:rsidR="00631BEE" w:rsidRPr="00280566" w:rsidRDefault="00631BEE" w:rsidP="00631BEE">
      <w:pPr>
        <w:numPr>
          <w:ilvl w:val="0"/>
          <w:numId w:val="18"/>
        </w:numPr>
        <w:rPr>
          <w:rFonts w:ascii="Arial" w:hAnsi="Arial" w:cs="Arial"/>
          <w:sz w:val="22"/>
          <w:szCs w:val="22"/>
        </w:rPr>
      </w:pPr>
      <w:r w:rsidRPr="00280566">
        <w:rPr>
          <w:rFonts w:ascii="Arial" w:hAnsi="Arial" w:cs="Arial"/>
          <w:sz w:val="22"/>
          <w:szCs w:val="22"/>
        </w:rPr>
        <w:t xml:space="preserve">Mark “YES” if documentation shows that the ARC considered the regular educational environment as the first placement option for the child and reasons for removal.  </w:t>
      </w:r>
    </w:p>
    <w:p w14:paraId="10F1F160" w14:textId="77777777" w:rsidR="00631BEE" w:rsidRPr="00280566" w:rsidRDefault="00631BEE" w:rsidP="00631BEE">
      <w:pPr>
        <w:numPr>
          <w:ilvl w:val="0"/>
          <w:numId w:val="18"/>
        </w:numPr>
        <w:rPr>
          <w:rFonts w:ascii="Arial" w:hAnsi="Arial" w:cs="Arial"/>
          <w:sz w:val="22"/>
          <w:szCs w:val="22"/>
        </w:rPr>
      </w:pPr>
      <w:r w:rsidRPr="00280566">
        <w:rPr>
          <w:rFonts w:ascii="Arial" w:hAnsi="Arial" w:cs="Arial"/>
          <w:sz w:val="22"/>
          <w:szCs w:val="22"/>
        </w:rPr>
        <w:t>Mark “NA” if placement was not an action proposed/refused during the ARC meeting.</w:t>
      </w:r>
    </w:p>
    <w:p w14:paraId="10F1F161" w14:textId="77777777" w:rsidR="00631BEE" w:rsidRPr="00280566" w:rsidRDefault="00631BEE" w:rsidP="00631BEE">
      <w:pPr>
        <w:rPr>
          <w:rFonts w:ascii="Arial" w:hAnsi="Arial" w:cs="Arial"/>
          <w:iCs/>
          <w:sz w:val="22"/>
          <w:szCs w:val="22"/>
        </w:rPr>
      </w:pPr>
    </w:p>
    <w:p w14:paraId="10F1F162" w14:textId="77777777" w:rsidR="00631BEE" w:rsidRPr="00280566" w:rsidRDefault="00631BEE" w:rsidP="00631BEE">
      <w:pPr>
        <w:rPr>
          <w:rFonts w:ascii="Arial" w:hAnsi="Arial" w:cs="Arial"/>
          <w:iCs/>
          <w:sz w:val="22"/>
          <w:szCs w:val="22"/>
        </w:rPr>
      </w:pPr>
      <w:r w:rsidRPr="00280566">
        <w:rPr>
          <w:rFonts w:ascii="Arial" w:hAnsi="Arial" w:cs="Arial"/>
          <w:b/>
          <w:iCs/>
          <w:sz w:val="22"/>
          <w:szCs w:val="22"/>
        </w:rPr>
        <w:t>Notes</w:t>
      </w:r>
      <w:r w:rsidRPr="00280566">
        <w:rPr>
          <w:rFonts w:ascii="Arial" w:hAnsi="Arial" w:cs="Arial"/>
          <w:iCs/>
          <w:sz w:val="22"/>
          <w:szCs w:val="22"/>
        </w:rPr>
        <w:t xml:space="preserve">: </w:t>
      </w:r>
    </w:p>
    <w:p w14:paraId="10F1F163" w14:textId="77777777" w:rsidR="00631BEE" w:rsidRPr="00280566" w:rsidRDefault="00631BEE" w:rsidP="00631BEE">
      <w:pPr>
        <w:pStyle w:val="ListParagraph"/>
        <w:numPr>
          <w:ilvl w:val="0"/>
          <w:numId w:val="82"/>
        </w:numPr>
        <w:rPr>
          <w:rFonts w:ascii="Arial" w:hAnsi="Arial" w:cs="Arial"/>
          <w:sz w:val="22"/>
          <w:szCs w:val="22"/>
        </w:rPr>
      </w:pPr>
      <w:r w:rsidRPr="00280566">
        <w:rPr>
          <w:rFonts w:ascii="Arial" w:hAnsi="Arial" w:cs="Arial"/>
          <w:iCs/>
          <w:sz w:val="22"/>
          <w:szCs w:val="22"/>
        </w:rPr>
        <w:t>If a</w:t>
      </w:r>
      <w:r w:rsidRPr="00280566">
        <w:rPr>
          <w:rFonts w:ascii="Arial" w:hAnsi="Arial" w:cs="Arial"/>
          <w:sz w:val="22"/>
          <w:szCs w:val="22"/>
        </w:rPr>
        <w:t xml:space="preserve">fter first considering provision of services within the regular educational environment setting, a more restrictive setting is selected, </w:t>
      </w:r>
      <w:r w:rsidRPr="00280566">
        <w:rPr>
          <w:rFonts w:ascii="Arial" w:hAnsi="Arial" w:cs="Arial"/>
          <w:b/>
          <w:sz w:val="22"/>
          <w:szCs w:val="22"/>
        </w:rPr>
        <w:t>there must be a statement given for the reason services cannot be provided in the regular educational environment</w:t>
      </w:r>
      <w:r w:rsidRPr="00280566">
        <w:rPr>
          <w:rFonts w:ascii="Arial" w:hAnsi="Arial" w:cs="Arial"/>
          <w:sz w:val="22"/>
          <w:szCs w:val="22"/>
        </w:rPr>
        <w:t xml:space="preserve">.  Explanation may include information about pacing needs, needed supports in or outside of the regular educational environment.  Reasons cannot be based on costs, staffing, administrative convenience, or time factors.  </w:t>
      </w:r>
    </w:p>
    <w:p w14:paraId="10F1F164" w14:textId="77777777" w:rsidR="00631BEE" w:rsidRPr="00280566" w:rsidRDefault="00631BEE" w:rsidP="00631BEE">
      <w:pPr>
        <w:pStyle w:val="ListParagraph"/>
        <w:numPr>
          <w:ilvl w:val="0"/>
          <w:numId w:val="82"/>
        </w:numPr>
        <w:rPr>
          <w:rFonts w:ascii="Arial" w:hAnsi="Arial" w:cs="Arial"/>
          <w:sz w:val="22"/>
          <w:szCs w:val="22"/>
          <w:highlight w:val="yellow"/>
        </w:rPr>
      </w:pPr>
      <w:r w:rsidRPr="00280566">
        <w:rPr>
          <w:rFonts w:ascii="Arial" w:hAnsi="Arial" w:cs="Arial"/>
          <w:sz w:val="22"/>
          <w:szCs w:val="22"/>
          <w:highlight w:val="yellow"/>
        </w:rPr>
        <w:t xml:space="preserve">Any placement decisions, including those related to transition services (including work placement), must be based on LRE requirements. When an ARC includes a work placement as part of the student’s transition services, the ARC must consider, and include in the IEP, as appropriate, any supplementary aids and services needed to enable the student to participate with other students with disabilities and nondisabled students in the work placement described in the IEP. (OSEP policy letter, June 22, 2012 to Disability Rights Wisconsin Managing Attorney Spitzer-Resnick, Swedeen, and Pugh </w:t>
      </w:r>
      <w:hyperlink r:id="rId20" w:history="1">
        <w:r w:rsidRPr="00280566">
          <w:rPr>
            <w:rStyle w:val="Hyperlink"/>
            <w:rFonts w:ascii="Arial" w:hAnsi="Arial" w:cs="Arial"/>
            <w:sz w:val="22"/>
            <w:szCs w:val="22"/>
            <w:highlight w:val="yellow"/>
          </w:rPr>
          <w:t>http://www2.ed.gov/policy/speced/guid/idea/memosdcltrs/062212workplacelre2q2012.pdf</w:t>
        </w:r>
      </w:hyperlink>
      <w:r w:rsidRPr="00280566">
        <w:rPr>
          <w:rFonts w:ascii="Arial" w:hAnsi="Arial" w:cs="Arial"/>
          <w:sz w:val="22"/>
          <w:szCs w:val="22"/>
          <w:highlight w:val="yellow"/>
        </w:rPr>
        <w:t>)</w:t>
      </w:r>
    </w:p>
    <w:p w14:paraId="10F1F165" w14:textId="77777777" w:rsidR="00631BEE" w:rsidRPr="00280566" w:rsidRDefault="00631BEE" w:rsidP="00631BEE">
      <w:pPr>
        <w:rPr>
          <w:rFonts w:ascii="Arial" w:hAnsi="Arial" w:cs="Arial"/>
          <w:sz w:val="22"/>
          <w:szCs w:val="22"/>
        </w:rPr>
      </w:pPr>
    </w:p>
    <w:p w14:paraId="10F1F166" w14:textId="77777777" w:rsidR="00631BEE" w:rsidRPr="00280566" w:rsidRDefault="00631BEE" w:rsidP="00631BEE">
      <w:pPr>
        <w:rPr>
          <w:rFonts w:ascii="Arial" w:hAnsi="Arial" w:cs="Arial"/>
          <w:sz w:val="22"/>
          <w:szCs w:val="22"/>
        </w:rPr>
      </w:pPr>
      <w:r w:rsidRPr="00280566">
        <w:rPr>
          <w:rFonts w:ascii="Arial" w:hAnsi="Arial" w:cs="Arial"/>
          <w:b/>
          <w:sz w:val="22"/>
          <w:szCs w:val="22"/>
        </w:rPr>
        <w:t>Example</w:t>
      </w:r>
      <w:r w:rsidRPr="00280566">
        <w:rPr>
          <w:rFonts w:ascii="Arial" w:hAnsi="Arial" w:cs="Arial"/>
          <w:sz w:val="22"/>
          <w:szCs w:val="22"/>
        </w:rPr>
        <w:t>: Even with supplementary aids and services, John cannot be successful in a regular education setting due to his need for intensive direct instruction and need for frequent repetition of content.</w:t>
      </w:r>
    </w:p>
    <w:p w14:paraId="10F1F167" w14:textId="77777777" w:rsidR="00631BEE" w:rsidRPr="00280566" w:rsidRDefault="00631BEE" w:rsidP="00631BE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F16C" w14:textId="77777777" w:rsidTr="00542EE3">
        <w:tc>
          <w:tcPr>
            <w:tcW w:w="7488" w:type="dxa"/>
          </w:tcPr>
          <w:p w14:paraId="10F1F168" w14:textId="77777777" w:rsidR="00631BEE" w:rsidRPr="00280566" w:rsidRDefault="00631BEE" w:rsidP="00542EE3">
            <w:pPr>
              <w:rPr>
                <w:rFonts w:ascii="Arial" w:hAnsi="Arial" w:cs="Arial"/>
                <w:b/>
                <w:sz w:val="22"/>
                <w:szCs w:val="22"/>
              </w:rPr>
            </w:pPr>
            <w:r w:rsidRPr="00280566">
              <w:rPr>
                <w:rFonts w:ascii="Arial" w:hAnsi="Arial" w:cs="Arial"/>
                <w:sz w:val="22"/>
                <w:szCs w:val="22"/>
              </w:rPr>
              <w:br w:type="page"/>
            </w:r>
          </w:p>
        </w:tc>
        <w:tc>
          <w:tcPr>
            <w:tcW w:w="900" w:type="dxa"/>
          </w:tcPr>
          <w:p w14:paraId="10F1F16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16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16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171" w14:textId="77777777" w:rsidTr="00542EE3">
        <w:trPr>
          <w:trHeight w:val="809"/>
        </w:trPr>
        <w:tc>
          <w:tcPr>
            <w:tcW w:w="7488" w:type="dxa"/>
          </w:tcPr>
          <w:p w14:paraId="10F1F16D" w14:textId="77777777" w:rsidR="00631BEE" w:rsidRPr="00280566" w:rsidRDefault="00631BEE" w:rsidP="00542EE3">
            <w:pPr>
              <w:rPr>
                <w:rFonts w:ascii="Arial" w:hAnsi="Arial" w:cs="Arial"/>
                <w:strike/>
                <w:sz w:val="22"/>
                <w:szCs w:val="22"/>
              </w:rPr>
            </w:pPr>
            <w:r w:rsidRPr="00280566">
              <w:rPr>
                <w:rFonts w:ascii="Arial" w:hAnsi="Arial" w:cs="Arial"/>
                <w:sz w:val="22"/>
                <w:szCs w:val="22"/>
              </w:rPr>
              <w:t>53. Documentation shows that removal of the child from the regular educational environment occurs only if education in the regular education environment with the use of supplementary aids and services cannot be satisfactorily achieved due to the nature or severity of the disability. (Documentation shows that placement in regular class is the first placement option considered.)</w:t>
            </w:r>
          </w:p>
        </w:tc>
        <w:tc>
          <w:tcPr>
            <w:tcW w:w="900" w:type="dxa"/>
          </w:tcPr>
          <w:p w14:paraId="10F1F16E" w14:textId="77777777" w:rsidR="00631BEE" w:rsidRPr="00280566" w:rsidRDefault="00631BEE" w:rsidP="00542EE3">
            <w:pPr>
              <w:rPr>
                <w:rFonts w:ascii="Arial" w:hAnsi="Arial" w:cs="Arial"/>
                <w:sz w:val="20"/>
              </w:rPr>
            </w:pPr>
          </w:p>
        </w:tc>
        <w:tc>
          <w:tcPr>
            <w:tcW w:w="900" w:type="dxa"/>
          </w:tcPr>
          <w:p w14:paraId="10F1F16F"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F170" w14:textId="77777777" w:rsidR="00631BEE" w:rsidRPr="00280566" w:rsidRDefault="00631BEE" w:rsidP="00542EE3">
            <w:pPr>
              <w:rPr>
                <w:rFonts w:ascii="Arial" w:hAnsi="Arial" w:cs="Arial"/>
                <w:sz w:val="22"/>
                <w:szCs w:val="22"/>
              </w:rPr>
            </w:pPr>
          </w:p>
        </w:tc>
      </w:tr>
    </w:tbl>
    <w:p w14:paraId="10F1F172" w14:textId="77777777" w:rsidR="00631BEE" w:rsidRPr="00280566" w:rsidRDefault="00631BEE" w:rsidP="00631BEE">
      <w:pPr>
        <w:rPr>
          <w:rFonts w:ascii="Arial" w:hAnsi="Arial" w:cs="Arial"/>
          <w:sz w:val="22"/>
          <w:szCs w:val="22"/>
        </w:rPr>
      </w:pPr>
    </w:p>
    <w:p w14:paraId="10F1F173" w14:textId="77777777" w:rsidR="00631BEE" w:rsidRPr="00280566" w:rsidRDefault="00631BEE" w:rsidP="00631BEE">
      <w:pPr>
        <w:rPr>
          <w:rFonts w:ascii="Arial" w:hAnsi="Arial" w:cs="Arial"/>
          <w:sz w:val="22"/>
          <w:szCs w:val="22"/>
        </w:rPr>
      </w:pPr>
    </w:p>
    <w:p w14:paraId="10F1F174" w14:textId="77777777" w:rsidR="00631BEE" w:rsidRPr="00280566" w:rsidRDefault="00631BEE" w:rsidP="00631BEE">
      <w:pPr>
        <w:rPr>
          <w:rFonts w:ascii="Arial" w:hAnsi="Arial" w:cs="Arial"/>
          <w:sz w:val="22"/>
          <w:szCs w:val="22"/>
        </w:rPr>
      </w:pPr>
    </w:p>
    <w:p w14:paraId="10F1F175"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17A" w14:textId="77777777" w:rsidTr="00542EE3">
        <w:tc>
          <w:tcPr>
            <w:tcW w:w="10152" w:type="dxa"/>
          </w:tcPr>
          <w:p w14:paraId="10F1F176"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177" w14:textId="77777777" w:rsidR="00631BEE" w:rsidRPr="00280566" w:rsidRDefault="00631BEE" w:rsidP="00542EE3">
            <w:pPr>
              <w:tabs>
                <w:tab w:val="left" w:pos="360"/>
              </w:tabs>
              <w:rPr>
                <w:rFonts w:ascii="Arial" w:hAnsi="Arial" w:cs="Arial"/>
                <w:sz w:val="22"/>
                <w:szCs w:val="22"/>
              </w:rPr>
            </w:pPr>
          </w:p>
          <w:p w14:paraId="10F1F178" w14:textId="77777777" w:rsidR="00631BEE" w:rsidRPr="00280566" w:rsidRDefault="00631BEE" w:rsidP="00542EE3">
            <w:pPr>
              <w:tabs>
                <w:tab w:val="left" w:pos="360"/>
              </w:tabs>
              <w:rPr>
                <w:rFonts w:ascii="Arial" w:hAnsi="Arial" w:cs="Arial"/>
                <w:sz w:val="22"/>
                <w:szCs w:val="22"/>
              </w:rPr>
            </w:pPr>
          </w:p>
          <w:p w14:paraId="10F1F179" w14:textId="77777777" w:rsidR="00631BEE" w:rsidRPr="00280566" w:rsidRDefault="00631BEE" w:rsidP="00542EE3">
            <w:pPr>
              <w:tabs>
                <w:tab w:val="left" w:pos="360"/>
              </w:tabs>
              <w:rPr>
                <w:rFonts w:ascii="Arial" w:hAnsi="Arial" w:cs="Arial"/>
                <w:sz w:val="22"/>
                <w:szCs w:val="22"/>
              </w:rPr>
            </w:pPr>
          </w:p>
        </w:tc>
      </w:tr>
    </w:tbl>
    <w:p w14:paraId="10F1F17B" w14:textId="77777777" w:rsidR="00631BEE" w:rsidRDefault="00631BEE" w:rsidP="00631BEE">
      <w:pPr>
        <w:rPr>
          <w:rFonts w:ascii="Arial" w:hAnsi="Arial" w:cs="Arial"/>
          <w:sz w:val="22"/>
          <w:szCs w:val="22"/>
        </w:rPr>
      </w:pPr>
    </w:p>
    <w:p w14:paraId="10F1F17C" w14:textId="77777777" w:rsidR="00CA17BB" w:rsidRDefault="00CA17BB" w:rsidP="00631BEE">
      <w:pPr>
        <w:rPr>
          <w:rFonts w:ascii="Arial" w:hAnsi="Arial" w:cs="Arial"/>
          <w:sz w:val="22"/>
          <w:szCs w:val="22"/>
        </w:rPr>
      </w:pPr>
    </w:p>
    <w:p w14:paraId="10F1F17D" w14:textId="77777777" w:rsidR="00CA17BB" w:rsidRDefault="00CA17BB" w:rsidP="00631BEE">
      <w:pPr>
        <w:rPr>
          <w:rFonts w:ascii="Arial" w:hAnsi="Arial" w:cs="Arial"/>
          <w:sz w:val="22"/>
          <w:szCs w:val="22"/>
        </w:rPr>
      </w:pPr>
    </w:p>
    <w:p w14:paraId="10F1F17E" w14:textId="77777777" w:rsidR="00CA17BB" w:rsidRPr="00280566" w:rsidRDefault="00CA17BB" w:rsidP="00631BEE">
      <w:pPr>
        <w:rPr>
          <w:rFonts w:ascii="Arial" w:hAnsi="Arial" w:cs="Arial"/>
          <w:sz w:val="22"/>
          <w:szCs w:val="22"/>
        </w:rPr>
      </w:pPr>
    </w:p>
    <w:p w14:paraId="10F1F17F" w14:textId="77777777" w:rsidR="00631BEE" w:rsidRPr="00280566" w:rsidRDefault="00631BEE" w:rsidP="00631BEE">
      <w:pPr>
        <w:jc w:val="center"/>
        <w:rPr>
          <w:rFonts w:ascii="Arial" w:hAnsi="Arial" w:cs="Arial"/>
          <w:b/>
          <w:sz w:val="28"/>
          <w:szCs w:val="28"/>
        </w:rPr>
      </w:pPr>
      <w:bookmarkStart w:id="21" w:name="Timelines"/>
      <w:r w:rsidRPr="00280566">
        <w:rPr>
          <w:rFonts w:ascii="Arial" w:hAnsi="Arial" w:cs="Arial"/>
          <w:b/>
          <w:sz w:val="28"/>
          <w:szCs w:val="28"/>
        </w:rPr>
        <w:lastRenderedPageBreak/>
        <w:t xml:space="preserve">Timelines </w:t>
      </w:r>
      <w:bookmarkEnd w:id="21"/>
      <w:r w:rsidRPr="00280566">
        <w:rPr>
          <w:rFonts w:ascii="Arial" w:hAnsi="Arial" w:cs="Arial"/>
          <w:b/>
          <w:sz w:val="28"/>
          <w:szCs w:val="28"/>
        </w:rPr>
        <w:t>– 34 CFR 300.124 and 300.323, 707 KAR 1:300, Section 3 (16), 707 KAR 1:320, Section 1 &amp; 2, and 707 KAR 1:340</w:t>
      </w:r>
    </w:p>
    <w:p w14:paraId="10F1F180" w14:textId="77777777" w:rsidR="00631BEE" w:rsidRPr="00280566" w:rsidRDefault="00631BEE" w:rsidP="00631BEE">
      <w:pPr>
        <w:jc w:val="center"/>
        <w:rPr>
          <w:rFonts w:ascii="Arial" w:hAnsi="Arial" w:cs="Arial"/>
          <w:b/>
          <w:sz w:val="22"/>
          <w:szCs w:val="22"/>
        </w:rPr>
      </w:pPr>
    </w:p>
    <w:p w14:paraId="10F1F181"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54</w:t>
      </w:r>
    </w:p>
    <w:p w14:paraId="10F1F182" w14:textId="77777777" w:rsidR="00631BEE" w:rsidRPr="00280566" w:rsidRDefault="00631BEE" w:rsidP="00631BEE">
      <w:pPr>
        <w:rPr>
          <w:rFonts w:ascii="Arial" w:hAnsi="Arial" w:cs="Arial"/>
          <w:sz w:val="22"/>
          <w:szCs w:val="22"/>
        </w:rPr>
      </w:pPr>
    </w:p>
    <w:p w14:paraId="10F1F183" w14:textId="77777777" w:rsidR="00631BEE" w:rsidRPr="00280566" w:rsidRDefault="00631BEE" w:rsidP="00631BEE">
      <w:pPr>
        <w:rPr>
          <w:rFonts w:ascii="Arial" w:hAnsi="Arial" w:cs="Arial"/>
          <w:bCs/>
          <w:sz w:val="22"/>
          <w:szCs w:val="22"/>
        </w:rPr>
      </w:pPr>
      <w:r w:rsidRPr="00280566">
        <w:rPr>
          <w:rFonts w:ascii="Arial" w:hAnsi="Arial" w:cs="Arial"/>
          <w:b/>
          <w:bCs/>
          <w:sz w:val="22"/>
          <w:szCs w:val="22"/>
          <w:u w:val="single"/>
        </w:rPr>
        <w:t>Look for</w:t>
      </w:r>
      <w:r w:rsidRPr="00280566">
        <w:rPr>
          <w:rFonts w:ascii="Arial" w:hAnsi="Arial" w:cs="Arial"/>
          <w:b/>
          <w:bCs/>
          <w:sz w:val="22"/>
          <w:szCs w:val="22"/>
        </w:rPr>
        <w:t>:</w:t>
      </w:r>
      <w:r w:rsidRPr="00280566">
        <w:rPr>
          <w:rFonts w:ascii="Arial" w:hAnsi="Arial" w:cs="Arial"/>
          <w:bCs/>
          <w:sz w:val="22"/>
          <w:szCs w:val="22"/>
        </w:rPr>
        <w:t xml:space="preserve">  Consent for Evaluation form; Consent for Services form; School Calendar for current year; Notice of Admissions and Release Committee Meeting; Conference Summary/Action Notice; IEP.</w:t>
      </w:r>
    </w:p>
    <w:p w14:paraId="10F1F184" w14:textId="77777777" w:rsidR="00631BEE" w:rsidRPr="00280566" w:rsidRDefault="00631BEE" w:rsidP="00631BEE">
      <w:pPr>
        <w:rPr>
          <w:rFonts w:ascii="Arial" w:hAnsi="Arial" w:cs="Arial"/>
          <w:bCs/>
          <w:sz w:val="22"/>
          <w:szCs w:val="22"/>
        </w:rPr>
      </w:pPr>
    </w:p>
    <w:p w14:paraId="10F1F185" w14:textId="77777777" w:rsidR="00631BEE" w:rsidRPr="00280566" w:rsidRDefault="00631BEE" w:rsidP="00631BEE">
      <w:pPr>
        <w:rPr>
          <w:rFonts w:ascii="Arial" w:hAnsi="Arial" w:cs="Arial"/>
          <w:bCs/>
          <w:sz w:val="22"/>
          <w:szCs w:val="22"/>
        </w:rPr>
      </w:pPr>
      <w:r w:rsidRPr="00280566">
        <w:rPr>
          <w:rFonts w:ascii="Arial" w:hAnsi="Arial" w:cs="Arial"/>
          <w:b/>
          <w:bCs/>
          <w:sz w:val="22"/>
          <w:szCs w:val="22"/>
          <w:u w:val="single"/>
        </w:rPr>
        <w:t>Directions</w:t>
      </w:r>
      <w:r w:rsidRPr="00280566">
        <w:rPr>
          <w:rFonts w:ascii="Arial" w:hAnsi="Arial" w:cs="Arial"/>
          <w:bCs/>
          <w:sz w:val="22"/>
          <w:szCs w:val="22"/>
        </w:rPr>
        <w:t xml:space="preserve">:  </w:t>
      </w:r>
    </w:p>
    <w:p w14:paraId="10F1F186" w14:textId="77777777" w:rsidR="00631BEE" w:rsidRPr="00280566" w:rsidRDefault="00631BEE" w:rsidP="00631BEE">
      <w:pPr>
        <w:numPr>
          <w:ilvl w:val="0"/>
          <w:numId w:val="32"/>
        </w:numPr>
        <w:rPr>
          <w:rFonts w:ascii="Arial" w:hAnsi="Arial" w:cs="Arial"/>
          <w:sz w:val="22"/>
          <w:szCs w:val="22"/>
        </w:rPr>
      </w:pPr>
      <w:r w:rsidRPr="00280566">
        <w:rPr>
          <w:rFonts w:ascii="Arial" w:hAnsi="Arial" w:cs="Arial"/>
          <w:sz w:val="22"/>
          <w:szCs w:val="22"/>
        </w:rPr>
        <w:t>Mark “YES” if the district met the 60 school day timeline between receipt of Consent for Evaluation and Consent for Services.</w:t>
      </w:r>
    </w:p>
    <w:p w14:paraId="10F1F187" w14:textId="77777777" w:rsidR="00631BEE" w:rsidRPr="00280566" w:rsidRDefault="00631BEE" w:rsidP="00631BEE">
      <w:pPr>
        <w:numPr>
          <w:ilvl w:val="0"/>
          <w:numId w:val="32"/>
        </w:numPr>
        <w:rPr>
          <w:rFonts w:ascii="Arial" w:hAnsi="Arial" w:cs="Arial"/>
          <w:sz w:val="22"/>
          <w:szCs w:val="22"/>
        </w:rPr>
      </w:pPr>
      <w:r w:rsidRPr="00280566">
        <w:rPr>
          <w:rFonts w:ascii="Arial" w:hAnsi="Arial" w:cs="Arial"/>
          <w:sz w:val="22"/>
          <w:szCs w:val="22"/>
        </w:rPr>
        <w:t>Mark “YES” if the district met the 60 school day timeline between receipt of Consent for Evaluation and the date that the ARC Determined Student was Ineligible for Services.</w:t>
      </w:r>
    </w:p>
    <w:p w14:paraId="10F1F188" w14:textId="77777777" w:rsidR="00631BEE" w:rsidRPr="00280566" w:rsidRDefault="00631BEE" w:rsidP="00631BEE">
      <w:pPr>
        <w:numPr>
          <w:ilvl w:val="0"/>
          <w:numId w:val="32"/>
        </w:numPr>
        <w:rPr>
          <w:rFonts w:ascii="Arial" w:hAnsi="Arial" w:cs="Arial"/>
          <w:sz w:val="22"/>
          <w:szCs w:val="22"/>
        </w:rPr>
      </w:pPr>
      <w:r w:rsidRPr="00280566">
        <w:rPr>
          <w:rFonts w:ascii="Arial" w:hAnsi="Arial" w:cs="Arial"/>
          <w:sz w:val="22"/>
          <w:szCs w:val="22"/>
        </w:rPr>
        <w:t>Mark “YES” if the ARC developed the IEP within the 60 school day timeline and the parent(s) failed to attend the ARC after properly given notice.</w:t>
      </w:r>
    </w:p>
    <w:p w14:paraId="10F1F189" w14:textId="77777777" w:rsidR="00631BEE" w:rsidRPr="00280566" w:rsidRDefault="00631BEE" w:rsidP="00631BEE">
      <w:pPr>
        <w:numPr>
          <w:ilvl w:val="0"/>
          <w:numId w:val="32"/>
        </w:numPr>
        <w:rPr>
          <w:rFonts w:ascii="Arial" w:hAnsi="Arial" w:cs="Arial"/>
          <w:sz w:val="22"/>
          <w:szCs w:val="22"/>
        </w:rPr>
      </w:pPr>
      <w:r w:rsidRPr="00280566">
        <w:rPr>
          <w:rFonts w:ascii="Arial" w:hAnsi="Arial" w:cs="Arial"/>
          <w:sz w:val="22"/>
          <w:szCs w:val="22"/>
        </w:rPr>
        <w:t xml:space="preserve">Mark “NA” if the </w:t>
      </w:r>
      <w:r w:rsidRPr="00280566">
        <w:rPr>
          <w:rFonts w:ascii="Arial" w:hAnsi="Arial" w:cs="Arial"/>
          <w:bCs/>
          <w:sz w:val="22"/>
          <w:szCs w:val="22"/>
        </w:rPr>
        <w:t>parent(s) of a child repeatedly fails or refuses to produce the child for the evaluation.</w:t>
      </w:r>
    </w:p>
    <w:p w14:paraId="10F1F18A" w14:textId="77777777" w:rsidR="00631BEE" w:rsidRPr="00280566" w:rsidRDefault="00631BEE" w:rsidP="00631BEE">
      <w:pPr>
        <w:numPr>
          <w:ilvl w:val="0"/>
          <w:numId w:val="32"/>
        </w:numPr>
        <w:rPr>
          <w:rFonts w:ascii="Arial" w:hAnsi="Arial" w:cs="Arial"/>
          <w:sz w:val="22"/>
          <w:szCs w:val="22"/>
        </w:rPr>
      </w:pPr>
      <w:r w:rsidRPr="00280566">
        <w:rPr>
          <w:rFonts w:ascii="Arial" w:hAnsi="Arial" w:cs="Arial"/>
          <w:bCs/>
          <w:sz w:val="22"/>
          <w:szCs w:val="22"/>
        </w:rPr>
        <w:t>Mark “NA” if t</w:t>
      </w:r>
      <w:r w:rsidRPr="00280566">
        <w:rPr>
          <w:rFonts w:ascii="Arial" w:hAnsi="Arial" w:cs="Arial"/>
          <w:sz w:val="22"/>
          <w:szCs w:val="22"/>
        </w:rPr>
        <w:t xml:space="preserve">he child transfers to the school district after consent for initial evaluation is given but before the evaluation is completed. </w:t>
      </w:r>
    </w:p>
    <w:p w14:paraId="10F1F18B" w14:textId="77777777" w:rsidR="00631BEE" w:rsidRPr="00280566" w:rsidRDefault="00631BEE" w:rsidP="00631BEE">
      <w:pPr>
        <w:numPr>
          <w:ilvl w:val="0"/>
          <w:numId w:val="32"/>
        </w:numPr>
        <w:rPr>
          <w:rFonts w:ascii="Arial" w:hAnsi="Arial" w:cs="Arial"/>
          <w:sz w:val="22"/>
          <w:szCs w:val="22"/>
        </w:rPr>
      </w:pPr>
      <w:r w:rsidRPr="00280566">
        <w:rPr>
          <w:rFonts w:ascii="Arial" w:hAnsi="Arial" w:cs="Arial"/>
          <w:sz w:val="22"/>
          <w:szCs w:val="22"/>
        </w:rPr>
        <w:t>Mark “NA” if the child was not determined eligible during the reporting year.</w:t>
      </w:r>
    </w:p>
    <w:p w14:paraId="10F1F18C" w14:textId="77777777" w:rsidR="00631BEE" w:rsidRPr="00280566" w:rsidRDefault="00631BEE" w:rsidP="00631BEE">
      <w:pPr>
        <w:ind w:left="720"/>
        <w:rPr>
          <w:rFonts w:ascii="Arial" w:hAnsi="Arial" w:cs="Arial"/>
          <w:sz w:val="22"/>
          <w:szCs w:val="22"/>
        </w:rPr>
      </w:pPr>
    </w:p>
    <w:p w14:paraId="10F1F18D" w14:textId="77777777" w:rsidR="00631BEE" w:rsidRPr="00280566" w:rsidRDefault="00631BEE" w:rsidP="00631BEE">
      <w:pPr>
        <w:rPr>
          <w:rFonts w:ascii="Arial" w:hAnsi="Arial" w:cs="Arial"/>
          <w:b/>
          <w:sz w:val="22"/>
          <w:szCs w:val="22"/>
        </w:rPr>
      </w:pPr>
      <w:r w:rsidRPr="00280566">
        <w:rPr>
          <w:rFonts w:ascii="Arial" w:hAnsi="Arial" w:cs="Arial"/>
          <w:b/>
          <w:sz w:val="22"/>
          <w:szCs w:val="22"/>
        </w:rPr>
        <w:t xml:space="preserve">For the purpose of Item # 54, the district must randomly select from the records of </w:t>
      </w:r>
      <w:r w:rsidRPr="00280566">
        <w:rPr>
          <w:rFonts w:ascii="Arial" w:hAnsi="Arial" w:cs="Arial"/>
          <w:b/>
          <w:sz w:val="22"/>
          <w:szCs w:val="22"/>
          <w:u w:val="single"/>
        </w:rPr>
        <w:t>all</w:t>
      </w:r>
      <w:r w:rsidRPr="00280566">
        <w:rPr>
          <w:rFonts w:ascii="Arial" w:hAnsi="Arial" w:cs="Arial"/>
          <w:b/>
          <w:sz w:val="22"/>
          <w:szCs w:val="22"/>
        </w:rPr>
        <w:t xml:space="preserve"> students</w:t>
      </w:r>
      <w:r w:rsidRPr="00280566">
        <w:rPr>
          <w:rFonts w:ascii="Arial" w:hAnsi="Arial" w:cs="Arial"/>
          <w:b/>
          <w:i/>
          <w:sz w:val="22"/>
          <w:szCs w:val="22"/>
          <w:u w:val="single"/>
        </w:rPr>
        <w:t xml:space="preserve"> initially</w:t>
      </w:r>
      <w:r w:rsidRPr="00280566">
        <w:rPr>
          <w:rFonts w:ascii="Arial" w:hAnsi="Arial" w:cs="Arial"/>
          <w:b/>
          <w:sz w:val="22"/>
          <w:szCs w:val="22"/>
        </w:rPr>
        <w:t xml:space="preserve"> determined eligible for special education services during the reporting period.  Records reviewed must include students identified both eligible for services and not eligible for services.  (SPP/APR Indicator 11)</w:t>
      </w:r>
    </w:p>
    <w:p w14:paraId="10F1F18E" w14:textId="77777777" w:rsidR="00631BEE" w:rsidRPr="00280566" w:rsidRDefault="00631BEE" w:rsidP="00631BEE">
      <w:pPr>
        <w:rPr>
          <w:rFonts w:ascii="Arial" w:hAnsi="Arial" w:cs="Arial"/>
          <w:sz w:val="22"/>
          <w:szCs w:val="22"/>
        </w:rPr>
      </w:pPr>
    </w:p>
    <w:p w14:paraId="10F1F18F" w14:textId="77777777" w:rsidR="00631BEE" w:rsidRPr="00280566" w:rsidRDefault="00631BEE" w:rsidP="00631BEE">
      <w:pPr>
        <w:rPr>
          <w:rFonts w:ascii="Arial" w:hAnsi="Arial" w:cs="Arial"/>
          <w:b/>
          <w:sz w:val="22"/>
          <w:szCs w:val="22"/>
        </w:rPr>
      </w:pPr>
      <w:r w:rsidRPr="00280566">
        <w:rPr>
          <w:rFonts w:ascii="Arial" w:hAnsi="Arial" w:cs="Arial"/>
          <w:b/>
          <w:sz w:val="22"/>
          <w:szCs w:val="22"/>
        </w:rPr>
        <w:t xml:space="preserve">Notes:  </w:t>
      </w:r>
    </w:p>
    <w:p w14:paraId="10F1F190" w14:textId="77777777" w:rsidR="00631BEE" w:rsidRPr="00280566" w:rsidRDefault="00631BEE" w:rsidP="00631BEE">
      <w:pPr>
        <w:numPr>
          <w:ilvl w:val="0"/>
          <w:numId w:val="60"/>
        </w:numPr>
        <w:rPr>
          <w:rFonts w:ascii="Arial" w:hAnsi="Arial" w:cs="Arial"/>
          <w:sz w:val="22"/>
          <w:szCs w:val="22"/>
        </w:rPr>
      </w:pPr>
      <w:r w:rsidRPr="00280566">
        <w:rPr>
          <w:rFonts w:ascii="Arial" w:hAnsi="Arial" w:cs="Arial"/>
          <w:sz w:val="22"/>
          <w:szCs w:val="22"/>
        </w:rPr>
        <w:t xml:space="preserve">Do not mark the record as exceeding the 60 school day timeline if the eligibility ARC was properly convened and the IEP developed, but the parent delayed their consent for services beyond the timeline.  </w:t>
      </w:r>
    </w:p>
    <w:p w14:paraId="10F1F191" w14:textId="77777777" w:rsidR="00631BEE" w:rsidRPr="00280566" w:rsidRDefault="00631BEE" w:rsidP="00631BEE">
      <w:pPr>
        <w:numPr>
          <w:ilvl w:val="0"/>
          <w:numId w:val="60"/>
        </w:numPr>
        <w:rPr>
          <w:rFonts w:ascii="Arial" w:hAnsi="Arial" w:cs="Arial"/>
          <w:sz w:val="22"/>
          <w:szCs w:val="22"/>
        </w:rPr>
      </w:pPr>
      <w:r w:rsidRPr="00280566">
        <w:rPr>
          <w:rFonts w:ascii="Arial" w:hAnsi="Arial" w:cs="Arial"/>
          <w:sz w:val="22"/>
          <w:szCs w:val="22"/>
        </w:rPr>
        <w:t>“</w:t>
      </w:r>
      <w:r w:rsidRPr="00280566">
        <w:rPr>
          <w:rFonts w:ascii="Arial" w:hAnsi="Arial" w:cs="Arial"/>
          <w:sz w:val="22"/>
          <w:szCs w:val="22"/>
          <w:u w:val="single"/>
        </w:rPr>
        <w:t>Repeatedly</w:t>
      </w:r>
      <w:r w:rsidRPr="00280566">
        <w:rPr>
          <w:rFonts w:ascii="Arial" w:hAnsi="Arial" w:cs="Arial"/>
          <w:sz w:val="22"/>
          <w:szCs w:val="22"/>
        </w:rPr>
        <w:t xml:space="preserve"> failed or refused to produce the child” means more than two times.</w:t>
      </w:r>
    </w:p>
    <w:p w14:paraId="10F1F192" w14:textId="77777777" w:rsidR="00631BEE" w:rsidRPr="00280566" w:rsidRDefault="00631BEE" w:rsidP="00631BEE">
      <w:pPr>
        <w:numPr>
          <w:ilvl w:val="0"/>
          <w:numId w:val="60"/>
        </w:numPr>
        <w:rPr>
          <w:rFonts w:ascii="Arial" w:hAnsi="Arial" w:cs="Arial"/>
          <w:sz w:val="22"/>
          <w:szCs w:val="22"/>
        </w:rPr>
      </w:pPr>
      <w:r w:rsidRPr="00280566">
        <w:rPr>
          <w:rFonts w:ascii="Arial" w:hAnsi="Arial" w:cs="Arial"/>
          <w:bCs/>
          <w:sz w:val="22"/>
          <w:szCs w:val="22"/>
        </w:rPr>
        <w:t>The 60 school day timeline does not supersede the requirement for preschoolers transitioning from Part C to have an IEP in place by their third birthdate.</w:t>
      </w:r>
    </w:p>
    <w:p w14:paraId="10F1F193" w14:textId="77777777" w:rsidR="00631BEE" w:rsidRPr="00280566" w:rsidRDefault="00631BEE" w:rsidP="00631BEE">
      <w:pPr>
        <w:numPr>
          <w:ilvl w:val="0"/>
          <w:numId w:val="60"/>
        </w:numPr>
        <w:rPr>
          <w:rFonts w:ascii="Arial" w:hAnsi="Arial" w:cs="Arial"/>
          <w:sz w:val="22"/>
          <w:szCs w:val="22"/>
        </w:rPr>
      </w:pPr>
      <w:r w:rsidRPr="00280566">
        <w:rPr>
          <w:rFonts w:ascii="Arial" w:hAnsi="Arial" w:cs="Arial"/>
          <w:sz w:val="22"/>
          <w:szCs w:val="22"/>
        </w:rPr>
        <w:t>The 60 school day timeline refers to the district’s school calendar based on a five (5) day school week even though specific students may attend less than a five (5) day week.</w:t>
      </w:r>
    </w:p>
    <w:p w14:paraId="10F1F194" w14:textId="77777777" w:rsidR="00631BEE" w:rsidRDefault="00631BEE" w:rsidP="00631BEE">
      <w:pPr>
        <w:rPr>
          <w:rFonts w:ascii="Arial" w:hAnsi="Arial" w:cs="Arial"/>
          <w:sz w:val="22"/>
          <w:szCs w:val="22"/>
        </w:rPr>
      </w:pPr>
    </w:p>
    <w:p w14:paraId="10F1F195" w14:textId="77777777" w:rsidR="00CA17BB" w:rsidRDefault="00CA17BB" w:rsidP="00631BEE">
      <w:pPr>
        <w:rPr>
          <w:rFonts w:ascii="Arial" w:hAnsi="Arial" w:cs="Arial"/>
          <w:sz w:val="22"/>
          <w:szCs w:val="22"/>
        </w:rPr>
      </w:pPr>
    </w:p>
    <w:p w14:paraId="10F1F196" w14:textId="77777777" w:rsidR="00CA17BB" w:rsidRDefault="00CA17BB" w:rsidP="00631BEE">
      <w:pPr>
        <w:rPr>
          <w:rFonts w:ascii="Arial" w:hAnsi="Arial" w:cs="Arial"/>
          <w:sz w:val="22"/>
          <w:szCs w:val="22"/>
        </w:rPr>
      </w:pPr>
    </w:p>
    <w:p w14:paraId="10F1F197" w14:textId="77777777" w:rsidR="00CA17BB" w:rsidRDefault="00CA17BB" w:rsidP="00631BEE">
      <w:pPr>
        <w:rPr>
          <w:rFonts w:ascii="Arial" w:hAnsi="Arial" w:cs="Arial"/>
          <w:sz w:val="22"/>
          <w:szCs w:val="22"/>
        </w:rPr>
      </w:pPr>
    </w:p>
    <w:p w14:paraId="10F1F198" w14:textId="77777777" w:rsidR="00CA17BB" w:rsidRDefault="00CA17BB" w:rsidP="00631BEE">
      <w:pPr>
        <w:rPr>
          <w:rFonts w:ascii="Arial" w:hAnsi="Arial" w:cs="Arial"/>
          <w:sz w:val="22"/>
          <w:szCs w:val="22"/>
        </w:rPr>
      </w:pPr>
    </w:p>
    <w:p w14:paraId="10F1F199" w14:textId="77777777" w:rsidR="00CA17BB" w:rsidRDefault="00CA17BB" w:rsidP="00631BEE">
      <w:pPr>
        <w:rPr>
          <w:rFonts w:ascii="Arial" w:hAnsi="Arial" w:cs="Arial"/>
          <w:sz w:val="22"/>
          <w:szCs w:val="22"/>
        </w:rPr>
      </w:pPr>
    </w:p>
    <w:p w14:paraId="10F1F19A" w14:textId="77777777" w:rsidR="00CA17BB" w:rsidRDefault="00CA17BB" w:rsidP="00631BEE">
      <w:pPr>
        <w:rPr>
          <w:rFonts w:ascii="Arial" w:hAnsi="Arial" w:cs="Arial"/>
          <w:sz w:val="22"/>
          <w:szCs w:val="22"/>
        </w:rPr>
      </w:pPr>
    </w:p>
    <w:p w14:paraId="10F1F19B" w14:textId="77777777" w:rsidR="00CA17BB" w:rsidRDefault="00CA17BB" w:rsidP="00631BEE">
      <w:pPr>
        <w:rPr>
          <w:rFonts w:ascii="Arial" w:hAnsi="Arial" w:cs="Arial"/>
          <w:sz w:val="22"/>
          <w:szCs w:val="22"/>
        </w:rPr>
      </w:pPr>
    </w:p>
    <w:p w14:paraId="10F1F19C" w14:textId="77777777" w:rsidR="00CA17BB" w:rsidRDefault="00CA17BB" w:rsidP="00631BEE">
      <w:pPr>
        <w:rPr>
          <w:rFonts w:ascii="Arial" w:hAnsi="Arial" w:cs="Arial"/>
          <w:sz w:val="22"/>
          <w:szCs w:val="22"/>
        </w:rPr>
      </w:pPr>
    </w:p>
    <w:p w14:paraId="10F1F19D" w14:textId="77777777" w:rsidR="00CA17BB" w:rsidRDefault="00CA17BB" w:rsidP="00631BEE">
      <w:pPr>
        <w:rPr>
          <w:rFonts w:ascii="Arial" w:hAnsi="Arial" w:cs="Arial"/>
          <w:sz w:val="22"/>
          <w:szCs w:val="22"/>
        </w:rPr>
      </w:pPr>
    </w:p>
    <w:p w14:paraId="10F1F19E" w14:textId="77777777" w:rsidR="00CA17BB" w:rsidRDefault="00CA17BB" w:rsidP="00631BEE">
      <w:pPr>
        <w:rPr>
          <w:rFonts w:ascii="Arial" w:hAnsi="Arial" w:cs="Arial"/>
          <w:sz w:val="22"/>
          <w:szCs w:val="22"/>
        </w:rPr>
      </w:pPr>
    </w:p>
    <w:p w14:paraId="10F1F19F" w14:textId="77777777" w:rsidR="00CA17BB" w:rsidRDefault="00CA17BB" w:rsidP="00631BEE">
      <w:pPr>
        <w:rPr>
          <w:rFonts w:ascii="Arial" w:hAnsi="Arial" w:cs="Arial"/>
          <w:sz w:val="22"/>
          <w:szCs w:val="22"/>
        </w:rPr>
      </w:pPr>
    </w:p>
    <w:p w14:paraId="10F1F1A0" w14:textId="77777777" w:rsidR="00CA17BB" w:rsidRDefault="00CA17BB" w:rsidP="00631BEE">
      <w:pPr>
        <w:rPr>
          <w:rFonts w:ascii="Arial" w:hAnsi="Arial" w:cs="Arial"/>
          <w:sz w:val="22"/>
          <w:szCs w:val="22"/>
        </w:rPr>
      </w:pPr>
    </w:p>
    <w:p w14:paraId="10F1F1A1" w14:textId="77777777" w:rsidR="00CA17BB" w:rsidRPr="00280566" w:rsidRDefault="00CA17BB" w:rsidP="00631BEE">
      <w:pPr>
        <w:rPr>
          <w:rFonts w:ascii="Arial" w:hAnsi="Arial" w:cs="Arial"/>
          <w:sz w:val="22"/>
          <w:szCs w:val="22"/>
        </w:rPr>
      </w:pPr>
    </w:p>
    <w:tbl>
      <w:tblPr>
        <w:tblW w:w="10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236"/>
        <w:gridCol w:w="664"/>
        <w:gridCol w:w="529"/>
        <w:gridCol w:w="335"/>
      </w:tblGrid>
      <w:tr w:rsidR="00631BEE" w:rsidRPr="00280566" w14:paraId="10F1F1A6" w14:textId="77777777" w:rsidTr="00542EE3">
        <w:tc>
          <w:tcPr>
            <w:tcW w:w="7488" w:type="dxa"/>
          </w:tcPr>
          <w:p w14:paraId="10F1F1A2" w14:textId="77777777" w:rsidR="00631BEE" w:rsidRPr="00280566" w:rsidRDefault="00631BEE" w:rsidP="00542EE3">
            <w:pPr>
              <w:rPr>
                <w:rFonts w:ascii="Arial" w:hAnsi="Arial" w:cs="Arial"/>
                <w:b/>
                <w:sz w:val="22"/>
                <w:szCs w:val="22"/>
              </w:rPr>
            </w:pPr>
          </w:p>
        </w:tc>
        <w:tc>
          <w:tcPr>
            <w:tcW w:w="900" w:type="dxa"/>
          </w:tcPr>
          <w:p w14:paraId="10F1F1A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gridSpan w:val="2"/>
          </w:tcPr>
          <w:p w14:paraId="10F1F1A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gridSpan w:val="2"/>
          </w:tcPr>
          <w:p w14:paraId="10F1F1A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1AD" w14:textId="77777777" w:rsidTr="00542EE3">
        <w:trPr>
          <w:trHeight w:val="1187"/>
        </w:trPr>
        <w:tc>
          <w:tcPr>
            <w:tcW w:w="7488" w:type="dxa"/>
          </w:tcPr>
          <w:p w14:paraId="10F1F1A7"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54. For children initially referred during the current (reporting) school year, the ARC completed the evaluation within 60 school days from receipt of Consent for Evaluation to the receipt of Consent for Services for children found eligible; </w:t>
            </w:r>
          </w:p>
          <w:p w14:paraId="10F1F1A8" w14:textId="77777777" w:rsidR="00631BEE" w:rsidRPr="00280566" w:rsidRDefault="00631BEE" w:rsidP="00542EE3">
            <w:pPr>
              <w:rPr>
                <w:rFonts w:ascii="Arial" w:hAnsi="Arial" w:cs="Arial"/>
                <w:b/>
                <w:sz w:val="22"/>
                <w:szCs w:val="22"/>
              </w:rPr>
            </w:pPr>
            <w:r w:rsidRPr="00280566">
              <w:rPr>
                <w:rFonts w:ascii="Arial" w:hAnsi="Arial" w:cs="Arial"/>
                <w:b/>
                <w:sz w:val="22"/>
                <w:szCs w:val="22"/>
              </w:rPr>
              <w:t xml:space="preserve">Or, </w:t>
            </w:r>
          </w:p>
          <w:p w14:paraId="10F1F1A9" w14:textId="77777777" w:rsidR="00631BEE" w:rsidRPr="00280566" w:rsidRDefault="00631BEE" w:rsidP="00542EE3">
            <w:pPr>
              <w:ind w:firstLine="342"/>
              <w:rPr>
                <w:rFonts w:ascii="Arial" w:hAnsi="Arial" w:cs="Arial"/>
                <w:bCs/>
                <w:i/>
                <w:sz w:val="22"/>
                <w:szCs w:val="22"/>
              </w:rPr>
            </w:pPr>
            <w:r w:rsidRPr="00280566">
              <w:rPr>
                <w:rFonts w:ascii="Arial" w:hAnsi="Arial" w:cs="Arial"/>
                <w:sz w:val="22"/>
                <w:szCs w:val="22"/>
              </w:rPr>
              <w:t>For ineligible students, 60 school days from receipt of Consent for Evaluation to date of Eligibility ARC.</w:t>
            </w:r>
          </w:p>
        </w:tc>
        <w:tc>
          <w:tcPr>
            <w:tcW w:w="900" w:type="dxa"/>
          </w:tcPr>
          <w:p w14:paraId="10F1F1AA" w14:textId="77777777" w:rsidR="00631BEE" w:rsidRPr="00280566" w:rsidRDefault="00631BEE" w:rsidP="00542EE3">
            <w:pPr>
              <w:rPr>
                <w:rFonts w:ascii="Arial" w:hAnsi="Arial" w:cs="Arial"/>
                <w:sz w:val="20"/>
              </w:rPr>
            </w:pPr>
          </w:p>
        </w:tc>
        <w:tc>
          <w:tcPr>
            <w:tcW w:w="900" w:type="dxa"/>
            <w:gridSpan w:val="2"/>
          </w:tcPr>
          <w:p w14:paraId="10F1F1AB" w14:textId="77777777" w:rsidR="00631BEE" w:rsidRPr="00280566" w:rsidRDefault="00631BEE" w:rsidP="00542EE3">
            <w:pPr>
              <w:rPr>
                <w:rFonts w:ascii="Arial" w:hAnsi="Arial" w:cs="Arial"/>
                <w:sz w:val="22"/>
                <w:szCs w:val="22"/>
              </w:rPr>
            </w:pPr>
          </w:p>
        </w:tc>
        <w:tc>
          <w:tcPr>
            <w:tcW w:w="864" w:type="dxa"/>
            <w:gridSpan w:val="2"/>
          </w:tcPr>
          <w:p w14:paraId="10F1F1AC" w14:textId="77777777" w:rsidR="00631BEE" w:rsidRPr="00280566" w:rsidRDefault="00631BEE" w:rsidP="00542EE3">
            <w:pPr>
              <w:rPr>
                <w:rFonts w:ascii="Arial" w:hAnsi="Arial" w:cs="Arial"/>
                <w:sz w:val="22"/>
                <w:szCs w:val="22"/>
              </w:rPr>
            </w:pPr>
          </w:p>
        </w:tc>
      </w:tr>
      <w:tr w:rsidR="00631BEE" w:rsidRPr="00280566" w14:paraId="10F1F1C2" w14:textId="77777777" w:rsidTr="00542EE3">
        <w:trPr>
          <w:trHeight w:val="3540"/>
        </w:trPr>
        <w:tc>
          <w:tcPr>
            <w:tcW w:w="7488" w:type="dxa"/>
            <w:vMerge w:val="restart"/>
          </w:tcPr>
          <w:p w14:paraId="10F1F1AE" w14:textId="77777777" w:rsidR="00631BEE" w:rsidRPr="00280566" w:rsidRDefault="00631BEE" w:rsidP="00542EE3">
            <w:pPr>
              <w:rPr>
                <w:rFonts w:ascii="Arial" w:hAnsi="Arial" w:cs="Arial"/>
                <w:sz w:val="22"/>
                <w:szCs w:val="22"/>
              </w:rPr>
            </w:pPr>
            <w:r w:rsidRPr="00280566">
              <w:rPr>
                <w:rFonts w:ascii="Arial" w:hAnsi="Arial" w:cs="Arial"/>
                <w:sz w:val="22"/>
                <w:szCs w:val="22"/>
              </w:rPr>
              <w:t>Date of Consent for Evaluation: _________________________________</w:t>
            </w:r>
          </w:p>
          <w:p w14:paraId="10F1F1AF" w14:textId="77777777" w:rsidR="00631BEE" w:rsidRPr="00280566" w:rsidRDefault="00631BEE" w:rsidP="00542EE3">
            <w:pPr>
              <w:rPr>
                <w:rFonts w:ascii="Arial" w:hAnsi="Arial" w:cs="Arial"/>
                <w:sz w:val="22"/>
                <w:szCs w:val="22"/>
              </w:rPr>
            </w:pPr>
          </w:p>
          <w:p w14:paraId="10F1F1B0" w14:textId="77777777" w:rsidR="00631BEE" w:rsidRPr="00280566" w:rsidRDefault="00631BEE" w:rsidP="00542EE3">
            <w:pPr>
              <w:rPr>
                <w:rFonts w:ascii="Arial" w:hAnsi="Arial" w:cs="Arial"/>
                <w:sz w:val="22"/>
                <w:szCs w:val="22"/>
              </w:rPr>
            </w:pPr>
            <w:r w:rsidRPr="00280566">
              <w:rPr>
                <w:rFonts w:ascii="Arial" w:hAnsi="Arial" w:cs="Arial"/>
                <w:sz w:val="22"/>
                <w:szCs w:val="22"/>
              </w:rPr>
              <w:t>Date of Consent for Services: ___________________________________</w:t>
            </w:r>
          </w:p>
          <w:p w14:paraId="10F1F1B1" w14:textId="77777777" w:rsidR="00631BEE" w:rsidRPr="00280566" w:rsidRDefault="00631BEE" w:rsidP="00542EE3">
            <w:pPr>
              <w:rPr>
                <w:rFonts w:ascii="Arial" w:hAnsi="Arial" w:cs="Arial"/>
                <w:sz w:val="22"/>
                <w:szCs w:val="22"/>
              </w:rPr>
            </w:pPr>
          </w:p>
          <w:p w14:paraId="10F1F1B2" w14:textId="77777777" w:rsidR="00631BEE" w:rsidRPr="00280566" w:rsidRDefault="00631BEE" w:rsidP="00542EE3">
            <w:pPr>
              <w:rPr>
                <w:rFonts w:ascii="Arial" w:hAnsi="Arial" w:cs="Arial"/>
                <w:b/>
                <w:sz w:val="22"/>
                <w:szCs w:val="22"/>
              </w:rPr>
            </w:pPr>
            <w:r w:rsidRPr="00280566">
              <w:rPr>
                <w:rFonts w:ascii="Arial" w:hAnsi="Arial" w:cs="Arial"/>
                <w:b/>
                <w:sz w:val="22"/>
                <w:szCs w:val="22"/>
              </w:rPr>
              <w:t>OR</w:t>
            </w:r>
          </w:p>
          <w:p w14:paraId="10F1F1B3" w14:textId="77777777" w:rsidR="00631BEE" w:rsidRPr="00280566" w:rsidRDefault="00631BEE" w:rsidP="00542EE3">
            <w:pPr>
              <w:rPr>
                <w:rFonts w:ascii="Arial" w:hAnsi="Arial" w:cs="Arial"/>
                <w:sz w:val="22"/>
                <w:szCs w:val="22"/>
              </w:rPr>
            </w:pPr>
          </w:p>
          <w:p w14:paraId="10F1F1B4" w14:textId="77777777" w:rsidR="00631BEE" w:rsidRPr="00280566" w:rsidRDefault="00631BEE" w:rsidP="00542EE3">
            <w:pPr>
              <w:rPr>
                <w:rFonts w:ascii="Arial" w:hAnsi="Arial" w:cs="Arial"/>
                <w:sz w:val="22"/>
                <w:szCs w:val="22"/>
              </w:rPr>
            </w:pPr>
            <w:r w:rsidRPr="00280566">
              <w:rPr>
                <w:rFonts w:ascii="Arial" w:hAnsi="Arial" w:cs="Arial"/>
                <w:sz w:val="22"/>
                <w:szCs w:val="22"/>
              </w:rPr>
              <w:t>Date ARC Determined Student Ineligible for Services: ________________</w:t>
            </w:r>
          </w:p>
          <w:p w14:paraId="10F1F1B5" w14:textId="77777777" w:rsidR="00631BEE" w:rsidRPr="00280566" w:rsidRDefault="00631BEE" w:rsidP="00542EE3">
            <w:pPr>
              <w:rPr>
                <w:rFonts w:ascii="Arial" w:hAnsi="Arial" w:cs="Arial"/>
                <w:sz w:val="22"/>
                <w:szCs w:val="22"/>
              </w:rPr>
            </w:pPr>
          </w:p>
          <w:p w14:paraId="10F1F1B6" w14:textId="77777777" w:rsidR="00631BEE" w:rsidRPr="00280566" w:rsidRDefault="00631BEE" w:rsidP="00542EE3">
            <w:pPr>
              <w:rPr>
                <w:rFonts w:ascii="Arial" w:hAnsi="Arial" w:cs="Arial"/>
                <w:sz w:val="22"/>
                <w:szCs w:val="22"/>
              </w:rPr>
            </w:pPr>
            <w:r w:rsidRPr="00280566">
              <w:rPr>
                <w:rFonts w:ascii="Arial" w:hAnsi="Arial" w:cs="Arial"/>
                <w:sz w:val="22"/>
                <w:szCs w:val="22"/>
              </w:rPr>
              <w:t>If beyond timeline, indicate # of days: _____________________________</w:t>
            </w:r>
          </w:p>
          <w:p w14:paraId="10F1F1B7" w14:textId="77777777" w:rsidR="00631BEE" w:rsidRPr="00280566" w:rsidRDefault="00631BEE" w:rsidP="00542EE3">
            <w:pPr>
              <w:rPr>
                <w:rFonts w:ascii="Arial" w:hAnsi="Arial" w:cs="Arial"/>
                <w:sz w:val="22"/>
                <w:szCs w:val="22"/>
              </w:rPr>
            </w:pPr>
          </w:p>
          <w:p w14:paraId="10F1F1B8" w14:textId="77777777" w:rsidR="00631BEE" w:rsidRPr="00280566" w:rsidRDefault="00631BEE" w:rsidP="00542EE3">
            <w:pPr>
              <w:rPr>
                <w:rFonts w:ascii="Arial" w:hAnsi="Arial" w:cs="Arial"/>
                <w:sz w:val="22"/>
                <w:szCs w:val="22"/>
              </w:rPr>
            </w:pPr>
          </w:p>
          <w:p w14:paraId="10F1F1B9" w14:textId="77777777" w:rsidR="00631BEE" w:rsidRPr="00280566" w:rsidRDefault="00631BEE" w:rsidP="00542EE3">
            <w:pPr>
              <w:rPr>
                <w:rFonts w:ascii="Arial" w:hAnsi="Arial" w:cs="Arial"/>
                <w:sz w:val="22"/>
                <w:szCs w:val="22"/>
              </w:rPr>
            </w:pPr>
            <w:r w:rsidRPr="00280566">
              <w:rPr>
                <w:rFonts w:ascii="Arial" w:hAnsi="Arial" w:cs="Arial"/>
                <w:sz w:val="22"/>
                <w:szCs w:val="22"/>
              </w:rPr>
              <w:t>If beyond timeline, indicate ARC’s reason for delay:</w:t>
            </w:r>
          </w:p>
          <w:p w14:paraId="10F1F1BA" w14:textId="77777777" w:rsidR="00631BEE" w:rsidRPr="00280566" w:rsidRDefault="00631BEE" w:rsidP="00542EE3">
            <w:pPr>
              <w:rPr>
                <w:rFonts w:ascii="Arial" w:hAnsi="Arial" w:cs="Arial"/>
                <w:sz w:val="22"/>
                <w:szCs w:val="22"/>
              </w:rPr>
            </w:pPr>
          </w:p>
          <w:p w14:paraId="10F1F1BB" w14:textId="77777777" w:rsidR="00631BEE" w:rsidRPr="00280566" w:rsidRDefault="00631BEE" w:rsidP="00631BEE">
            <w:pPr>
              <w:numPr>
                <w:ilvl w:val="0"/>
                <w:numId w:val="54"/>
              </w:numPr>
              <w:rPr>
                <w:rFonts w:ascii="Arial" w:hAnsi="Arial" w:cs="Arial"/>
                <w:bCs/>
                <w:sz w:val="22"/>
                <w:szCs w:val="22"/>
              </w:rPr>
            </w:pPr>
            <w:r w:rsidRPr="00280566">
              <w:rPr>
                <w:rFonts w:ascii="Arial" w:hAnsi="Arial" w:cs="Arial"/>
                <w:bCs/>
                <w:sz w:val="22"/>
                <w:szCs w:val="22"/>
              </w:rPr>
              <w:t>parent repeatedly failed or refused to produce the child for evaluation</w:t>
            </w:r>
          </w:p>
          <w:p w14:paraId="10F1F1BC" w14:textId="77777777" w:rsidR="00631BEE" w:rsidRPr="00280566" w:rsidRDefault="00631BEE" w:rsidP="00631BEE">
            <w:pPr>
              <w:numPr>
                <w:ilvl w:val="0"/>
                <w:numId w:val="54"/>
              </w:numPr>
              <w:rPr>
                <w:rFonts w:ascii="Arial" w:hAnsi="Arial" w:cs="Arial"/>
                <w:bCs/>
                <w:sz w:val="22"/>
                <w:szCs w:val="22"/>
              </w:rPr>
            </w:pPr>
            <w:r w:rsidRPr="00280566">
              <w:rPr>
                <w:rFonts w:ascii="Arial" w:hAnsi="Arial" w:cs="Arial"/>
                <w:bCs/>
                <w:sz w:val="22"/>
                <w:szCs w:val="22"/>
              </w:rPr>
              <w:t>child transferred from another district and parent and district agreed to extension date</w:t>
            </w:r>
          </w:p>
          <w:p w14:paraId="10F1F1BD" w14:textId="77777777" w:rsidR="00631BEE" w:rsidRPr="00280566" w:rsidRDefault="00631BEE" w:rsidP="00631BEE">
            <w:pPr>
              <w:numPr>
                <w:ilvl w:val="0"/>
                <w:numId w:val="54"/>
              </w:numPr>
              <w:rPr>
                <w:rFonts w:ascii="Arial" w:hAnsi="Arial" w:cs="Arial"/>
                <w:sz w:val="22"/>
                <w:szCs w:val="22"/>
              </w:rPr>
            </w:pPr>
            <w:r w:rsidRPr="00280566">
              <w:rPr>
                <w:rFonts w:ascii="Arial" w:hAnsi="Arial" w:cs="Arial"/>
                <w:bCs/>
                <w:sz w:val="22"/>
                <w:szCs w:val="22"/>
              </w:rPr>
              <w:t>other ________________________________________</w:t>
            </w:r>
          </w:p>
        </w:tc>
        <w:tc>
          <w:tcPr>
            <w:tcW w:w="900" w:type="dxa"/>
            <w:vMerge w:val="restart"/>
            <w:shd w:val="solid" w:color="auto" w:fill="auto"/>
          </w:tcPr>
          <w:p w14:paraId="10F1F1BE" w14:textId="77777777" w:rsidR="00631BEE" w:rsidRPr="00280566" w:rsidRDefault="00631BEE" w:rsidP="00542EE3">
            <w:pPr>
              <w:rPr>
                <w:rFonts w:ascii="Arial" w:hAnsi="Arial" w:cs="Arial"/>
                <w:sz w:val="22"/>
                <w:szCs w:val="22"/>
              </w:rPr>
            </w:pPr>
          </w:p>
        </w:tc>
        <w:tc>
          <w:tcPr>
            <w:tcW w:w="236" w:type="dxa"/>
            <w:shd w:val="solid" w:color="auto" w:fill="auto"/>
          </w:tcPr>
          <w:p w14:paraId="10F1F1BF" w14:textId="77777777" w:rsidR="00631BEE" w:rsidRPr="00280566" w:rsidRDefault="00631BEE" w:rsidP="00542EE3">
            <w:pPr>
              <w:rPr>
                <w:rFonts w:ascii="Arial" w:hAnsi="Arial" w:cs="Arial"/>
                <w:sz w:val="22"/>
                <w:szCs w:val="22"/>
              </w:rPr>
            </w:pPr>
          </w:p>
        </w:tc>
        <w:tc>
          <w:tcPr>
            <w:tcW w:w="1193" w:type="dxa"/>
            <w:gridSpan w:val="2"/>
            <w:shd w:val="solid" w:color="auto" w:fill="auto"/>
          </w:tcPr>
          <w:p w14:paraId="10F1F1C0" w14:textId="77777777" w:rsidR="00631BEE" w:rsidRPr="00280566" w:rsidRDefault="00631BEE" w:rsidP="00542EE3">
            <w:pPr>
              <w:rPr>
                <w:rFonts w:ascii="Arial" w:hAnsi="Arial" w:cs="Arial"/>
                <w:sz w:val="22"/>
                <w:szCs w:val="22"/>
              </w:rPr>
            </w:pPr>
          </w:p>
        </w:tc>
        <w:tc>
          <w:tcPr>
            <w:tcW w:w="335" w:type="dxa"/>
            <w:vMerge w:val="restart"/>
            <w:shd w:val="solid" w:color="auto" w:fill="auto"/>
          </w:tcPr>
          <w:p w14:paraId="10F1F1C1" w14:textId="77777777" w:rsidR="00631BEE" w:rsidRPr="00280566" w:rsidRDefault="00631BEE" w:rsidP="00542EE3">
            <w:pPr>
              <w:rPr>
                <w:rFonts w:ascii="Arial" w:hAnsi="Arial" w:cs="Arial"/>
                <w:sz w:val="22"/>
                <w:szCs w:val="22"/>
              </w:rPr>
            </w:pPr>
          </w:p>
        </w:tc>
      </w:tr>
      <w:tr w:rsidR="00631BEE" w:rsidRPr="00280566" w14:paraId="10F1F1C8" w14:textId="77777777" w:rsidTr="00542EE3">
        <w:trPr>
          <w:trHeight w:val="1223"/>
        </w:trPr>
        <w:tc>
          <w:tcPr>
            <w:tcW w:w="7488" w:type="dxa"/>
            <w:vMerge/>
          </w:tcPr>
          <w:p w14:paraId="10F1F1C3" w14:textId="77777777" w:rsidR="00631BEE" w:rsidRPr="00280566" w:rsidRDefault="00631BEE" w:rsidP="00542EE3">
            <w:pPr>
              <w:rPr>
                <w:rFonts w:ascii="Arial" w:hAnsi="Arial" w:cs="Arial"/>
                <w:sz w:val="22"/>
                <w:szCs w:val="22"/>
              </w:rPr>
            </w:pPr>
          </w:p>
        </w:tc>
        <w:tc>
          <w:tcPr>
            <w:tcW w:w="900" w:type="dxa"/>
            <w:vMerge/>
            <w:shd w:val="solid" w:color="auto" w:fill="auto"/>
          </w:tcPr>
          <w:p w14:paraId="10F1F1C4" w14:textId="77777777" w:rsidR="00631BEE" w:rsidRPr="00280566" w:rsidRDefault="00631BEE" w:rsidP="00542EE3">
            <w:pPr>
              <w:rPr>
                <w:rFonts w:ascii="Arial" w:hAnsi="Arial" w:cs="Arial"/>
                <w:sz w:val="22"/>
                <w:szCs w:val="22"/>
              </w:rPr>
            </w:pPr>
          </w:p>
        </w:tc>
        <w:tc>
          <w:tcPr>
            <w:tcW w:w="236" w:type="dxa"/>
            <w:shd w:val="solid" w:color="auto" w:fill="auto"/>
          </w:tcPr>
          <w:p w14:paraId="10F1F1C5" w14:textId="77777777" w:rsidR="00631BEE" w:rsidRPr="00280566" w:rsidRDefault="00631BEE" w:rsidP="00542EE3">
            <w:pPr>
              <w:rPr>
                <w:rFonts w:ascii="Arial" w:hAnsi="Arial" w:cs="Arial"/>
                <w:sz w:val="22"/>
                <w:szCs w:val="22"/>
              </w:rPr>
            </w:pPr>
          </w:p>
        </w:tc>
        <w:tc>
          <w:tcPr>
            <w:tcW w:w="1193" w:type="dxa"/>
            <w:gridSpan w:val="2"/>
            <w:shd w:val="solid" w:color="auto" w:fill="auto"/>
          </w:tcPr>
          <w:p w14:paraId="10F1F1C6" w14:textId="77777777" w:rsidR="00631BEE" w:rsidRPr="00280566" w:rsidRDefault="00631BEE" w:rsidP="00542EE3">
            <w:pPr>
              <w:rPr>
                <w:rFonts w:ascii="Arial" w:hAnsi="Arial" w:cs="Arial"/>
                <w:sz w:val="22"/>
                <w:szCs w:val="22"/>
              </w:rPr>
            </w:pPr>
          </w:p>
        </w:tc>
        <w:tc>
          <w:tcPr>
            <w:tcW w:w="335" w:type="dxa"/>
            <w:vMerge/>
            <w:shd w:val="solid" w:color="auto" w:fill="auto"/>
          </w:tcPr>
          <w:p w14:paraId="10F1F1C7" w14:textId="77777777" w:rsidR="00631BEE" w:rsidRPr="00280566" w:rsidRDefault="00631BEE" w:rsidP="00542EE3">
            <w:pPr>
              <w:rPr>
                <w:rFonts w:ascii="Arial" w:hAnsi="Arial" w:cs="Arial"/>
                <w:sz w:val="28"/>
                <w:szCs w:val="28"/>
              </w:rPr>
            </w:pPr>
          </w:p>
        </w:tc>
      </w:tr>
    </w:tbl>
    <w:p w14:paraId="10F1F1C9" w14:textId="77777777" w:rsidR="00631BEE" w:rsidRPr="00280566" w:rsidRDefault="00631BEE" w:rsidP="00631BEE">
      <w:pPr>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1CF" w14:textId="77777777" w:rsidTr="00542EE3">
        <w:trPr>
          <w:trHeight w:val="800"/>
        </w:trPr>
        <w:tc>
          <w:tcPr>
            <w:tcW w:w="10152" w:type="dxa"/>
          </w:tcPr>
          <w:p w14:paraId="10F1F1CA"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1CB" w14:textId="77777777" w:rsidR="00631BEE" w:rsidRPr="00280566" w:rsidRDefault="00631BEE" w:rsidP="00542EE3">
            <w:pPr>
              <w:tabs>
                <w:tab w:val="left" w:pos="360"/>
              </w:tabs>
              <w:rPr>
                <w:rFonts w:ascii="Arial" w:hAnsi="Arial" w:cs="Arial"/>
                <w:sz w:val="22"/>
                <w:szCs w:val="22"/>
              </w:rPr>
            </w:pPr>
          </w:p>
          <w:p w14:paraId="10F1F1CC" w14:textId="77777777" w:rsidR="00631BEE" w:rsidRPr="00280566" w:rsidRDefault="00631BEE" w:rsidP="00542EE3">
            <w:pPr>
              <w:tabs>
                <w:tab w:val="left" w:pos="360"/>
              </w:tabs>
              <w:rPr>
                <w:rFonts w:ascii="Arial" w:hAnsi="Arial" w:cs="Arial"/>
                <w:sz w:val="22"/>
                <w:szCs w:val="22"/>
              </w:rPr>
            </w:pPr>
          </w:p>
          <w:p w14:paraId="10F1F1CD" w14:textId="77777777" w:rsidR="00631BEE" w:rsidRPr="00280566" w:rsidRDefault="00631BEE" w:rsidP="00542EE3">
            <w:pPr>
              <w:tabs>
                <w:tab w:val="left" w:pos="360"/>
              </w:tabs>
              <w:rPr>
                <w:rFonts w:ascii="Arial" w:hAnsi="Arial" w:cs="Arial"/>
                <w:sz w:val="22"/>
                <w:szCs w:val="22"/>
              </w:rPr>
            </w:pPr>
          </w:p>
          <w:p w14:paraId="10F1F1CE" w14:textId="77777777" w:rsidR="00631BEE" w:rsidRPr="00280566" w:rsidRDefault="00631BEE" w:rsidP="00542EE3">
            <w:pPr>
              <w:tabs>
                <w:tab w:val="left" w:pos="360"/>
              </w:tabs>
              <w:rPr>
                <w:rFonts w:ascii="Arial" w:hAnsi="Arial" w:cs="Arial"/>
                <w:sz w:val="22"/>
                <w:szCs w:val="22"/>
              </w:rPr>
            </w:pPr>
          </w:p>
        </w:tc>
      </w:tr>
    </w:tbl>
    <w:p w14:paraId="10F1F1D0" w14:textId="77777777" w:rsidR="00631BEE" w:rsidRDefault="00631BEE" w:rsidP="00631BEE">
      <w:pPr>
        <w:jc w:val="center"/>
        <w:rPr>
          <w:rFonts w:ascii="Arial" w:hAnsi="Arial" w:cs="Arial"/>
          <w:sz w:val="22"/>
          <w:szCs w:val="22"/>
        </w:rPr>
      </w:pPr>
    </w:p>
    <w:p w14:paraId="10F1F1D1" w14:textId="77777777" w:rsidR="00CA17BB" w:rsidRDefault="00CA17BB" w:rsidP="00631BEE">
      <w:pPr>
        <w:jc w:val="center"/>
        <w:rPr>
          <w:rFonts w:ascii="Arial" w:hAnsi="Arial" w:cs="Arial"/>
          <w:sz w:val="22"/>
          <w:szCs w:val="22"/>
        </w:rPr>
      </w:pPr>
    </w:p>
    <w:p w14:paraId="10F1F1D2" w14:textId="77777777" w:rsidR="00CA17BB" w:rsidRDefault="00CA17BB" w:rsidP="00631BEE">
      <w:pPr>
        <w:jc w:val="center"/>
        <w:rPr>
          <w:rFonts w:ascii="Arial" w:hAnsi="Arial" w:cs="Arial"/>
          <w:sz w:val="22"/>
          <w:szCs w:val="22"/>
        </w:rPr>
      </w:pPr>
    </w:p>
    <w:p w14:paraId="10F1F1D3" w14:textId="77777777" w:rsidR="00CA17BB" w:rsidRDefault="00CA17BB" w:rsidP="00631BEE">
      <w:pPr>
        <w:jc w:val="center"/>
        <w:rPr>
          <w:rFonts w:ascii="Arial" w:hAnsi="Arial" w:cs="Arial"/>
          <w:sz w:val="22"/>
          <w:szCs w:val="22"/>
        </w:rPr>
      </w:pPr>
    </w:p>
    <w:p w14:paraId="10F1F1D4" w14:textId="77777777" w:rsidR="00CA17BB" w:rsidRPr="00280566" w:rsidRDefault="00CA17BB" w:rsidP="00631BEE">
      <w:pPr>
        <w:jc w:val="center"/>
        <w:rPr>
          <w:rFonts w:ascii="Arial" w:hAnsi="Arial" w:cs="Arial"/>
          <w:sz w:val="22"/>
          <w:szCs w:val="22"/>
        </w:rPr>
      </w:pPr>
    </w:p>
    <w:p w14:paraId="10F1F1D5"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55</w:t>
      </w:r>
    </w:p>
    <w:p w14:paraId="10F1F1D6" w14:textId="77777777" w:rsidR="00631BEE" w:rsidRPr="00280566" w:rsidRDefault="00631BEE" w:rsidP="00631BEE">
      <w:pPr>
        <w:rPr>
          <w:rFonts w:ascii="Arial" w:hAnsi="Arial" w:cs="Arial"/>
          <w:bCs/>
          <w:sz w:val="22"/>
          <w:szCs w:val="22"/>
          <w:u w:val="single"/>
        </w:rPr>
      </w:pPr>
    </w:p>
    <w:p w14:paraId="10F1F1D7" w14:textId="77777777" w:rsidR="00631BEE" w:rsidRPr="00280566" w:rsidRDefault="00631BEE" w:rsidP="00631BEE">
      <w:pPr>
        <w:rPr>
          <w:rFonts w:ascii="Arial" w:hAnsi="Arial" w:cs="Arial"/>
          <w:bCs/>
          <w:sz w:val="22"/>
          <w:szCs w:val="22"/>
        </w:rPr>
      </w:pPr>
      <w:r w:rsidRPr="00280566">
        <w:rPr>
          <w:rFonts w:ascii="Arial" w:hAnsi="Arial" w:cs="Arial"/>
          <w:b/>
          <w:bCs/>
          <w:sz w:val="22"/>
          <w:szCs w:val="22"/>
          <w:u w:val="single"/>
        </w:rPr>
        <w:t>Look for</w:t>
      </w:r>
      <w:r w:rsidRPr="00280566">
        <w:rPr>
          <w:rFonts w:ascii="Arial" w:hAnsi="Arial" w:cs="Arial"/>
          <w:b/>
          <w:bCs/>
          <w:sz w:val="22"/>
          <w:szCs w:val="22"/>
        </w:rPr>
        <w:t>:</w:t>
      </w:r>
      <w:r w:rsidRPr="00280566">
        <w:rPr>
          <w:rFonts w:ascii="Arial" w:hAnsi="Arial" w:cs="Arial"/>
          <w:bCs/>
          <w:sz w:val="22"/>
          <w:szCs w:val="22"/>
        </w:rPr>
        <w:t xml:space="preserve">  Conference Summary/Action Notice; Eligibility Determination form; IEP.</w:t>
      </w:r>
    </w:p>
    <w:p w14:paraId="10F1F1D8" w14:textId="77777777" w:rsidR="00631BEE" w:rsidRPr="00280566" w:rsidRDefault="00631BEE" w:rsidP="00631BEE">
      <w:pPr>
        <w:rPr>
          <w:rFonts w:ascii="Arial" w:hAnsi="Arial" w:cs="Arial"/>
          <w:sz w:val="22"/>
          <w:szCs w:val="22"/>
        </w:rPr>
      </w:pPr>
    </w:p>
    <w:p w14:paraId="10F1F1D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1DA" w14:textId="77777777" w:rsidR="00631BEE" w:rsidRPr="00280566" w:rsidRDefault="00631BEE" w:rsidP="00631BEE">
      <w:pPr>
        <w:numPr>
          <w:ilvl w:val="0"/>
          <w:numId w:val="33"/>
        </w:numPr>
        <w:rPr>
          <w:rFonts w:ascii="Arial" w:hAnsi="Arial" w:cs="Arial"/>
          <w:sz w:val="22"/>
          <w:szCs w:val="22"/>
        </w:rPr>
      </w:pPr>
      <w:r w:rsidRPr="00280566">
        <w:rPr>
          <w:rFonts w:ascii="Arial" w:hAnsi="Arial" w:cs="Arial"/>
          <w:sz w:val="22"/>
          <w:szCs w:val="22"/>
        </w:rPr>
        <w:t xml:space="preserve">Mark “YES” if the date of the eligibility ARC meeting compared to the date of the IEP is within 30 calendar days.  </w:t>
      </w:r>
    </w:p>
    <w:p w14:paraId="10F1F1DB" w14:textId="77777777" w:rsidR="00631BEE" w:rsidRPr="00280566" w:rsidRDefault="00631BEE" w:rsidP="00631BEE">
      <w:pPr>
        <w:numPr>
          <w:ilvl w:val="0"/>
          <w:numId w:val="33"/>
        </w:numPr>
        <w:rPr>
          <w:rFonts w:ascii="Arial" w:hAnsi="Arial" w:cs="Arial"/>
          <w:sz w:val="22"/>
          <w:szCs w:val="22"/>
        </w:rPr>
      </w:pPr>
      <w:r w:rsidRPr="00280566">
        <w:rPr>
          <w:rFonts w:ascii="Arial" w:hAnsi="Arial" w:cs="Arial"/>
          <w:sz w:val="22"/>
          <w:szCs w:val="22"/>
        </w:rPr>
        <w:t>Mark “NA” if the child was not determined eligible during the reporting year.</w:t>
      </w:r>
    </w:p>
    <w:p w14:paraId="10F1F1DC" w14:textId="77777777" w:rsidR="00631BEE" w:rsidRPr="00280566" w:rsidRDefault="00631BEE" w:rsidP="00631BEE">
      <w:pPr>
        <w:numPr>
          <w:ilvl w:val="0"/>
          <w:numId w:val="33"/>
        </w:numPr>
        <w:rPr>
          <w:rFonts w:ascii="Arial" w:hAnsi="Arial" w:cs="Arial"/>
          <w:sz w:val="22"/>
          <w:szCs w:val="22"/>
        </w:rPr>
      </w:pPr>
      <w:r w:rsidRPr="00280566">
        <w:rPr>
          <w:rFonts w:ascii="Arial" w:hAnsi="Arial" w:cs="Arial"/>
          <w:sz w:val="22"/>
          <w:szCs w:val="22"/>
        </w:rPr>
        <w:t>Mark “NA” if the child is a transfer student.</w:t>
      </w:r>
    </w:p>
    <w:p w14:paraId="10F1F1DD" w14:textId="77777777" w:rsidR="00631BEE" w:rsidRPr="00280566" w:rsidRDefault="00631BEE" w:rsidP="00631BEE">
      <w:pPr>
        <w:rPr>
          <w:rFonts w:ascii="Arial" w:hAnsi="Arial" w:cs="Arial"/>
          <w:sz w:val="22"/>
          <w:szCs w:val="22"/>
        </w:rPr>
      </w:pPr>
    </w:p>
    <w:p w14:paraId="10F1F1DE"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The 30 calendar day requirement is within the 60 school day timeline.</w:t>
      </w:r>
    </w:p>
    <w:p w14:paraId="10F1F1DF"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28"/>
        <w:gridCol w:w="900"/>
        <w:gridCol w:w="1080"/>
        <w:gridCol w:w="1044"/>
      </w:tblGrid>
      <w:tr w:rsidR="00631BEE" w:rsidRPr="00280566" w14:paraId="10F1F1E4" w14:textId="77777777" w:rsidTr="00542EE3">
        <w:tc>
          <w:tcPr>
            <w:tcW w:w="7128" w:type="dxa"/>
          </w:tcPr>
          <w:p w14:paraId="10F1F1E0" w14:textId="77777777" w:rsidR="00631BEE" w:rsidRPr="00280566" w:rsidRDefault="00631BEE" w:rsidP="00542EE3">
            <w:pPr>
              <w:rPr>
                <w:rFonts w:ascii="Arial" w:hAnsi="Arial" w:cs="Arial"/>
                <w:b/>
                <w:sz w:val="22"/>
                <w:szCs w:val="22"/>
              </w:rPr>
            </w:pPr>
          </w:p>
        </w:tc>
        <w:tc>
          <w:tcPr>
            <w:tcW w:w="900" w:type="dxa"/>
          </w:tcPr>
          <w:p w14:paraId="10F1F1E1"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1080" w:type="dxa"/>
          </w:tcPr>
          <w:p w14:paraId="10F1F1E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1044" w:type="dxa"/>
          </w:tcPr>
          <w:p w14:paraId="10F1F1E3"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1ED" w14:textId="77777777" w:rsidTr="00542EE3">
        <w:trPr>
          <w:trHeight w:val="809"/>
        </w:trPr>
        <w:tc>
          <w:tcPr>
            <w:tcW w:w="7128" w:type="dxa"/>
          </w:tcPr>
          <w:p w14:paraId="10F1F1E5"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55. For children initially referred during the current (reporting) school year, the ARC developed the IEP within </w:t>
            </w:r>
            <w:r w:rsidRPr="00280566">
              <w:rPr>
                <w:rFonts w:ascii="Arial" w:hAnsi="Arial" w:cs="Arial"/>
                <w:b/>
                <w:sz w:val="22"/>
                <w:szCs w:val="22"/>
              </w:rPr>
              <w:t>30 calendar days</w:t>
            </w:r>
            <w:r w:rsidRPr="00280566">
              <w:rPr>
                <w:rFonts w:ascii="Arial" w:hAnsi="Arial" w:cs="Arial"/>
                <w:sz w:val="22"/>
                <w:szCs w:val="22"/>
              </w:rPr>
              <w:t xml:space="preserve"> from determining eligibility to developing the IEP.  </w:t>
            </w:r>
          </w:p>
          <w:p w14:paraId="10F1F1E6" w14:textId="77777777" w:rsidR="00631BEE" w:rsidRPr="00280566" w:rsidRDefault="00631BEE" w:rsidP="00542EE3">
            <w:pPr>
              <w:rPr>
                <w:rFonts w:ascii="Arial" w:hAnsi="Arial" w:cs="Arial"/>
                <w:sz w:val="22"/>
                <w:szCs w:val="22"/>
              </w:rPr>
            </w:pPr>
          </w:p>
          <w:p w14:paraId="10F1F1E7" w14:textId="77777777" w:rsidR="00631BEE" w:rsidRPr="00280566" w:rsidRDefault="00631BEE" w:rsidP="00542EE3">
            <w:pPr>
              <w:rPr>
                <w:rFonts w:ascii="Arial" w:hAnsi="Arial" w:cs="Arial"/>
                <w:sz w:val="22"/>
                <w:szCs w:val="22"/>
              </w:rPr>
            </w:pPr>
            <w:r w:rsidRPr="00280566">
              <w:rPr>
                <w:rFonts w:ascii="Arial" w:hAnsi="Arial" w:cs="Arial"/>
                <w:sz w:val="22"/>
                <w:szCs w:val="22"/>
              </w:rPr>
              <w:t>Date of Eligibility ARC Meeting: ____________</w:t>
            </w:r>
          </w:p>
          <w:p w14:paraId="10F1F1E8" w14:textId="77777777" w:rsidR="00631BEE" w:rsidRPr="00280566" w:rsidRDefault="00631BEE" w:rsidP="00542EE3">
            <w:pPr>
              <w:rPr>
                <w:rFonts w:ascii="Arial" w:hAnsi="Arial" w:cs="Arial"/>
                <w:sz w:val="22"/>
                <w:szCs w:val="22"/>
              </w:rPr>
            </w:pPr>
          </w:p>
          <w:p w14:paraId="10F1F1E9" w14:textId="77777777" w:rsidR="00631BEE" w:rsidRPr="00280566" w:rsidRDefault="00631BEE" w:rsidP="00542EE3">
            <w:pPr>
              <w:rPr>
                <w:rFonts w:ascii="Arial" w:hAnsi="Arial" w:cs="Arial"/>
                <w:strike/>
                <w:sz w:val="20"/>
              </w:rPr>
            </w:pPr>
            <w:r w:rsidRPr="00280566">
              <w:rPr>
                <w:rFonts w:ascii="Arial" w:hAnsi="Arial" w:cs="Arial"/>
                <w:sz w:val="22"/>
                <w:szCs w:val="22"/>
              </w:rPr>
              <w:t>Date of IEP: _____________</w:t>
            </w:r>
          </w:p>
        </w:tc>
        <w:tc>
          <w:tcPr>
            <w:tcW w:w="900" w:type="dxa"/>
          </w:tcPr>
          <w:p w14:paraId="10F1F1EA" w14:textId="77777777" w:rsidR="00631BEE" w:rsidRPr="00280566" w:rsidRDefault="00631BEE" w:rsidP="00542EE3">
            <w:pPr>
              <w:rPr>
                <w:rFonts w:ascii="Arial" w:hAnsi="Arial" w:cs="Arial"/>
                <w:sz w:val="22"/>
                <w:szCs w:val="22"/>
              </w:rPr>
            </w:pPr>
          </w:p>
        </w:tc>
        <w:tc>
          <w:tcPr>
            <w:tcW w:w="1080" w:type="dxa"/>
          </w:tcPr>
          <w:p w14:paraId="10F1F1EB" w14:textId="77777777" w:rsidR="00631BEE" w:rsidRPr="00280566" w:rsidRDefault="00631BEE" w:rsidP="00542EE3">
            <w:pPr>
              <w:rPr>
                <w:rFonts w:ascii="Arial" w:hAnsi="Arial" w:cs="Arial"/>
                <w:sz w:val="22"/>
                <w:szCs w:val="22"/>
              </w:rPr>
            </w:pPr>
          </w:p>
        </w:tc>
        <w:tc>
          <w:tcPr>
            <w:tcW w:w="1044" w:type="dxa"/>
            <w:tcBorders>
              <w:bottom w:val="single" w:sz="4" w:space="0" w:color="000000"/>
            </w:tcBorders>
          </w:tcPr>
          <w:p w14:paraId="10F1F1EC" w14:textId="77777777" w:rsidR="00631BEE" w:rsidRPr="00280566" w:rsidRDefault="00631BEE" w:rsidP="00542EE3">
            <w:pPr>
              <w:rPr>
                <w:rFonts w:ascii="Arial" w:hAnsi="Arial" w:cs="Arial"/>
                <w:sz w:val="22"/>
                <w:szCs w:val="22"/>
              </w:rPr>
            </w:pPr>
          </w:p>
        </w:tc>
      </w:tr>
    </w:tbl>
    <w:p w14:paraId="10F1F1EE"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1F3" w14:textId="77777777" w:rsidTr="00542EE3">
        <w:tc>
          <w:tcPr>
            <w:tcW w:w="10152" w:type="dxa"/>
          </w:tcPr>
          <w:p w14:paraId="10F1F1EF"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1F0" w14:textId="77777777" w:rsidR="00631BEE" w:rsidRPr="00280566" w:rsidRDefault="00631BEE" w:rsidP="00542EE3">
            <w:pPr>
              <w:tabs>
                <w:tab w:val="left" w:pos="360"/>
              </w:tabs>
              <w:rPr>
                <w:rFonts w:ascii="Arial" w:hAnsi="Arial" w:cs="Arial"/>
                <w:sz w:val="22"/>
                <w:szCs w:val="22"/>
              </w:rPr>
            </w:pPr>
          </w:p>
          <w:p w14:paraId="10F1F1F1" w14:textId="77777777" w:rsidR="00631BEE" w:rsidRPr="00280566" w:rsidRDefault="00631BEE" w:rsidP="00542EE3">
            <w:pPr>
              <w:tabs>
                <w:tab w:val="left" w:pos="360"/>
              </w:tabs>
              <w:rPr>
                <w:rFonts w:ascii="Arial" w:hAnsi="Arial" w:cs="Arial"/>
                <w:sz w:val="22"/>
                <w:szCs w:val="22"/>
              </w:rPr>
            </w:pPr>
          </w:p>
          <w:p w14:paraId="10F1F1F2" w14:textId="77777777" w:rsidR="00631BEE" w:rsidRPr="00280566" w:rsidRDefault="00631BEE" w:rsidP="00542EE3">
            <w:pPr>
              <w:tabs>
                <w:tab w:val="left" w:pos="360"/>
              </w:tabs>
              <w:rPr>
                <w:rFonts w:ascii="Arial" w:hAnsi="Arial" w:cs="Arial"/>
                <w:sz w:val="22"/>
                <w:szCs w:val="22"/>
              </w:rPr>
            </w:pPr>
          </w:p>
        </w:tc>
      </w:tr>
    </w:tbl>
    <w:p w14:paraId="10F1F1F4" w14:textId="77777777" w:rsidR="00631BEE" w:rsidRPr="00280566" w:rsidRDefault="00631BEE" w:rsidP="00631BEE">
      <w:pPr>
        <w:rPr>
          <w:rFonts w:ascii="Arial" w:hAnsi="Arial" w:cs="Arial"/>
          <w:sz w:val="22"/>
          <w:szCs w:val="22"/>
        </w:rPr>
      </w:pPr>
    </w:p>
    <w:p w14:paraId="10F1F1F5"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56</w:t>
      </w:r>
    </w:p>
    <w:p w14:paraId="10F1F1F6" w14:textId="77777777" w:rsidR="00631BEE" w:rsidRPr="00280566" w:rsidRDefault="00631BEE" w:rsidP="00631BEE">
      <w:pPr>
        <w:rPr>
          <w:rFonts w:ascii="Arial" w:hAnsi="Arial" w:cs="Arial"/>
          <w:sz w:val="22"/>
          <w:szCs w:val="22"/>
        </w:rPr>
      </w:pPr>
    </w:p>
    <w:p w14:paraId="10F1F1F7" w14:textId="77777777" w:rsidR="00631BEE" w:rsidRPr="00280566" w:rsidRDefault="00631BEE" w:rsidP="00631BEE">
      <w:pPr>
        <w:rPr>
          <w:rFonts w:ascii="Arial" w:hAnsi="Arial" w:cs="Arial"/>
          <w:bCs/>
          <w:sz w:val="22"/>
          <w:szCs w:val="22"/>
        </w:rPr>
      </w:pPr>
      <w:r w:rsidRPr="00280566">
        <w:rPr>
          <w:rFonts w:ascii="Arial" w:hAnsi="Arial" w:cs="Arial"/>
          <w:b/>
          <w:bCs/>
          <w:sz w:val="22"/>
          <w:szCs w:val="22"/>
          <w:u w:val="single"/>
        </w:rPr>
        <w:t>Look for</w:t>
      </w:r>
      <w:r w:rsidRPr="00280566">
        <w:rPr>
          <w:rFonts w:ascii="Arial" w:hAnsi="Arial" w:cs="Arial"/>
          <w:b/>
          <w:bCs/>
          <w:sz w:val="22"/>
          <w:szCs w:val="22"/>
        </w:rPr>
        <w:t>:</w:t>
      </w:r>
      <w:r w:rsidRPr="00280566">
        <w:rPr>
          <w:rFonts w:ascii="Arial" w:hAnsi="Arial" w:cs="Arial"/>
          <w:bCs/>
          <w:sz w:val="22"/>
          <w:szCs w:val="22"/>
        </w:rPr>
        <w:t xml:space="preserve">  IEP.</w:t>
      </w:r>
    </w:p>
    <w:p w14:paraId="10F1F1F8" w14:textId="77777777" w:rsidR="00631BEE" w:rsidRPr="00280566" w:rsidRDefault="00631BEE" w:rsidP="00631BEE">
      <w:pPr>
        <w:rPr>
          <w:rFonts w:ascii="Arial" w:hAnsi="Arial" w:cs="Arial"/>
          <w:sz w:val="22"/>
          <w:szCs w:val="22"/>
        </w:rPr>
      </w:pPr>
    </w:p>
    <w:p w14:paraId="10F1F1F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1FA" w14:textId="77777777" w:rsidR="00631BEE" w:rsidRPr="00280566" w:rsidRDefault="00631BEE" w:rsidP="00631BEE">
      <w:pPr>
        <w:numPr>
          <w:ilvl w:val="0"/>
          <w:numId w:val="33"/>
        </w:numPr>
        <w:rPr>
          <w:rFonts w:ascii="Arial" w:hAnsi="Arial" w:cs="Arial"/>
          <w:sz w:val="22"/>
          <w:szCs w:val="22"/>
        </w:rPr>
      </w:pPr>
      <w:r w:rsidRPr="00280566">
        <w:rPr>
          <w:rFonts w:ascii="Arial" w:hAnsi="Arial" w:cs="Arial"/>
          <w:sz w:val="22"/>
          <w:szCs w:val="22"/>
        </w:rPr>
        <w:t xml:space="preserve">Mark “YES” if the dates (month, day, and year) of the last two IEPs verify that a review was conducted annually, i.e., within 365 days. </w:t>
      </w:r>
    </w:p>
    <w:p w14:paraId="10F1F1FB" w14:textId="77777777" w:rsidR="00631BEE" w:rsidRPr="00280566" w:rsidRDefault="00631BEE" w:rsidP="00631BEE">
      <w:pPr>
        <w:numPr>
          <w:ilvl w:val="0"/>
          <w:numId w:val="33"/>
        </w:numPr>
        <w:rPr>
          <w:rFonts w:ascii="Arial" w:hAnsi="Arial" w:cs="Arial"/>
          <w:sz w:val="22"/>
          <w:szCs w:val="22"/>
        </w:rPr>
      </w:pPr>
      <w:r w:rsidRPr="00280566">
        <w:rPr>
          <w:rFonts w:ascii="Arial" w:hAnsi="Arial" w:cs="Arial"/>
          <w:sz w:val="22"/>
          <w:szCs w:val="22"/>
        </w:rPr>
        <w:t>Mark “NA” for a child whose initial IEP is less than 1 year.</w:t>
      </w:r>
    </w:p>
    <w:p w14:paraId="10F1F1FC"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08"/>
        <w:gridCol w:w="900"/>
        <w:gridCol w:w="900"/>
        <w:gridCol w:w="1044"/>
      </w:tblGrid>
      <w:tr w:rsidR="00631BEE" w:rsidRPr="00280566" w14:paraId="10F1F201" w14:textId="77777777" w:rsidTr="00542EE3">
        <w:tc>
          <w:tcPr>
            <w:tcW w:w="7308" w:type="dxa"/>
          </w:tcPr>
          <w:p w14:paraId="10F1F1FD" w14:textId="77777777" w:rsidR="00631BEE" w:rsidRPr="00280566" w:rsidRDefault="00631BEE" w:rsidP="00542EE3">
            <w:pPr>
              <w:rPr>
                <w:rFonts w:ascii="Arial" w:hAnsi="Arial" w:cs="Arial"/>
                <w:b/>
                <w:sz w:val="22"/>
                <w:szCs w:val="22"/>
              </w:rPr>
            </w:pPr>
          </w:p>
        </w:tc>
        <w:tc>
          <w:tcPr>
            <w:tcW w:w="900" w:type="dxa"/>
          </w:tcPr>
          <w:p w14:paraId="10F1F1F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1F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1044" w:type="dxa"/>
          </w:tcPr>
          <w:p w14:paraId="10F1F20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20B" w14:textId="77777777" w:rsidTr="00542EE3">
        <w:trPr>
          <w:trHeight w:val="809"/>
        </w:trPr>
        <w:tc>
          <w:tcPr>
            <w:tcW w:w="7308" w:type="dxa"/>
          </w:tcPr>
          <w:p w14:paraId="10F1F202"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56. The ARC conducts a review of the IEP </w:t>
            </w:r>
            <w:r w:rsidRPr="00280566">
              <w:rPr>
                <w:rFonts w:ascii="Arial" w:hAnsi="Arial" w:cs="Arial"/>
                <w:b/>
                <w:sz w:val="22"/>
                <w:szCs w:val="22"/>
              </w:rPr>
              <w:t>annually</w:t>
            </w:r>
            <w:r w:rsidRPr="00280566">
              <w:rPr>
                <w:rFonts w:ascii="Arial" w:hAnsi="Arial" w:cs="Arial"/>
                <w:sz w:val="22"/>
                <w:szCs w:val="22"/>
              </w:rPr>
              <w:t xml:space="preserve"> (i.e., within the calendar year) to determine whether the annual goals for the child are being achieved and revise the IEP as appropriate.  Mark this item “NA” if child has been receiving special education less than one year.</w:t>
            </w:r>
          </w:p>
          <w:p w14:paraId="10F1F203" w14:textId="77777777" w:rsidR="00631BEE" w:rsidRPr="00280566" w:rsidRDefault="00631BEE" w:rsidP="00542EE3">
            <w:pPr>
              <w:rPr>
                <w:rFonts w:ascii="Arial" w:hAnsi="Arial" w:cs="Arial"/>
                <w:sz w:val="22"/>
                <w:szCs w:val="22"/>
              </w:rPr>
            </w:pPr>
          </w:p>
          <w:p w14:paraId="10F1F204"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Dates of last two </w:t>
            </w:r>
            <w:r w:rsidRPr="00280566">
              <w:rPr>
                <w:rFonts w:ascii="Arial" w:hAnsi="Arial" w:cs="Arial"/>
                <w:bCs/>
                <w:sz w:val="22"/>
                <w:szCs w:val="22"/>
              </w:rPr>
              <w:t>IEPs:</w:t>
            </w:r>
            <w:r w:rsidRPr="00280566">
              <w:rPr>
                <w:rFonts w:ascii="Arial" w:hAnsi="Arial" w:cs="Arial"/>
                <w:sz w:val="22"/>
                <w:szCs w:val="22"/>
              </w:rPr>
              <w:t xml:space="preserve"> </w:t>
            </w:r>
          </w:p>
          <w:p w14:paraId="10F1F205" w14:textId="77777777" w:rsidR="00631BEE" w:rsidRPr="00280566" w:rsidRDefault="00631BEE" w:rsidP="00542EE3">
            <w:pPr>
              <w:rPr>
                <w:rFonts w:ascii="Arial" w:hAnsi="Arial" w:cs="Arial"/>
                <w:sz w:val="22"/>
                <w:szCs w:val="22"/>
              </w:rPr>
            </w:pPr>
            <w:r w:rsidRPr="00280566">
              <w:rPr>
                <w:rFonts w:ascii="Arial" w:hAnsi="Arial" w:cs="Arial"/>
                <w:sz w:val="22"/>
                <w:szCs w:val="22"/>
              </w:rPr>
              <w:t>(1)_______________________________________________________</w:t>
            </w:r>
          </w:p>
          <w:p w14:paraId="10F1F206" w14:textId="77777777" w:rsidR="00631BEE" w:rsidRPr="00280566" w:rsidRDefault="00631BEE" w:rsidP="00542EE3">
            <w:pPr>
              <w:rPr>
                <w:rFonts w:ascii="Arial" w:hAnsi="Arial" w:cs="Arial"/>
                <w:sz w:val="22"/>
                <w:szCs w:val="22"/>
              </w:rPr>
            </w:pPr>
          </w:p>
          <w:p w14:paraId="10F1F207" w14:textId="77777777" w:rsidR="00631BEE" w:rsidRPr="00280566" w:rsidRDefault="00631BEE" w:rsidP="00542EE3">
            <w:pPr>
              <w:rPr>
                <w:rFonts w:ascii="Arial" w:hAnsi="Arial" w:cs="Arial"/>
                <w:strike/>
                <w:sz w:val="20"/>
              </w:rPr>
            </w:pPr>
            <w:r w:rsidRPr="00280566">
              <w:rPr>
                <w:rFonts w:ascii="Arial" w:hAnsi="Arial" w:cs="Arial"/>
                <w:sz w:val="22"/>
                <w:szCs w:val="22"/>
              </w:rPr>
              <w:t>(2)_______________________________________________________</w:t>
            </w:r>
          </w:p>
        </w:tc>
        <w:tc>
          <w:tcPr>
            <w:tcW w:w="900" w:type="dxa"/>
          </w:tcPr>
          <w:p w14:paraId="10F1F208" w14:textId="77777777" w:rsidR="00631BEE" w:rsidRPr="00280566" w:rsidRDefault="00631BEE" w:rsidP="00542EE3">
            <w:pPr>
              <w:rPr>
                <w:rFonts w:ascii="Arial" w:hAnsi="Arial" w:cs="Arial"/>
                <w:sz w:val="20"/>
              </w:rPr>
            </w:pPr>
          </w:p>
        </w:tc>
        <w:tc>
          <w:tcPr>
            <w:tcW w:w="900" w:type="dxa"/>
          </w:tcPr>
          <w:p w14:paraId="10F1F209" w14:textId="77777777" w:rsidR="00631BEE" w:rsidRPr="00280566" w:rsidRDefault="00631BEE" w:rsidP="00542EE3">
            <w:pPr>
              <w:rPr>
                <w:rFonts w:ascii="Arial" w:hAnsi="Arial" w:cs="Arial"/>
                <w:sz w:val="22"/>
                <w:szCs w:val="22"/>
              </w:rPr>
            </w:pPr>
          </w:p>
        </w:tc>
        <w:tc>
          <w:tcPr>
            <w:tcW w:w="1044" w:type="dxa"/>
            <w:tcBorders>
              <w:bottom w:val="single" w:sz="4" w:space="0" w:color="000000"/>
            </w:tcBorders>
          </w:tcPr>
          <w:p w14:paraId="10F1F20A" w14:textId="77777777" w:rsidR="00631BEE" w:rsidRPr="00280566" w:rsidRDefault="00631BEE" w:rsidP="00542EE3">
            <w:pPr>
              <w:rPr>
                <w:rFonts w:ascii="Arial" w:hAnsi="Arial" w:cs="Arial"/>
                <w:sz w:val="22"/>
                <w:szCs w:val="22"/>
              </w:rPr>
            </w:pPr>
          </w:p>
        </w:tc>
      </w:tr>
    </w:tbl>
    <w:p w14:paraId="10F1F20C"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211" w14:textId="77777777" w:rsidTr="00542EE3">
        <w:tc>
          <w:tcPr>
            <w:tcW w:w="10152" w:type="dxa"/>
          </w:tcPr>
          <w:p w14:paraId="10F1F20D"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20E" w14:textId="77777777" w:rsidR="00631BEE" w:rsidRPr="00280566" w:rsidRDefault="00631BEE" w:rsidP="00542EE3">
            <w:pPr>
              <w:tabs>
                <w:tab w:val="left" w:pos="360"/>
              </w:tabs>
              <w:rPr>
                <w:rFonts w:ascii="Arial" w:hAnsi="Arial" w:cs="Arial"/>
                <w:sz w:val="22"/>
                <w:szCs w:val="22"/>
              </w:rPr>
            </w:pPr>
          </w:p>
          <w:p w14:paraId="10F1F20F" w14:textId="77777777" w:rsidR="00631BEE" w:rsidRPr="00280566" w:rsidRDefault="00631BEE" w:rsidP="00542EE3">
            <w:pPr>
              <w:tabs>
                <w:tab w:val="left" w:pos="360"/>
              </w:tabs>
              <w:rPr>
                <w:rFonts w:ascii="Arial" w:hAnsi="Arial" w:cs="Arial"/>
                <w:sz w:val="22"/>
                <w:szCs w:val="22"/>
              </w:rPr>
            </w:pPr>
          </w:p>
          <w:p w14:paraId="10F1F210" w14:textId="77777777" w:rsidR="00631BEE" w:rsidRPr="00280566" w:rsidRDefault="00631BEE" w:rsidP="00542EE3">
            <w:pPr>
              <w:tabs>
                <w:tab w:val="left" w:pos="360"/>
              </w:tabs>
              <w:rPr>
                <w:rFonts w:ascii="Arial" w:hAnsi="Arial" w:cs="Arial"/>
                <w:sz w:val="22"/>
                <w:szCs w:val="22"/>
              </w:rPr>
            </w:pPr>
          </w:p>
        </w:tc>
      </w:tr>
    </w:tbl>
    <w:p w14:paraId="10F1F212" w14:textId="77777777" w:rsidR="00631BEE" w:rsidRPr="00280566" w:rsidRDefault="00631BEE" w:rsidP="00631BEE">
      <w:pPr>
        <w:rPr>
          <w:rFonts w:ascii="Arial" w:hAnsi="Arial" w:cs="Arial"/>
          <w:sz w:val="22"/>
          <w:szCs w:val="22"/>
        </w:rPr>
      </w:pPr>
    </w:p>
    <w:p w14:paraId="10F1F213"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57</w:t>
      </w:r>
    </w:p>
    <w:p w14:paraId="10F1F214" w14:textId="77777777" w:rsidR="00631BEE" w:rsidRPr="00280566" w:rsidRDefault="00631BEE" w:rsidP="00631BEE">
      <w:pPr>
        <w:rPr>
          <w:rFonts w:ascii="Arial" w:hAnsi="Arial" w:cs="Arial"/>
          <w:bCs/>
          <w:sz w:val="22"/>
          <w:szCs w:val="22"/>
        </w:rPr>
      </w:pPr>
    </w:p>
    <w:p w14:paraId="10F1F215" w14:textId="77777777" w:rsidR="00631BEE" w:rsidRPr="00280566" w:rsidRDefault="00631BEE" w:rsidP="00631BEE">
      <w:pPr>
        <w:rPr>
          <w:rFonts w:ascii="Arial" w:hAnsi="Arial" w:cs="Arial"/>
          <w:bCs/>
          <w:sz w:val="22"/>
          <w:szCs w:val="22"/>
        </w:rPr>
      </w:pPr>
      <w:r w:rsidRPr="00280566">
        <w:rPr>
          <w:rFonts w:ascii="Arial" w:hAnsi="Arial" w:cs="Arial"/>
          <w:b/>
          <w:bCs/>
          <w:sz w:val="22"/>
          <w:szCs w:val="22"/>
          <w:u w:val="single"/>
        </w:rPr>
        <w:t>Look for</w:t>
      </w:r>
      <w:r w:rsidRPr="00280566">
        <w:rPr>
          <w:rFonts w:ascii="Arial" w:hAnsi="Arial" w:cs="Arial"/>
          <w:b/>
          <w:bCs/>
          <w:sz w:val="22"/>
          <w:szCs w:val="22"/>
        </w:rPr>
        <w:t>:</w:t>
      </w:r>
      <w:r w:rsidRPr="00280566">
        <w:rPr>
          <w:rFonts w:ascii="Arial" w:hAnsi="Arial" w:cs="Arial"/>
          <w:bCs/>
          <w:sz w:val="22"/>
          <w:szCs w:val="22"/>
        </w:rPr>
        <w:t xml:space="preserve"> Conference Summary/Action Notice; </w:t>
      </w:r>
      <w:r w:rsidRPr="00280566">
        <w:rPr>
          <w:rFonts w:ascii="Arial" w:hAnsi="Arial" w:cs="Arial"/>
          <w:sz w:val="22"/>
          <w:szCs w:val="22"/>
        </w:rPr>
        <w:t>Multi-Disciplinary Evaluation</w:t>
      </w:r>
      <w:r w:rsidRPr="00280566">
        <w:rPr>
          <w:rFonts w:ascii="Arial" w:hAnsi="Arial" w:cs="Arial"/>
          <w:bCs/>
          <w:sz w:val="22"/>
          <w:szCs w:val="22"/>
        </w:rPr>
        <w:t xml:space="preserve">; Eligibility Determination form; School Calendar for current year. </w:t>
      </w:r>
    </w:p>
    <w:p w14:paraId="10F1F216" w14:textId="77777777" w:rsidR="00631BEE" w:rsidRPr="00280566" w:rsidRDefault="00631BEE" w:rsidP="00631BEE">
      <w:pPr>
        <w:rPr>
          <w:rFonts w:ascii="Arial" w:hAnsi="Arial" w:cs="Arial"/>
          <w:sz w:val="22"/>
          <w:szCs w:val="22"/>
          <w:u w:val="single"/>
        </w:rPr>
      </w:pPr>
    </w:p>
    <w:p w14:paraId="10F1F217"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218" w14:textId="77777777" w:rsidR="00631BEE" w:rsidRPr="00280566" w:rsidRDefault="00631BEE" w:rsidP="00631BEE">
      <w:pPr>
        <w:numPr>
          <w:ilvl w:val="0"/>
          <w:numId w:val="34"/>
        </w:numPr>
        <w:rPr>
          <w:rFonts w:ascii="Arial" w:hAnsi="Arial" w:cs="Arial"/>
          <w:sz w:val="22"/>
          <w:szCs w:val="22"/>
        </w:rPr>
      </w:pPr>
      <w:r w:rsidRPr="00280566">
        <w:rPr>
          <w:rFonts w:ascii="Arial" w:hAnsi="Arial" w:cs="Arial"/>
          <w:sz w:val="22"/>
          <w:szCs w:val="22"/>
        </w:rPr>
        <w:t xml:space="preserve">Mark “YES” if documentation verifies reevaluation was conducted within 3 calendar years.  </w:t>
      </w:r>
    </w:p>
    <w:p w14:paraId="10F1F219" w14:textId="77777777" w:rsidR="00631BEE" w:rsidRPr="00280566" w:rsidRDefault="00631BEE" w:rsidP="00631BEE">
      <w:pPr>
        <w:numPr>
          <w:ilvl w:val="0"/>
          <w:numId w:val="34"/>
        </w:numPr>
        <w:rPr>
          <w:rFonts w:ascii="Arial" w:hAnsi="Arial" w:cs="Arial"/>
          <w:sz w:val="22"/>
          <w:szCs w:val="22"/>
        </w:rPr>
      </w:pPr>
      <w:r w:rsidRPr="00280566">
        <w:rPr>
          <w:rFonts w:ascii="Arial" w:hAnsi="Arial" w:cs="Arial"/>
          <w:sz w:val="22"/>
          <w:szCs w:val="22"/>
        </w:rPr>
        <w:t xml:space="preserve">Mark “NA” for a child whose initial evaluation is less than 3 years ago.  </w:t>
      </w:r>
    </w:p>
    <w:p w14:paraId="10F1F21A" w14:textId="77777777" w:rsidR="00631BEE" w:rsidRPr="00280566" w:rsidRDefault="00631BEE" w:rsidP="00631BEE">
      <w:pPr>
        <w:numPr>
          <w:ilvl w:val="0"/>
          <w:numId w:val="34"/>
        </w:numPr>
        <w:rPr>
          <w:rFonts w:ascii="Arial" w:hAnsi="Arial" w:cs="Arial"/>
          <w:sz w:val="22"/>
          <w:szCs w:val="22"/>
        </w:rPr>
      </w:pPr>
      <w:r w:rsidRPr="00280566">
        <w:rPr>
          <w:rFonts w:ascii="Arial" w:hAnsi="Arial" w:cs="Arial"/>
          <w:sz w:val="22"/>
          <w:szCs w:val="22"/>
        </w:rPr>
        <w:t xml:space="preserve">Mark “NA” if the child did not go through the reevaluation process during the reporting year.  </w:t>
      </w:r>
    </w:p>
    <w:p w14:paraId="10F1F21B" w14:textId="77777777" w:rsidR="00631BEE" w:rsidRPr="00280566" w:rsidRDefault="00631BEE" w:rsidP="00631BEE">
      <w:pPr>
        <w:rPr>
          <w:rFonts w:ascii="Arial" w:hAnsi="Arial" w:cs="Arial"/>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F220" w14:textId="77777777" w:rsidTr="00542EE3">
        <w:tc>
          <w:tcPr>
            <w:tcW w:w="7488" w:type="dxa"/>
          </w:tcPr>
          <w:p w14:paraId="10F1F21C" w14:textId="77777777" w:rsidR="00631BEE" w:rsidRPr="00280566" w:rsidRDefault="00631BEE" w:rsidP="00542EE3">
            <w:pPr>
              <w:rPr>
                <w:rFonts w:ascii="Arial" w:hAnsi="Arial" w:cs="Arial"/>
                <w:b/>
                <w:sz w:val="22"/>
                <w:szCs w:val="22"/>
              </w:rPr>
            </w:pPr>
          </w:p>
        </w:tc>
        <w:tc>
          <w:tcPr>
            <w:tcW w:w="900" w:type="dxa"/>
          </w:tcPr>
          <w:p w14:paraId="10F1F21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21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21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228" w14:textId="77777777" w:rsidTr="00542EE3">
        <w:trPr>
          <w:trHeight w:val="1907"/>
        </w:trPr>
        <w:tc>
          <w:tcPr>
            <w:tcW w:w="7488" w:type="dxa"/>
          </w:tcPr>
          <w:p w14:paraId="10F1F221"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57. The ARC conducted a reevaluation in the current (reporting) year (which may consist of review of existing data, if appropriate) within </w:t>
            </w:r>
            <w:r w:rsidRPr="00280566">
              <w:rPr>
                <w:rFonts w:ascii="Arial" w:hAnsi="Arial" w:cs="Arial"/>
                <w:b/>
                <w:sz w:val="22"/>
                <w:szCs w:val="22"/>
              </w:rPr>
              <w:t>3 calendar years</w:t>
            </w:r>
            <w:r w:rsidRPr="00280566">
              <w:rPr>
                <w:rFonts w:ascii="Arial" w:hAnsi="Arial" w:cs="Arial"/>
                <w:sz w:val="22"/>
                <w:szCs w:val="22"/>
              </w:rPr>
              <w:t xml:space="preserve"> from the date of the last Eligibility ARC meeting.</w:t>
            </w:r>
          </w:p>
          <w:p w14:paraId="10F1F222" w14:textId="77777777" w:rsidR="00631BEE" w:rsidRPr="00280566" w:rsidRDefault="00631BEE" w:rsidP="00542EE3">
            <w:pPr>
              <w:rPr>
                <w:rFonts w:ascii="Arial" w:hAnsi="Arial" w:cs="Arial"/>
                <w:bCs/>
                <w:sz w:val="22"/>
                <w:szCs w:val="22"/>
              </w:rPr>
            </w:pPr>
          </w:p>
          <w:p w14:paraId="10F1F223" w14:textId="77777777" w:rsidR="00631BEE" w:rsidRPr="00280566" w:rsidRDefault="00631BEE" w:rsidP="00542EE3">
            <w:pPr>
              <w:pStyle w:val="BodyText2"/>
              <w:rPr>
                <w:rFonts w:ascii="Arial" w:hAnsi="Arial" w:cs="Arial"/>
                <w:sz w:val="22"/>
                <w:szCs w:val="22"/>
              </w:rPr>
            </w:pPr>
            <w:r w:rsidRPr="00280566">
              <w:rPr>
                <w:rFonts w:ascii="Arial" w:hAnsi="Arial" w:cs="Arial"/>
                <w:sz w:val="22"/>
                <w:szCs w:val="22"/>
              </w:rPr>
              <w:t>Date of previous Eligibility ARC Meeting: __________________________</w:t>
            </w:r>
          </w:p>
          <w:p w14:paraId="10F1F224" w14:textId="77777777" w:rsidR="00631BEE" w:rsidRPr="00280566" w:rsidRDefault="00631BEE" w:rsidP="00542EE3">
            <w:pPr>
              <w:pStyle w:val="BodyText2"/>
              <w:rPr>
                <w:rFonts w:ascii="Arial" w:hAnsi="Arial" w:cs="Arial"/>
                <w:sz w:val="20"/>
                <w:szCs w:val="20"/>
              </w:rPr>
            </w:pPr>
            <w:r w:rsidRPr="00280566">
              <w:rPr>
                <w:rFonts w:ascii="Arial" w:hAnsi="Arial" w:cs="Arial"/>
                <w:sz w:val="22"/>
                <w:szCs w:val="22"/>
              </w:rPr>
              <w:t>Date of current Eligibility ARC Meeting: ___________________________</w:t>
            </w:r>
          </w:p>
        </w:tc>
        <w:tc>
          <w:tcPr>
            <w:tcW w:w="900" w:type="dxa"/>
          </w:tcPr>
          <w:p w14:paraId="10F1F225" w14:textId="77777777" w:rsidR="00631BEE" w:rsidRPr="00280566" w:rsidRDefault="00631BEE" w:rsidP="00542EE3">
            <w:pPr>
              <w:rPr>
                <w:rFonts w:ascii="Arial" w:hAnsi="Arial" w:cs="Arial"/>
                <w:sz w:val="20"/>
              </w:rPr>
            </w:pPr>
          </w:p>
        </w:tc>
        <w:tc>
          <w:tcPr>
            <w:tcW w:w="900" w:type="dxa"/>
          </w:tcPr>
          <w:p w14:paraId="10F1F226"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F227" w14:textId="77777777" w:rsidR="00631BEE" w:rsidRPr="00280566" w:rsidRDefault="00631BEE" w:rsidP="00542EE3">
            <w:pPr>
              <w:rPr>
                <w:rFonts w:ascii="Arial" w:hAnsi="Arial" w:cs="Arial"/>
                <w:sz w:val="22"/>
                <w:szCs w:val="22"/>
              </w:rPr>
            </w:pPr>
          </w:p>
        </w:tc>
      </w:tr>
    </w:tbl>
    <w:p w14:paraId="10F1F229"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22E" w14:textId="77777777" w:rsidTr="00542EE3">
        <w:tc>
          <w:tcPr>
            <w:tcW w:w="10152" w:type="dxa"/>
          </w:tcPr>
          <w:p w14:paraId="10F1F22A"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22B" w14:textId="77777777" w:rsidR="00631BEE" w:rsidRPr="00280566" w:rsidRDefault="00631BEE" w:rsidP="00542EE3">
            <w:pPr>
              <w:tabs>
                <w:tab w:val="left" w:pos="360"/>
              </w:tabs>
              <w:rPr>
                <w:rFonts w:ascii="Arial" w:hAnsi="Arial" w:cs="Arial"/>
                <w:sz w:val="22"/>
                <w:szCs w:val="22"/>
              </w:rPr>
            </w:pPr>
          </w:p>
          <w:p w14:paraId="10F1F22C" w14:textId="77777777" w:rsidR="00631BEE" w:rsidRPr="00280566" w:rsidRDefault="00631BEE" w:rsidP="00542EE3">
            <w:pPr>
              <w:tabs>
                <w:tab w:val="left" w:pos="360"/>
              </w:tabs>
              <w:rPr>
                <w:rFonts w:ascii="Arial" w:hAnsi="Arial" w:cs="Arial"/>
                <w:sz w:val="22"/>
                <w:szCs w:val="22"/>
              </w:rPr>
            </w:pPr>
          </w:p>
          <w:p w14:paraId="10F1F22D" w14:textId="77777777" w:rsidR="00631BEE" w:rsidRPr="00280566" w:rsidRDefault="00631BEE" w:rsidP="00542EE3">
            <w:pPr>
              <w:tabs>
                <w:tab w:val="left" w:pos="360"/>
              </w:tabs>
              <w:rPr>
                <w:rFonts w:ascii="Arial" w:hAnsi="Arial" w:cs="Arial"/>
                <w:sz w:val="22"/>
                <w:szCs w:val="22"/>
              </w:rPr>
            </w:pPr>
          </w:p>
        </w:tc>
      </w:tr>
    </w:tbl>
    <w:p w14:paraId="10F1F22F" w14:textId="77777777" w:rsidR="00631BEE" w:rsidRPr="00280566" w:rsidRDefault="00631BEE" w:rsidP="00631BEE">
      <w:pPr>
        <w:rPr>
          <w:rFonts w:ascii="Arial" w:hAnsi="Arial" w:cs="Arial"/>
          <w:sz w:val="22"/>
          <w:szCs w:val="22"/>
        </w:rPr>
      </w:pPr>
    </w:p>
    <w:p w14:paraId="10F1F230"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58</w:t>
      </w:r>
    </w:p>
    <w:p w14:paraId="10F1F231" w14:textId="77777777" w:rsidR="00631BEE" w:rsidRPr="00280566" w:rsidRDefault="00631BEE" w:rsidP="00631BEE">
      <w:pPr>
        <w:rPr>
          <w:rFonts w:ascii="Arial" w:hAnsi="Arial" w:cs="Arial"/>
          <w:sz w:val="22"/>
          <w:szCs w:val="22"/>
        </w:rPr>
      </w:pPr>
    </w:p>
    <w:p w14:paraId="10F1F23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w:t>
      </w:r>
    </w:p>
    <w:p w14:paraId="10F1F233" w14:textId="77777777" w:rsidR="00631BEE" w:rsidRPr="00280566" w:rsidRDefault="00631BEE" w:rsidP="00631BEE">
      <w:pPr>
        <w:rPr>
          <w:rFonts w:ascii="Arial" w:hAnsi="Arial" w:cs="Arial"/>
          <w:sz w:val="22"/>
          <w:szCs w:val="22"/>
        </w:rPr>
      </w:pPr>
    </w:p>
    <w:p w14:paraId="10F1F234"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235" w14:textId="77777777" w:rsidR="00631BEE" w:rsidRPr="00280566" w:rsidRDefault="00631BEE" w:rsidP="00631BEE">
      <w:pPr>
        <w:numPr>
          <w:ilvl w:val="0"/>
          <w:numId w:val="35"/>
        </w:numPr>
        <w:rPr>
          <w:rFonts w:ascii="Arial" w:hAnsi="Arial" w:cs="Arial"/>
          <w:sz w:val="22"/>
          <w:szCs w:val="22"/>
        </w:rPr>
      </w:pPr>
      <w:r w:rsidRPr="00280566">
        <w:rPr>
          <w:rFonts w:ascii="Arial" w:hAnsi="Arial" w:cs="Arial"/>
          <w:sz w:val="22"/>
          <w:szCs w:val="22"/>
        </w:rPr>
        <w:t xml:space="preserve">Mark “YES” if the date of the IEP is on or before the child’s third birthdate.  </w:t>
      </w:r>
    </w:p>
    <w:p w14:paraId="10F1F236" w14:textId="77777777" w:rsidR="00631BEE" w:rsidRPr="00280566" w:rsidRDefault="00631BEE" w:rsidP="00631BEE">
      <w:pPr>
        <w:rPr>
          <w:rFonts w:ascii="Arial" w:hAnsi="Arial" w:cs="Arial"/>
          <w:sz w:val="22"/>
          <w:szCs w:val="22"/>
        </w:rPr>
      </w:pPr>
    </w:p>
    <w:p w14:paraId="10F1F237" w14:textId="77777777" w:rsidR="00631BEE" w:rsidRPr="00280566" w:rsidRDefault="00631BEE" w:rsidP="00631BEE">
      <w:pPr>
        <w:rPr>
          <w:rFonts w:ascii="Arial" w:hAnsi="Arial" w:cs="Arial"/>
          <w:sz w:val="22"/>
          <w:szCs w:val="22"/>
        </w:rPr>
      </w:pPr>
      <w:r w:rsidRPr="00280566">
        <w:rPr>
          <w:rFonts w:ascii="Arial" w:hAnsi="Arial" w:cs="Arial"/>
          <w:b/>
          <w:sz w:val="22"/>
          <w:szCs w:val="22"/>
        </w:rPr>
        <w:t>Note</w:t>
      </w:r>
      <w:r w:rsidRPr="00280566">
        <w:rPr>
          <w:rFonts w:ascii="Arial" w:hAnsi="Arial" w:cs="Arial"/>
          <w:sz w:val="22"/>
          <w:szCs w:val="22"/>
        </w:rPr>
        <w:t>: “Developed and implemented” means that the IEP is in place by the child’s third birthday.</w:t>
      </w:r>
    </w:p>
    <w:p w14:paraId="10F1F238"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F23D" w14:textId="77777777" w:rsidTr="00542EE3">
        <w:tc>
          <w:tcPr>
            <w:tcW w:w="7488" w:type="dxa"/>
          </w:tcPr>
          <w:p w14:paraId="10F1F239" w14:textId="77777777" w:rsidR="00631BEE" w:rsidRPr="00280566" w:rsidRDefault="00631BEE" w:rsidP="00542EE3">
            <w:pPr>
              <w:rPr>
                <w:rFonts w:ascii="Arial" w:hAnsi="Arial" w:cs="Arial"/>
                <w:b/>
                <w:sz w:val="22"/>
                <w:szCs w:val="22"/>
              </w:rPr>
            </w:pPr>
          </w:p>
        </w:tc>
        <w:tc>
          <w:tcPr>
            <w:tcW w:w="900" w:type="dxa"/>
          </w:tcPr>
          <w:p w14:paraId="10F1F23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23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23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246" w14:textId="77777777" w:rsidTr="00542EE3">
        <w:trPr>
          <w:trHeight w:val="809"/>
        </w:trPr>
        <w:tc>
          <w:tcPr>
            <w:tcW w:w="7488" w:type="dxa"/>
          </w:tcPr>
          <w:p w14:paraId="10F1F23E"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58. For children exiting Part C, documentation shows that the IEP was developed and implemented by the child’s third birthday.  </w:t>
            </w:r>
          </w:p>
          <w:p w14:paraId="10F1F23F" w14:textId="77777777" w:rsidR="00631BEE" w:rsidRPr="00280566" w:rsidRDefault="00631BEE" w:rsidP="00542EE3">
            <w:pPr>
              <w:pStyle w:val="NoSpacing"/>
              <w:rPr>
                <w:rFonts w:ascii="Arial" w:hAnsi="Arial" w:cs="Arial"/>
                <w:sz w:val="22"/>
                <w:szCs w:val="22"/>
              </w:rPr>
            </w:pPr>
          </w:p>
          <w:p w14:paraId="10F1F240" w14:textId="77777777" w:rsidR="00631BEE" w:rsidRPr="00280566" w:rsidRDefault="00631BEE" w:rsidP="00542EE3">
            <w:pPr>
              <w:pStyle w:val="NoSpacing"/>
              <w:rPr>
                <w:rFonts w:ascii="Arial" w:hAnsi="Arial" w:cs="Arial"/>
                <w:sz w:val="22"/>
                <w:szCs w:val="22"/>
              </w:rPr>
            </w:pPr>
            <w:r w:rsidRPr="00280566">
              <w:rPr>
                <w:rFonts w:ascii="Arial" w:hAnsi="Arial" w:cs="Arial"/>
                <w:sz w:val="22"/>
                <w:szCs w:val="22"/>
              </w:rPr>
              <w:t>Child’s Birth Date_____________________________________________</w:t>
            </w:r>
          </w:p>
          <w:p w14:paraId="10F1F241" w14:textId="77777777" w:rsidR="00631BEE" w:rsidRPr="00280566" w:rsidRDefault="00631BEE" w:rsidP="00542EE3">
            <w:pPr>
              <w:pStyle w:val="NoSpacing"/>
              <w:rPr>
                <w:rFonts w:ascii="Arial" w:hAnsi="Arial" w:cs="Arial"/>
                <w:sz w:val="22"/>
                <w:szCs w:val="22"/>
              </w:rPr>
            </w:pPr>
          </w:p>
          <w:p w14:paraId="10F1F242" w14:textId="77777777" w:rsidR="00631BEE" w:rsidRPr="00280566" w:rsidRDefault="00631BEE" w:rsidP="00542EE3">
            <w:pPr>
              <w:pStyle w:val="NoSpacing"/>
              <w:rPr>
                <w:rFonts w:ascii="Arial" w:hAnsi="Arial" w:cs="Arial"/>
                <w:sz w:val="20"/>
                <w:szCs w:val="20"/>
              </w:rPr>
            </w:pPr>
            <w:r w:rsidRPr="00280566">
              <w:rPr>
                <w:rFonts w:ascii="Arial" w:hAnsi="Arial" w:cs="Arial"/>
                <w:sz w:val="22"/>
                <w:szCs w:val="22"/>
              </w:rPr>
              <w:t>IEP Date____________________________________________________</w:t>
            </w:r>
          </w:p>
        </w:tc>
        <w:tc>
          <w:tcPr>
            <w:tcW w:w="900" w:type="dxa"/>
          </w:tcPr>
          <w:p w14:paraId="10F1F243" w14:textId="77777777" w:rsidR="00631BEE" w:rsidRPr="00280566" w:rsidRDefault="00631BEE" w:rsidP="00542EE3">
            <w:pPr>
              <w:rPr>
                <w:rFonts w:ascii="Arial" w:hAnsi="Arial" w:cs="Arial"/>
                <w:sz w:val="20"/>
              </w:rPr>
            </w:pPr>
          </w:p>
        </w:tc>
        <w:tc>
          <w:tcPr>
            <w:tcW w:w="900" w:type="dxa"/>
          </w:tcPr>
          <w:p w14:paraId="10F1F244"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F245" w14:textId="77777777" w:rsidR="00631BEE" w:rsidRPr="00280566" w:rsidRDefault="00631BEE" w:rsidP="00542EE3">
            <w:pPr>
              <w:rPr>
                <w:rFonts w:ascii="Arial" w:hAnsi="Arial" w:cs="Arial"/>
                <w:sz w:val="22"/>
                <w:szCs w:val="22"/>
              </w:rPr>
            </w:pPr>
          </w:p>
        </w:tc>
      </w:tr>
    </w:tbl>
    <w:p w14:paraId="10F1F247"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24C" w14:textId="77777777" w:rsidTr="00542EE3">
        <w:tc>
          <w:tcPr>
            <w:tcW w:w="10152" w:type="dxa"/>
          </w:tcPr>
          <w:p w14:paraId="10F1F248"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249" w14:textId="77777777" w:rsidR="00631BEE" w:rsidRPr="00280566" w:rsidRDefault="00631BEE" w:rsidP="00542EE3">
            <w:pPr>
              <w:tabs>
                <w:tab w:val="left" w:pos="360"/>
              </w:tabs>
              <w:rPr>
                <w:rFonts w:ascii="Arial" w:hAnsi="Arial" w:cs="Arial"/>
                <w:sz w:val="22"/>
                <w:szCs w:val="22"/>
              </w:rPr>
            </w:pPr>
          </w:p>
          <w:p w14:paraId="10F1F24A" w14:textId="77777777" w:rsidR="00631BEE" w:rsidRPr="00280566" w:rsidRDefault="00631BEE" w:rsidP="00542EE3">
            <w:pPr>
              <w:tabs>
                <w:tab w:val="left" w:pos="360"/>
              </w:tabs>
              <w:rPr>
                <w:rFonts w:ascii="Arial" w:hAnsi="Arial" w:cs="Arial"/>
                <w:sz w:val="22"/>
                <w:szCs w:val="22"/>
              </w:rPr>
            </w:pPr>
          </w:p>
          <w:p w14:paraId="10F1F24B" w14:textId="77777777" w:rsidR="00631BEE" w:rsidRPr="00280566" w:rsidRDefault="00631BEE" w:rsidP="00542EE3">
            <w:pPr>
              <w:tabs>
                <w:tab w:val="left" w:pos="360"/>
              </w:tabs>
              <w:rPr>
                <w:rFonts w:ascii="Arial" w:hAnsi="Arial" w:cs="Arial"/>
                <w:sz w:val="22"/>
                <w:szCs w:val="22"/>
              </w:rPr>
            </w:pPr>
          </w:p>
        </w:tc>
      </w:tr>
    </w:tbl>
    <w:p w14:paraId="10F1F24D" w14:textId="77777777" w:rsidR="00631BEE" w:rsidRPr="00280566" w:rsidRDefault="00631BEE" w:rsidP="00631BEE">
      <w:pPr>
        <w:rPr>
          <w:rFonts w:ascii="Arial" w:hAnsi="Arial" w:cs="Arial"/>
          <w:sz w:val="22"/>
          <w:szCs w:val="22"/>
        </w:rPr>
      </w:pPr>
    </w:p>
    <w:p w14:paraId="10F1F24E" w14:textId="77777777" w:rsidR="00631BEE" w:rsidRPr="00280566" w:rsidRDefault="00631BEE" w:rsidP="00631BEE">
      <w:pPr>
        <w:jc w:val="center"/>
        <w:rPr>
          <w:rFonts w:ascii="Arial" w:hAnsi="Arial" w:cs="Arial"/>
          <w:b/>
          <w:sz w:val="28"/>
          <w:szCs w:val="28"/>
        </w:rPr>
      </w:pPr>
    </w:p>
    <w:p w14:paraId="10F1F24F" w14:textId="77777777" w:rsidR="00631BEE" w:rsidRDefault="00631BEE" w:rsidP="00631BEE">
      <w:pPr>
        <w:jc w:val="center"/>
        <w:rPr>
          <w:rFonts w:ascii="Arial" w:hAnsi="Arial" w:cs="Arial"/>
          <w:b/>
          <w:sz w:val="28"/>
          <w:szCs w:val="28"/>
        </w:rPr>
      </w:pPr>
    </w:p>
    <w:p w14:paraId="10F1F250" w14:textId="77777777" w:rsidR="00CA17BB" w:rsidRDefault="00CA17BB" w:rsidP="00631BEE">
      <w:pPr>
        <w:jc w:val="center"/>
        <w:rPr>
          <w:rFonts w:ascii="Arial" w:hAnsi="Arial" w:cs="Arial"/>
          <w:b/>
          <w:sz w:val="28"/>
          <w:szCs w:val="28"/>
        </w:rPr>
      </w:pPr>
    </w:p>
    <w:p w14:paraId="10F1F251" w14:textId="77777777" w:rsidR="00CA17BB" w:rsidRDefault="00CA17BB" w:rsidP="00631BEE">
      <w:pPr>
        <w:jc w:val="center"/>
        <w:rPr>
          <w:rFonts w:ascii="Arial" w:hAnsi="Arial" w:cs="Arial"/>
          <w:b/>
          <w:sz w:val="28"/>
          <w:szCs w:val="28"/>
        </w:rPr>
      </w:pPr>
    </w:p>
    <w:p w14:paraId="10F1F252" w14:textId="77777777" w:rsidR="00CA17BB" w:rsidRDefault="00CA17BB" w:rsidP="00631BEE">
      <w:pPr>
        <w:jc w:val="center"/>
        <w:rPr>
          <w:rFonts w:ascii="Arial" w:hAnsi="Arial" w:cs="Arial"/>
          <w:b/>
          <w:sz w:val="28"/>
          <w:szCs w:val="28"/>
        </w:rPr>
      </w:pPr>
    </w:p>
    <w:p w14:paraId="10F1F253" w14:textId="77777777" w:rsidR="00CA17BB" w:rsidRDefault="00CA17BB" w:rsidP="00631BEE">
      <w:pPr>
        <w:jc w:val="center"/>
        <w:rPr>
          <w:rFonts w:ascii="Arial" w:hAnsi="Arial" w:cs="Arial"/>
          <w:b/>
          <w:sz w:val="28"/>
          <w:szCs w:val="28"/>
        </w:rPr>
      </w:pPr>
    </w:p>
    <w:p w14:paraId="10F1F254" w14:textId="77777777" w:rsidR="00CA17BB" w:rsidRDefault="00CA17BB" w:rsidP="00631BEE">
      <w:pPr>
        <w:jc w:val="center"/>
        <w:rPr>
          <w:rFonts w:ascii="Arial" w:hAnsi="Arial" w:cs="Arial"/>
          <w:b/>
          <w:sz w:val="28"/>
          <w:szCs w:val="28"/>
        </w:rPr>
      </w:pPr>
    </w:p>
    <w:p w14:paraId="10F1F255" w14:textId="77777777" w:rsidR="00CA17BB" w:rsidRDefault="00CA17BB" w:rsidP="00631BEE">
      <w:pPr>
        <w:jc w:val="center"/>
        <w:rPr>
          <w:rFonts w:ascii="Arial" w:hAnsi="Arial" w:cs="Arial"/>
          <w:b/>
          <w:sz w:val="28"/>
          <w:szCs w:val="28"/>
        </w:rPr>
      </w:pPr>
    </w:p>
    <w:p w14:paraId="10F1F256" w14:textId="77777777" w:rsidR="00CA17BB" w:rsidRPr="00280566" w:rsidRDefault="00CA17BB" w:rsidP="00631BEE">
      <w:pPr>
        <w:jc w:val="center"/>
        <w:rPr>
          <w:rFonts w:ascii="Arial" w:hAnsi="Arial" w:cs="Arial"/>
          <w:b/>
          <w:sz w:val="28"/>
          <w:szCs w:val="28"/>
        </w:rPr>
      </w:pPr>
    </w:p>
    <w:p w14:paraId="10F1F257"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59</w:t>
      </w:r>
    </w:p>
    <w:p w14:paraId="10F1F258" w14:textId="77777777" w:rsidR="00631BEE" w:rsidRPr="00280566" w:rsidRDefault="00631BEE" w:rsidP="00631BEE">
      <w:pPr>
        <w:rPr>
          <w:rFonts w:ascii="Arial" w:hAnsi="Arial" w:cs="Arial"/>
          <w:sz w:val="22"/>
          <w:szCs w:val="22"/>
        </w:rPr>
      </w:pPr>
    </w:p>
    <w:p w14:paraId="10F1F25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IEP; School Calendar.</w:t>
      </w:r>
    </w:p>
    <w:p w14:paraId="10F1F25A" w14:textId="77777777" w:rsidR="00631BEE" w:rsidRPr="00280566" w:rsidRDefault="00631BEE" w:rsidP="00631BEE">
      <w:pPr>
        <w:rPr>
          <w:rFonts w:ascii="Arial" w:hAnsi="Arial" w:cs="Arial"/>
          <w:sz w:val="22"/>
          <w:szCs w:val="22"/>
        </w:rPr>
      </w:pPr>
    </w:p>
    <w:p w14:paraId="10F1F25B"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25C" w14:textId="77777777" w:rsidR="00631BEE" w:rsidRPr="00280566" w:rsidRDefault="00631BEE" w:rsidP="00631BEE">
      <w:pPr>
        <w:numPr>
          <w:ilvl w:val="0"/>
          <w:numId w:val="35"/>
        </w:numPr>
        <w:rPr>
          <w:rFonts w:ascii="Arial" w:hAnsi="Arial" w:cs="Arial"/>
          <w:sz w:val="22"/>
          <w:szCs w:val="22"/>
        </w:rPr>
      </w:pPr>
      <w:r w:rsidRPr="00280566">
        <w:rPr>
          <w:rFonts w:ascii="Arial" w:hAnsi="Arial" w:cs="Arial"/>
          <w:sz w:val="22"/>
          <w:szCs w:val="22"/>
        </w:rPr>
        <w:t>Mark “YES” if the current IEP is in effect at the beginning of the school year.</w:t>
      </w:r>
    </w:p>
    <w:p w14:paraId="10F1F25D" w14:textId="77777777" w:rsidR="00631BEE" w:rsidRPr="00280566" w:rsidRDefault="00631BEE" w:rsidP="00631BEE">
      <w:pPr>
        <w:numPr>
          <w:ilvl w:val="0"/>
          <w:numId w:val="35"/>
        </w:numPr>
        <w:rPr>
          <w:rFonts w:ascii="Arial" w:hAnsi="Arial" w:cs="Arial"/>
          <w:sz w:val="22"/>
          <w:szCs w:val="22"/>
        </w:rPr>
      </w:pPr>
      <w:r w:rsidRPr="00280566">
        <w:rPr>
          <w:rFonts w:ascii="Arial" w:hAnsi="Arial" w:cs="Arial"/>
          <w:sz w:val="22"/>
          <w:szCs w:val="22"/>
        </w:rPr>
        <w:t>Mark “NA” if the child was not eligible for services at the beginning of the school year.</w:t>
      </w:r>
    </w:p>
    <w:p w14:paraId="10F1F25E" w14:textId="77777777" w:rsidR="00631BEE" w:rsidRPr="00280566" w:rsidRDefault="00631BEE" w:rsidP="00631BEE">
      <w:pPr>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F263" w14:textId="77777777" w:rsidTr="00542EE3">
        <w:tc>
          <w:tcPr>
            <w:tcW w:w="7488" w:type="dxa"/>
          </w:tcPr>
          <w:p w14:paraId="10F1F25F" w14:textId="77777777" w:rsidR="00631BEE" w:rsidRPr="00280566" w:rsidRDefault="00631BEE" w:rsidP="00542EE3">
            <w:pPr>
              <w:rPr>
                <w:rFonts w:ascii="Arial" w:hAnsi="Arial" w:cs="Arial"/>
                <w:b/>
                <w:sz w:val="22"/>
                <w:szCs w:val="22"/>
              </w:rPr>
            </w:pPr>
          </w:p>
        </w:tc>
        <w:tc>
          <w:tcPr>
            <w:tcW w:w="900" w:type="dxa"/>
          </w:tcPr>
          <w:p w14:paraId="10F1F26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261"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26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268" w14:textId="77777777" w:rsidTr="00542EE3">
        <w:trPr>
          <w:trHeight w:val="278"/>
        </w:trPr>
        <w:tc>
          <w:tcPr>
            <w:tcW w:w="7488" w:type="dxa"/>
          </w:tcPr>
          <w:p w14:paraId="10F1F264" w14:textId="77777777" w:rsidR="00631BEE" w:rsidRPr="00280566" w:rsidRDefault="00631BEE" w:rsidP="00542EE3">
            <w:pPr>
              <w:rPr>
                <w:rFonts w:ascii="Arial" w:hAnsi="Arial" w:cs="Arial"/>
                <w:sz w:val="22"/>
                <w:szCs w:val="22"/>
              </w:rPr>
            </w:pPr>
            <w:r w:rsidRPr="00280566">
              <w:rPr>
                <w:rFonts w:ascii="Arial" w:hAnsi="Arial" w:cs="Arial"/>
                <w:sz w:val="22"/>
                <w:szCs w:val="22"/>
              </w:rPr>
              <w:t>59. The IEP is in effect at the beginning of the school year.</w:t>
            </w:r>
          </w:p>
        </w:tc>
        <w:tc>
          <w:tcPr>
            <w:tcW w:w="900" w:type="dxa"/>
          </w:tcPr>
          <w:p w14:paraId="10F1F265" w14:textId="77777777" w:rsidR="00631BEE" w:rsidRPr="00280566" w:rsidRDefault="00631BEE" w:rsidP="00542EE3">
            <w:pPr>
              <w:rPr>
                <w:rFonts w:ascii="Arial" w:hAnsi="Arial" w:cs="Arial"/>
                <w:sz w:val="20"/>
              </w:rPr>
            </w:pPr>
          </w:p>
        </w:tc>
        <w:tc>
          <w:tcPr>
            <w:tcW w:w="900" w:type="dxa"/>
          </w:tcPr>
          <w:p w14:paraId="10F1F266"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F267" w14:textId="77777777" w:rsidR="00631BEE" w:rsidRPr="00280566" w:rsidRDefault="00631BEE" w:rsidP="00542EE3">
            <w:pPr>
              <w:rPr>
                <w:rFonts w:ascii="Arial" w:hAnsi="Arial" w:cs="Arial"/>
                <w:sz w:val="22"/>
                <w:szCs w:val="22"/>
              </w:rPr>
            </w:pPr>
          </w:p>
        </w:tc>
      </w:tr>
    </w:tbl>
    <w:p w14:paraId="10F1F269"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26E" w14:textId="77777777" w:rsidTr="00542EE3">
        <w:tc>
          <w:tcPr>
            <w:tcW w:w="10152" w:type="dxa"/>
          </w:tcPr>
          <w:p w14:paraId="10F1F26A" w14:textId="77777777" w:rsidR="00631BEE" w:rsidRPr="00280566" w:rsidRDefault="00631BEE" w:rsidP="00542EE3">
            <w:pPr>
              <w:tabs>
                <w:tab w:val="left" w:pos="360"/>
              </w:tabs>
              <w:rPr>
                <w:rFonts w:ascii="Arial" w:hAnsi="Arial" w:cs="Arial"/>
                <w:sz w:val="22"/>
                <w:szCs w:val="22"/>
              </w:rPr>
            </w:pPr>
            <w:r w:rsidRPr="00280566">
              <w:rPr>
                <w:rFonts w:ascii="Arial" w:hAnsi="Arial" w:cs="Arial"/>
              </w:rPr>
              <w:br w:type="page"/>
            </w:r>
            <w:r w:rsidRPr="00280566">
              <w:rPr>
                <w:rFonts w:ascii="Arial" w:hAnsi="Arial" w:cs="Arial"/>
                <w:sz w:val="22"/>
                <w:szCs w:val="22"/>
              </w:rPr>
              <w:t>Comments:</w:t>
            </w:r>
          </w:p>
          <w:p w14:paraId="10F1F26B" w14:textId="77777777" w:rsidR="00631BEE" w:rsidRPr="00280566" w:rsidRDefault="00631BEE" w:rsidP="00542EE3">
            <w:pPr>
              <w:tabs>
                <w:tab w:val="left" w:pos="360"/>
              </w:tabs>
              <w:rPr>
                <w:rFonts w:ascii="Arial" w:hAnsi="Arial" w:cs="Arial"/>
                <w:sz w:val="22"/>
                <w:szCs w:val="22"/>
              </w:rPr>
            </w:pPr>
          </w:p>
          <w:p w14:paraId="10F1F26C" w14:textId="77777777" w:rsidR="00631BEE" w:rsidRPr="00280566" w:rsidRDefault="00631BEE" w:rsidP="00542EE3">
            <w:pPr>
              <w:tabs>
                <w:tab w:val="left" w:pos="360"/>
              </w:tabs>
              <w:rPr>
                <w:rFonts w:ascii="Arial" w:hAnsi="Arial" w:cs="Arial"/>
                <w:sz w:val="22"/>
                <w:szCs w:val="22"/>
              </w:rPr>
            </w:pPr>
          </w:p>
          <w:p w14:paraId="10F1F26D" w14:textId="77777777" w:rsidR="00631BEE" w:rsidRPr="00280566" w:rsidRDefault="00631BEE" w:rsidP="00542EE3">
            <w:pPr>
              <w:tabs>
                <w:tab w:val="left" w:pos="360"/>
              </w:tabs>
              <w:rPr>
                <w:rFonts w:ascii="Arial" w:hAnsi="Arial" w:cs="Arial"/>
                <w:sz w:val="22"/>
                <w:szCs w:val="22"/>
              </w:rPr>
            </w:pPr>
          </w:p>
        </w:tc>
      </w:tr>
    </w:tbl>
    <w:p w14:paraId="10F1F26F" w14:textId="77777777" w:rsidR="00631BEE" w:rsidRPr="00280566" w:rsidRDefault="00631BEE" w:rsidP="00631BEE">
      <w:pPr>
        <w:rPr>
          <w:rFonts w:ascii="Arial" w:hAnsi="Arial" w:cs="Arial"/>
          <w:bCs/>
          <w:sz w:val="22"/>
          <w:szCs w:val="22"/>
        </w:rPr>
      </w:pPr>
    </w:p>
    <w:p w14:paraId="10F1F270" w14:textId="77777777" w:rsidR="00631BEE" w:rsidRPr="00280566" w:rsidRDefault="00631BEE" w:rsidP="00631BEE">
      <w:pPr>
        <w:jc w:val="center"/>
        <w:rPr>
          <w:rFonts w:ascii="Arial" w:hAnsi="Arial" w:cs="Arial"/>
          <w:b/>
          <w:bCs/>
          <w:sz w:val="28"/>
          <w:szCs w:val="28"/>
        </w:rPr>
      </w:pPr>
      <w:r w:rsidRPr="00280566">
        <w:rPr>
          <w:rFonts w:ascii="Arial" w:hAnsi="Arial" w:cs="Arial"/>
          <w:b/>
          <w:bCs/>
          <w:sz w:val="28"/>
          <w:szCs w:val="28"/>
        </w:rPr>
        <w:t>Item 60</w:t>
      </w:r>
    </w:p>
    <w:p w14:paraId="10F1F271" w14:textId="77777777" w:rsidR="00631BEE" w:rsidRPr="00280566" w:rsidRDefault="00631BEE" w:rsidP="00631BEE">
      <w:pPr>
        <w:rPr>
          <w:rFonts w:ascii="Arial" w:hAnsi="Arial" w:cs="Arial"/>
          <w:sz w:val="22"/>
          <w:szCs w:val="22"/>
          <w:u w:val="single"/>
        </w:rPr>
      </w:pPr>
    </w:p>
    <w:p w14:paraId="10F1F272" w14:textId="77777777" w:rsidR="00631BEE" w:rsidRPr="00280566" w:rsidRDefault="00631BEE" w:rsidP="00631BEE">
      <w:pPr>
        <w:rPr>
          <w:rFonts w:ascii="Arial" w:hAnsi="Arial" w:cs="Arial"/>
          <w:bCs/>
          <w:sz w:val="22"/>
          <w:szCs w:val="22"/>
          <w:u w:val="single"/>
        </w:rPr>
      </w:pPr>
      <w:r w:rsidRPr="00280566">
        <w:rPr>
          <w:rFonts w:ascii="Arial" w:hAnsi="Arial" w:cs="Arial"/>
          <w:b/>
          <w:sz w:val="22"/>
          <w:szCs w:val="22"/>
          <w:u w:val="single"/>
        </w:rPr>
        <w:t>Look for</w:t>
      </w:r>
      <w:r w:rsidRPr="00280566">
        <w:rPr>
          <w:rFonts w:ascii="Arial" w:hAnsi="Arial" w:cs="Arial"/>
          <w:sz w:val="22"/>
          <w:szCs w:val="22"/>
        </w:rPr>
        <w:t>: Summary of Performance, Conference Summary/Action Notice, and other district records.</w:t>
      </w:r>
    </w:p>
    <w:p w14:paraId="10F1F273" w14:textId="77777777" w:rsidR="00631BEE" w:rsidRPr="00280566" w:rsidRDefault="00631BEE" w:rsidP="00631BEE">
      <w:pPr>
        <w:rPr>
          <w:rFonts w:ascii="Arial" w:hAnsi="Arial" w:cs="Arial"/>
          <w:bCs/>
          <w:sz w:val="22"/>
          <w:szCs w:val="22"/>
        </w:rPr>
      </w:pPr>
    </w:p>
    <w:p w14:paraId="10F1F274" w14:textId="77777777" w:rsidR="00631BEE" w:rsidRPr="00280566" w:rsidRDefault="00631BEE" w:rsidP="00631BEE">
      <w:pPr>
        <w:rPr>
          <w:rFonts w:ascii="Arial" w:hAnsi="Arial" w:cs="Arial"/>
          <w:bCs/>
          <w:sz w:val="22"/>
          <w:szCs w:val="22"/>
        </w:rPr>
      </w:pPr>
      <w:r w:rsidRPr="00280566">
        <w:rPr>
          <w:rFonts w:ascii="Arial" w:hAnsi="Arial" w:cs="Arial"/>
          <w:b/>
          <w:bCs/>
          <w:sz w:val="22"/>
          <w:szCs w:val="22"/>
          <w:u w:val="single"/>
        </w:rPr>
        <w:t>Directions</w:t>
      </w:r>
      <w:r w:rsidRPr="00280566">
        <w:rPr>
          <w:rFonts w:ascii="Arial" w:hAnsi="Arial" w:cs="Arial"/>
          <w:bCs/>
          <w:sz w:val="22"/>
          <w:szCs w:val="22"/>
        </w:rPr>
        <w:t xml:space="preserve">:  </w:t>
      </w:r>
    </w:p>
    <w:p w14:paraId="10F1F275" w14:textId="77777777" w:rsidR="00631BEE" w:rsidRPr="00280566" w:rsidRDefault="00631BEE" w:rsidP="00631BEE">
      <w:pPr>
        <w:numPr>
          <w:ilvl w:val="0"/>
          <w:numId w:val="39"/>
        </w:numPr>
        <w:rPr>
          <w:rFonts w:ascii="Arial" w:hAnsi="Arial" w:cs="Arial"/>
          <w:bCs/>
          <w:sz w:val="22"/>
          <w:szCs w:val="22"/>
        </w:rPr>
      </w:pPr>
      <w:r w:rsidRPr="00280566">
        <w:rPr>
          <w:rFonts w:ascii="Arial" w:hAnsi="Arial" w:cs="Arial"/>
          <w:bCs/>
          <w:sz w:val="22"/>
          <w:szCs w:val="22"/>
        </w:rPr>
        <w:t xml:space="preserve">Mark “YES” if documentation shows the student was provided a copy of the summary.  </w:t>
      </w:r>
    </w:p>
    <w:p w14:paraId="10F1F276" w14:textId="77777777" w:rsidR="00631BEE" w:rsidRPr="00280566" w:rsidRDefault="00631BEE" w:rsidP="00631BEE">
      <w:pPr>
        <w:numPr>
          <w:ilvl w:val="0"/>
          <w:numId w:val="39"/>
        </w:numPr>
        <w:rPr>
          <w:rFonts w:ascii="Arial" w:hAnsi="Arial" w:cs="Arial"/>
          <w:bCs/>
          <w:sz w:val="22"/>
          <w:szCs w:val="22"/>
          <w:highlight w:val="yellow"/>
        </w:rPr>
      </w:pPr>
      <w:r w:rsidRPr="00280566">
        <w:rPr>
          <w:rFonts w:ascii="Arial" w:hAnsi="Arial" w:cs="Arial"/>
          <w:bCs/>
          <w:sz w:val="22"/>
          <w:szCs w:val="22"/>
          <w:highlight w:val="yellow"/>
        </w:rPr>
        <w:t xml:space="preserve">Mark “NA” if the student has not graduated or aged out. </w:t>
      </w:r>
    </w:p>
    <w:p w14:paraId="10F1F277" w14:textId="77777777" w:rsidR="00631BEE" w:rsidRPr="00280566" w:rsidRDefault="00631BEE" w:rsidP="00631BEE">
      <w:pPr>
        <w:numPr>
          <w:ilvl w:val="0"/>
          <w:numId w:val="39"/>
        </w:numPr>
        <w:rPr>
          <w:rFonts w:ascii="Arial" w:hAnsi="Arial" w:cs="Arial"/>
          <w:bCs/>
          <w:sz w:val="22"/>
          <w:szCs w:val="22"/>
          <w:highlight w:val="yellow"/>
        </w:rPr>
      </w:pPr>
      <w:r w:rsidRPr="00280566">
        <w:rPr>
          <w:rFonts w:ascii="Arial" w:hAnsi="Arial" w:cs="Arial"/>
          <w:bCs/>
          <w:sz w:val="22"/>
          <w:szCs w:val="22"/>
          <w:highlight w:val="yellow"/>
        </w:rPr>
        <w:t xml:space="preserve">Mark “NO” if the student has graduated or aged out and there is no documentation that the Summary of Performance was provided to the child. </w:t>
      </w:r>
    </w:p>
    <w:p w14:paraId="10F1F278" w14:textId="77777777" w:rsidR="00631BEE" w:rsidRPr="00280566" w:rsidRDefault="00631BEE" w:rsidP="00631BEE">
      <w:pPr>
        <w:rPr>
          <w:rFonts w:ascii="Arial" w:hAnsi="Arial" w:cs="Arial"/>
          <w:bCs/>
          <w:sz w:val="22"/>
          <w:szCs w:val="22"/>
        </w:rPr>
      </w:pPr>
    </w:p>
    <w:p w14:paraId="10F1F279" w14:textId="77777777" w:rsidR="00631BEE" w:rsidRPr="00280566" w:rsidRDefault="00631BEE" w:rsidP="00631BEE">
      <w:pPr>
        <w:rPr>
          <w:rFonts w:ascii="Arial" w:hAnsi="Arial" w:cs="Arial"/>
          <w:bCs/>
          <w:sz w:val="22"/>
          <w:szCs w:val="22"/>
        </w:rPr>
      </w:pPr>
      <w:r w:rsidRPr="00280566">
        <w:rPr>
          <w:rFonts w:ascii="Arial" w:hAnsi="Arial" w:cs="Arial"/>
          <w:b/>
          <w:bCs/>
          <w:sz w:val="22"/>
          <w:szCs w:val="22"/>
        </w:rPr>
        <w:t>Note</w:t>
      </w:r>
      <w:r w:rsidRPr="00280566">
        <w:rPr>
          <w:rFonts w:ascii="Arial" w:hAnsi="Arial" w:cs="Arial"/>
          <w:bCs/>
          <w:sz w:val="22"/>
          <w:szCs w:val="22"/>
        </w:rPr>
        <w:t>:  Records of at least 10% of students graduating or aging out must be reviewed for this item (minimum of 10 and maximum of 50).</w:t>
      </w:r>
    </w:p>
    <w:p w14:paraId="10F1F27A"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8"/>
        <w:gridCol w:w="900"/>
        <w:gridCol w:w="900"/>
        <w:gridCol w:w="864"/>
      </w:tblGrid>
      <w:tr w:rsidR="00631BEE" w:rsidRPr="00280566" w14:paraId="10F1F27F" w14:textId="77777777" w:rsidTr="00542EE3">
        <w:tc>
          <w:tcPr>
            <w:tcW w:w="7488" w:type="dxa"/>
          </w:tcPr>
          <w:p w14:paraId="10F1F27B" w14:textId="77777777" w:rsidR="00631BEE" w:rsidRPr="00280566" w:rsidRDefault="00631BEE" w:rsidP="00542EE3">
            <w:pPr>
              <w:rPr>
                <w:rFonts w:ascii="Arial" w:hAnsi="Arial" w:cs="Arial"/>
                <w:b/>
                <w:sz w:val="22"/>
                <w:szCs w:val="22"/>
              </w:rPr>
            </w:pPr>
          </w:p>
        </w:tc>
        <w:tc>
          <w:tcPr>
            <w:tcW w:w="900" w:type="dxa"/>
          </w:tcPr>
          <w:p w14:paraId="10F1F27C"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27D"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27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284" w14:textId="77777777" w:rsidTr="00542EE3">
        <w:trPr>
          <w:trHeight w:val="809"/>
        </w:trPr>
        <w:tc>
          <w:tcPr>
            <w:tcW w:w="7488" w:type="dxa"/>
          </w:tcPr>
          <w:p w14:paraId="10F1F280" w14:textId="77777777" w:rsidR="00631BEE" w:rsidRPr="00280566" w:rsidRDefault="00631BEE" w:rsidP="00542EE3">
            <w:pPr>
              <w:rPr>
                <w:rFonts w:ascii="Arial" w:hAnsi="Arial" w:cs="Arial"/>
                <w:sz w:val="22"/>
                <w:szCs w:val="22"/>
              </w:rPr>
            </w:pPr>
            <w:r w:rsidRPr="00280566">
              <w:rPr>
                <w:rFonts w:ascii="Arial" w:hAnsi="Arial" w:cs="Arial"/>
                <w:sz w:val="22"/>
                <w:szCs w:val="22"/>
              </w:rPr>
              <w:t>60. For students graduating or aging out, documentation shows that the child was provided a summary of the child’s academic achievement and functional performance including recommendations on how to assist the child in meeting postsecondary goals.</w:t>
            </w:r>
          </w:p>
        </w:tc>
        <w:tc>
          <w:tcPr>
            <w:tcW w:w="900" w:type="dxa"/>
          </w:tcPr>
          <w:p w14:paraId="10F1F281" w14:textId="77777777" w:rsidR="00631BEE" w:rsidRPr="00280566" w:rsidRDefault="00631BEE" w:rsidP="00542EE3">
            <w:pPr>
              <w:rPr>
                <w:rFonts w:ascii="Arial" w:hAnsi="Arial" w:cs="Arial"/>
                <w:sz w:val="20"/>
              </w:rPr>
            </w:pPr>
          </w:p>
        </w:tc>
        <w:tc>
          <w:tcPr>
            <w:tcW w:w="900" w:type="dxa"/>
          </w:tcPr>
          <w:p w14:paraId="10F1F282" w14:textId="77777777" w:rsidR="00631BEE" w:rsidRPr="00280566" w:rsidRDefault="00631BEE" w:rsidP="00542EE3">
            <w:pPr>
              <w:rPr>
                <w:rFonts w:ascii="Arial" w:hAnsi="Arial" w:cs="Arial"/>
                <w:sz w:val="22"/>
                <w:szCs w:val="22"/>
              </w:rPr>
            </w:pPr>
          </w:p>
        </w:tc>
        <w:tc>
          <w:tcPr>
            <w:tcW w:w="864" w:type="dxa"/>
            <w:tcBorders>
              <w:bottom w:val="single" w:sz="4" w:space="0" w:color="000000"/>
            </w:tcBorders>
          </w:tcPr>
          <w:p w14:paraId="10F1F283" w14:textId="77777777" w:rsidR="00631BEE" w:rsidRPr="00280566" w:rsidRDefault="00631BEE" w:rsidP="00542EE3">
            <w:pPr>
              <w:rPr>
                <w:rFonts w:ascii="Arial" w:hAnsi="Arial" w:cs="Arial"/>
                <w:sz w:val="22"/>
                <w:szCs w:val="22"/>
              </w:rPr>
            </w:pPr>
          </w:p>
        </w:tc>
      </w:tr>
    </w:tbl>
    <w:p w14:paraId="10F1F285"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52"/>
      </w:tblGrid>
      <w:tr w:rsidR="00631BEE" w:rsidRPr="00280566" w14:paraId="10F1F28A" w14:textId="77777777" w:rsidTr="00542EE3">
        <w:tc>
          <w:tcPr>
            <w:tcW w:w="10152" w:type="dxa"/>
          </w:tcPr>
          <w:p w14:paraId="10F1F286"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287" w14:textId="77777777" w:rsidR="00631BEE" w:rsidRPr="00280566" w:rsidRDefault="00631BEE" w:rsidP="00542EE3">
            <w:pPr>
              <w:tabs>
                <w:tab w:val="left" w:pos="360"/>
              </w:tabs>
              <w:rPr>
                <w:rFonts w:ascii="Arial" w:hAnsi="Arial" w:cs="Arial"/>
                <w:sz w:val="22"/>
                <w:szCs w:val="22"/>
              </w:rPr>
            </w:pPr>
          </w:p>
          <w:p w14:paraId="10F1F288" w14:textId="77777777" w:rsidR="00631BEE" w:rsidRPr="00280566" w:rsidRDefault="00631BEE" w:rsidP="00542EE3">
            <w:pPr>
              <w:tabs>
                <w:tab w:val="left" w:pos="360"/>
              </w:tabs>
              <w:rPr>
                <w:rFonts w:ascii="Arial" w:hAnsi="Arial" w:cs="Arial"/>
                <w:sz w:val="22"/>
                <w:szCs w:val="22"/>
              </w:rPr>
            </w:pPr>
          </w:p>
          <w:p w14:paraId="10F1F289" w14:textId="77777777" w:rsidR="00631BEE" w:rsidRPr="00280566" w:rsidRDefault="00631BEE" w:rsidP="00542EE3">
            <w:pPr>
              <w:tabs>
                <w:tab w:val="left" w:pos="360"/>
              </w:tabs>
              <w:rPr>
                <w:rFonts w:ascii="Arial" w:hAnsi="Arial" w:cs="Arial"/>
                <w:sz w:val="22"/>
                <w:szCs w:val="22"/>
              </w:rPr>
            </w:pPr>
          </w:p>
        </w:tc>
      </w:tr>
    </w:tbl>
    <w:p w14:paraId="10F1F28B" w14:textId="77777777" w:rsidR="00631BEE" w:rsidRDefault="00631BEE" w:rsidP="00631BEE">
      <w:pPr>
        <w:rPr>
          <w:rFonts w:ascii="Arial" w:hAnsi="Arial" w:cs="Arial"/>
          <w:sz w:val="22"/>
          <w:szCs w:val="22"/>
        </w:rPr>
      </w:pPr>
    </w:p>
    <w:p w14:paraId="10F1F28C" w14:textId="77777777" w:rsidR="00CA17BB" w:rsidRDefault="00CA17BB" w:rsidP="00631BEE">
      <w:pPr>
        <w:rPr>
          <w:rFonts w:ascii="Arial" w:hAnsi="Arial" w:cs="Arial"/>
          <w:sz w:val="22"/>
          <w:szCs w:val="22"/>
        </w:rPr>
      </w:pPr>
    </w:p>
    <w:p w14:paraId="10F1F28D" w14:textId="77777777" w:rsidR="00CA17BB" w:rsidRDefault="00CA17BB" w:rsidP="00631BEE">
      <w:pPr>
        <w:rPr>
          <w:rFonts w:ascii="Arial" w:hAnsi="Arial" w:cs="Arial"/>
          <w:sz w:val="22"/>
          <w:szCs w:val="22"/>
        </w:rPr>
      </w:pPr>
    </w:p>
    <w:p w14:paraId="10F1F28E" w14:textId="77777777" w:rsidR="00CA17BB" w:rsidRDefault="00CA17BB" w:rsidP="00631BEE">
      <w:pPr>
        <w:rPr>
          <w:rFonts w:ascii="Arial" w:hAnsi="Arial" w:cs="Arial"/>
          <w:sz w:val="22"/>
          <w:szCs w:val="22"/>
        </w:rPr>
      </w:pPr>
    </w:p>
    <w:p w14:paraId="10F1F28F" w14:textId="77777777" w:rsidR="00CA17BB" w:rsidRDefault="00CA17BB" w:rsidP="00631BEE">
      <w:pPr>
        <w:rPr>
          <w:rFonts w:ascii="Arial" w:hAnsi="Arial" w:cs="Arial"/>
          <w:sz w:val="22"/>
          <w:szCs w:val="22"/>
        </w:rPr>
      </w:pPr>
    </w:p>
    <w:p w14:paraId="10F1F290" w14:textId="77777777" w:rsidR="00CA17BB" w:rsidRDefault="00CA17BB" w:rsidP="00631BEE">
      <w:pPr>
        <w:rPr>
          <w:rFonts w:ascii="Arial" w:hAnsi="Arial" w:cs="Arial"/>
          <w:sz w:val="22"/>
          <w:szCs w:val="22"/>
        </w:rPr>
      </w:pPr>
    </w:p>
    <w:p w14:paraId="10F1F291" w14:textId="77777777" w:rsidR="00CA17BB" w:rsidRDefault="00CA17BB" w:rsidP="00631BEE">
      <w:pPr>
        <w:rPr>
          <w:rFonts w:ascii="Arial" w:hAnsi="Arial" w:cs="Arial"/>
          <w:sz w:val="22"/>
          <w:szCs w:val="22"/>
        </w:rPr>
      </w:pPr>
    </w:p>
    <w:p w14:paraId="10F1F292" w14:textId="77777777" w:rsidR="00CA17BB" w:rsidRDefault="00CA17BB" w:rsidP="00631BEE">
      <w:pPr>
        <w:rPr>
          <w:rFonts w:ascii="Arial" w:hAnsi="Arial" w:cs="Arial"/>
          <w:sz w:val="22"/>
          <w:szCs w:val="22"/>
        </w:rPr>
      </w:pPr>
    </w:p>
    <w:p w14:paraId="10F1F293" w14:textId="77777777" w:rsidR="00CA17BB" w:rsidRDefault="00CA17BB" w:rsidP="00631BEE">
      <w:pPr>
        <w:rPr>
          <w:rFonts w:ascii="Arial" w:hAnsi="Arial" w:cs="Arial"/>
          <w:sz w:val="22"/>
          <w:szCs w:val="22"/>
        </w:rPr>
      </w:pPr>
    </w:p>
    <w:p w14:paraId="10F1F294" w14:textId="77777777" w:rsidR="00CA17BB" w:rsidRPr="00280566" w:rsidRDefault="00CA17BB" w:rsidP="00631BEE">
      <w:pPr>
        <w:rPr>
          <w:rFonts w:ascii="Arial" w:hAnsi="Arial" w:cs="Arial"/>
          <w:sz w:val="22"/>
          <w:szCs w:val="22"/>
        </w:rPr>
      </w:pPr>
    </w:p>
    <w:p w14:paraId="10F1F295" w14:textId="77777777" w:rsidR="00631BEE" w:rsidRPr="00280566" w:rsidRDefault="00631BEE" w:rsidP="00631BEE">
      <w:pPr>
        <w:jc w:val="center"/>
        <w:rPr>
          <w:rFonts w:ascii="Arial" w:hAnsi="Arial" w:cs="Arial"/>
          <w:bCs/>
          <w:sz w:val="28"/>
          <w:szCs w:val="28"/>
        </w:rPr>
      </w:pPr>
      <w:bookmarkStart w:id="22" w:name="InitialEvaluation"/>
      <w:r w:rsidRPr="00280566">
        <w:rPr>
          <w:rFonts w:ascii="Arial" w:hAnsi="Arial" w:cs="Arial"/>
          <w:b/>
          <w:sz w:val="28"/>
          <w:szCs w:val="28"/>
        </w:rPr>
        <w:lastRenderedPageBreak/>
        <w:t>Initial Evaluation and Reevaluation</w:t>
      </w:r>
      <w:bookmarkEnd w:id="22"/>
      <w:r w:rsidRPr="00280566">
        <w:rPr>
          <w:rFonts w:ascii="Arial" w:hAnsi="Arial" w:cs="Arial"/>
          <w:b/>
          <w:sz w:val="28"/>
          <w:szCs w:val="28"/>
        </w:rPr>
        <w:t xml:space="preserve"> - 707 KAR 1:300</w:t>
      </w:r>
    </w:p>
    <w:p w14:paraId="10F1F296" w14:textId="77777777" w:rsidR="00631BEE" w:rsidRPr="00280566" w:rsidRDefault="00631BEE" w:rsidP="00631BEE">
      <w:pPr>
        <w:rPr>
          <w:rFonts w:ascii="Arial" w:hAnsi="Arial" w:cs="Arial"/>
          <w:b/>
          <w:sz w:val="22"/>
          <w:szCs w:val="22"/>
        </w:rPr>
      </w:pPr>
    </w:p>
    <w:p w14:paraId="10F1F297" w14:textId="77777777" w:rsidR="00631BEE" w:rsidRPr="00280566" w:rsidRDefault="00631BEE" w:rsidP="00631BEE">
      <w:pPr>
        <w:rPr>
          <w:rFonts w:ascii="Arial" w:hAnsi="Arial" w:cs="Arial"/>
          <w:sz w:val="22"/>
          <w:szCs w:val="22"/>
        </w:rPr>
      </w:pPr>
      <w:r w:rsidRPr="00280566">
        <w:rPr>
          <w:rFonts w:ascii="Arial" w:hAnsi="Arial" w:cs="Arial"/>
          <w:b/>
          <w:sz w:val="22"/>
          <w:szCs w:val="22"/>
        </w:rPr>
        <w:t>Note for items 61 – 69:</w:t>
      </w:r>
      <w:r w:rsidRPr="00280566">
        <w:rPr>
          <w:rFonts w:ascii="Arial" w:hAnsi="Arial" w:cs="Arial"/>
          <w:sz w:val="22"/>
          <w:szCs w:val="22"/>
        </w:rPr>
        <w:t xml:space="preserve">  Review the most current evaluation and eligibility information:</w:t>
      </w:r>
    </w:p>
    <w:p w14:paraId="10F1F298" w14:textId="77777777" w:rsidR="00631BEE" w:rsidRPr="00280566" w:rsidRDefault="00631BEE" w:rsidP="00631BEE">
      <w:pPr>
        <w:pStyle w:val="ListParagraph"/>
        <w:numPr>
          <w:ilvl w:val="0"/>
          <w:numId w:val="61"/>
        </w:numPr>
        <w:contextualSpacing/>
        <w:rPr>
          <w:rFonts w:ascii="Arial" w:hAnsi="Arial" w:cs="Arial"/>
          <w:sz w:val="22"/>
          <w:szCs w:val="22"/>
        </w:rPr>
      </w:pPr>
      <w:r w:rsidRPr="00280566">
        <w:rPr>
          <w:rFonts w:ascii="Arial" w:hAnsi="Arial" w:cs="Arial"/>
          <w:sz w:val="22"/>
          <w:szCs w:val="22"/>
        </w:rPr>
        <w:t xml:space="preserve">Initially referred and tested for a categorical disability during the </w:t>
      </w:r>
      <w:r w:rsidRPr="00280566">
        <w:rPr>
          <w:rFonts w:ascii="Arial" w:hAnsi="Arial" w:cs="Arial"/>
          <w:sz w:val="22"/>
          <w:szCs w:val="22"/>
          <w:u w:val="single"/>
        </w:rPr>
        <w:t xml:space="preserve">current (reporting) school year </w:t>
      </w:r>
      <w:r w:rsidRPr="00280566">
        <w:rPr>
          <w:rFonts w:ascii="Arial" w:hAnsi="Arial" w:cs="Arial"/>
          <w:sz w:val="22"/>
          <w:szCs w:val="22"/>
        </w:rPr>
        <w:t>OR</w:t>
      </w:r>
    </w:p>
    <w:p w14:paraId="10F1F299" w14:textId="77777777" w:rsidR="00631BEE" w:rsidRPr="00280566" w:rsidRDefault="00631BEE" w:rsidP="00631BEE">
      <w:pPr>
        <w:pStyle w:val="ListParagraph"/>
        <w:numPr>
          <w:ilvl w:val="0"/>
          <w:numId w:val="61"/>
        </w:numPr>
        <w:contextualSpacing/>
        <w:rPr>
          <w:rFonts w:ascii="Arial" w:hAnsi="Arial" w:cs="Arial"/>
          <w:sz w:val="22"/>
          <w:szCs w:val="22"/>
        </w:rPr>
      </w:pPr>
      <w:r w:rsidRPr="00280566">
        <w:rPr>
          <w:rFonts w:ascii="Arial" w:hAnsi="Arial" w:cs="Arial"/>
          <w:sz w:val="22"/>
          <w:szCs w:val="22"/>
        </w:rPr>
        <w:t xml:space="preserve">Reevaluation for continued eligibility during the </w:t>
      </w:r>
      <w:r w:rsidRPr="00280566">
        <w:rPr>
          <w:rFonts w:ascii="Arial" w:hAnsi="Arial" w:cs="Arial"/>
          <w:sz w:val="22"/>
          <w:szCs w:val="22"/>
          <w:u w:val="single"/>
        </w:rPr>
        <w:t>current (reporting) school year</w:t>
      </w:r>
      <w:r w:rsidRPr="00280566">
        <w:rPr>
          <w:rFonts w:ascii="Arial" w:hAnsi="Arial" w:cs="Arial"/>
          <w:sz w:val="22"/>
          <w:szCs w:val="22"/>
        </w:rPr>
        <w:t xml:space="preserve">.  </w:t>
      </w:r>
    </w:p>
    <w:p w14:paraId="10F1F29A" w14:textId="77777777" w:rsidR="00631BEE" w:rsidRPr="00280566" w:rsidRDefault="00631BEE" w:rsidP="00631BEE">
      <w:pPr>
        <w:numPr>
          <w:ilvl w:val="0"/>
          <w:numId w:val="61"/>
        </w:numPr>
        <w:rPr>
          <w:rFonts w:ascii="Arial" w:hAnsi="Arial" w:cs="Arial"/>
          <w:sz w:val="22"/>
          <w:szCs w:val="22"/>
        </w:rPr>
      </w:pPr>
      <w:r w:rsidRPr="00280566">
        <w:rPr>
          <w:rFonts w:ascii="Arial" w:hAnsi="Arial" w:cs="Arial"/>
          <w:sz w:val="22"/>
          <w:szCs w:val="22"/>
        </w:rPr>
        <w:t>Do not complete items 61-69 if the child was not evaluated (initial or reevaluation) during the current (reporting) school year.</w:t>
      </w:r>
    </w:p>
    <w:p w14:paraId="10F1F29B" w14:textId="77777777" w:rsidR="00631BEE" w:rsidRPr="00280566" w:rsidRDefault="00631BEE" w:rsidP="00631BEE">
      <w:pPr>
        <w:numPr>
          <w:ilvl w:val="0"/>
          <w:numId w:val="61"/>
        </w:numPr>
        <w:rPr>
          <w:rFonts w:ascii="Arial" w:hAnsi="Arial" w:cs="Arial"/>
          <w:b/>
          <w:sz w:val="22"/>
          <w:szCs w:val="22"/>
          <w:u w:val="single"/>
        </w:rPr>
      </w:pPr>
      <w:r w:rsidRPr="00280566">
        <w:rPr>
          <w:rFonts w:ascii="Arial" w:hAnsi="Arial" w:cs="Arial"/>
          <w:b/>
          <w:sz w:val="22"/>
          <w:szCs w:val="22"/>
          <w:u w:val="single"/>
        </w:rPr>
        <w:t xml:space="preserve">Complete items 61-68 for students who have been initially evaluated during the current (reporting) school year.  </w:t>
      </w:r>
    </w:p>
    <w:p w14:paraId="10F1F29C" w14:textId="77777777" w:rsidR="00631BEE" w:rsidRPr="00280566" w:rsidRDefault="00631BEE" w:rsidP="00631BEE">
      <w:pPr>
        <w:numPr>
          <w:ilvl w:val="0"/>
          <w:numId w:val="61"/>
        </w:numPr>
        <w:rPr>
          <w:rFonts w:ascii="Arial" w:hAnsi="Arial" w:cs="Arial"/>
          <w:b/>
          <w:sz w:val="22"/>
          <w:szCs w:val="22"/>
          <w:u w:val="single"/>
        </w:rPr>
      </w:pPr>
      <w:r w:rsidRPr="00280566">
        <w:rPr>
          <w:rFonts w:ascii="Arial" w:hAnsi="Arial" w:cs="Arial"/>
          <w:b/>
          <w:sz w:val="22"/>
          <w:szCs w:val="22"/>
          <w:u w:val="single"/>
        </w:rPr>
        <w:t xml:space="preserve">Complete items 62-69 for students who have been reevaluated during the current (reporting) school year. </w:t>
      </w:r>
    </w:p>
    <w:p w14:paraId="10F1F29D" w14:textId="77777777" w:rsidR="00631BEE" w:rsidRPr="00280566" w:rsidRDefault="00631BEE" w:rsidP="00631BEE">
      <w:pPr>
        <w:jc w:val="center"/>
        <w:rPr>
          <w:rFonts w:ascii="Arial" w:hAnsi="Arial" w:cs="Arial"/>
          <w:b/>
          <w:bCs/>
          <w:sz w:val="28"/>
          <w:szCs w:val="28"/>
        </w:rPr>
      </w:pPr>
    </w:p>
    <w:p w14:paraId="10F1F29E" w14:textId="77777777" w:rsidR="00631BEE" w:rsidRPr="00280566" w:rsidRDefault="00631BEE" w:rsidP="00631BEE">
      <w:pPr>
        <w:jc w:val="center"/>
        <w:rPr>
          <w:rFonts w:ascii="Arial" w:hAnsi="Arial" w:cs="Arial"/>
          <w:b/>
          <w:bCs/>
          <w:sz w:val="28"/>
          <w:szCs w:val="28"/>
        </w:rPr>
      </w:pPr>
      <w:r w:rsidRPr="00280566">
        <w:rPr>
          <w:rFonts w:ascii="Arial" w:hAnsi="Arial" w:cs="Arial"/>
          <w:b/>
          <w:bCs/>
          <w:sz w:val="28"/>
          <w:szCs w:val="28"/>
        </w:rPr>
        <w:t xml:space="preserve">Item 61 a and b </w:t>
      </w:r>
    </w:p>
    <w:p w14:paraId="10F1F29F" w14:textId="77777777" w:rsidR="00631BEE" w:rsidRPr="00280566" w:rsidRDefault="00631BEE" w:rsidP="00631BEE">
      <w:pPr>
        <w:rPr>
          <w:rFonts w:ascii="Arial" w:hAnsi="Arial" w:cs="Arial"/>
          <w:sz w:val="22"/>
          <w:szCs w:val="22"/>
        </w:rPr>
      </w:pPr>
    </w:p>
    <w:p w14:paraId="10F1F2A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Referral form, including the documentation page of “Interventions Implemented” (targeted area of concern, strategies/interventions, start and end date, impact on targeted area), data-based documentation of repeated assessments (universal screening) collected and evaluated at reasonable intervals showing repeated assessments of student progress during instruction.</w:t>
      </w:r>
    </w:p>
    <w:p w14:paraId="10F1F2A1" w14:textId="77777777" w:rsidR="00631BEE" w:rsidRPr="00280566" w:rsidRDefault="00631BEE" w:rsidP="00631BEE">
      <w:pPr>
        <w:rPr>
          <w:rFonts w:ascii="Arial" w:hAnsi="Arial" w:cs="Arial"/>
          <w:sz w:val="22"/>
          <w:szCs w:val="22"/>
        </w:rPr>
      </w:pPr>
    </w:p>
    <w:p w14:paraId="10F1F2A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2A3" w14:textId="77777777" w:rsidR="00631BEE" w:rsidRPr="00280566" w:rsidRDefault="00631BEE" w:rsidP="00631BEE">
      <w:pPr>
        <w:numPr>
          <w:ilvl w:val="0"/>
          <w:numId w:val="36"/>
        </w:numPr>
        <w:rPr>
          <w:rFonts w:ascii="Arial" w:hAnsi="Arial" w:cs="Arial"/>
          <w:sz w:val="22"/>
          <w:szCs w:val="22"/>
        </w:rPr>
      </w:pPr>
      <w:r w:rsidRPr="00280566">
        <w:rPr>
          <w:rFonts w:ascii="Arial" w:hAnsi="Arial" w:cs="Arial"/>
          <w:sz w:val="22"/>
          <w:szCs w:val="22"/>
        </w:rPr>
        <w:t>Mark “YES” if the ARC documented evidence of:</w:t>
      </w:r>
    </w:p>
    <w:p w14:paraId="10F1F2A4" w14:textId="77777777" w:rsidR="00631BEE" w:rsidRPr="00280566" w:rsidRDefault="00631BEE" w:rsidP="00631BEE">
      <w:pPr>
        <w:numPr>
          <w:ilvl w:val="1"/>
          <w:numId w:val="36"/>
        </w:numPr>
        <w:rPr>
          <w:rFonts w:ascii="Arial" w:hAnsi="Arial" w:cs="Arial"/>
          <w:sz w:val="22"/>
          <w:szCs w:val="22"/>
        </w:rPr>
      </w:pPr>
      <w:r w:rsidRPr="00280566">
        <w:rPr>
          <w:rFonts w:ascii="Arial" w:hAnsi="Arial" w:cs="Arial"/>
          <w:sz w:val="22"/>
          <w:szCs w:val="22"/>
        </w:rPr>
        <w:t>Completed Referral form</w:t>
      </w:r>
    </w:p>
    <w:p w14:paraId="10F1F2A5" w14:textId="77777777" w:rsidR="00631BEE" w:rsidRPr="00280566" w:rsidRDefault="00631BEE" w:rsidP="00631BEE">
      <w:pPr>
        <w:numPr>
          <w:ilvl w:val="1"/>
          <w:numId w:val="36"/>
        </w:numPr>
        <w:rPr>
          <w:rFonts w:ascii="Arial" w:hAnsi="Arial" w:cs="Arial"/>
          <w:sz w:val="22"/>
          <w:szCs w:val="22"/>
        </w:rPr>
      </w:pPr>
      <w:r w:rsidRPr="00280566">
        <w:rPr>
          <w:rFonts w:ascii="Arial" w:hAnsi="Arial" w:cs="Arial"/>
          <w:sz w:val="22"/>
          <w:szCs w:val="22"/>
        </w:rPr>
        <w:t xml:space="preserve">Appropriate and relevant research-based instruction and intervention services </w:t>
      </w:r>
    </w:p>
    <w:p w14:paraId="10F1F2A6" w14:textId="77777777" w:rsidR="00631BEE" w:rsidRPr="00280566" w:rsidRDefault="00631BEE" w:rsidP="00631BEE">
      <w:pPr>
        <w:numPr>
          <w:ilvl w:val="1"/>
          <w:numId w:val="36"/>
        </w:numPr>
        <w:rPr>
          <w:rFonts w:ascii="Arial" w:hAnsi="Arial" w:cs="Arial"/>
          <w:sz w:val="22"/>
          <w:szCs w:val="22"/>
        </w:rPr>
      </w:pPr>
      <w:r w:rsidRPr="00280566">
        <w:rPr>
          <w:rFonts w:ascii="Arial" w:hAnsi="Arial" w:cs="Arial"/>
          <w:sz w:val="22"/>
          <w:szCs w:val="22"/>
        </w:rPr>
        <w:t>Provided in regular education settings</w:t>
      </w:r>
    </w:p>
    <w:p w14:paraId="10F1F2A7" w14:textId="77777777" w:rsidR="00631BEE" w:rsidRPr="00280566" w:rsidRDefault="00631BEE" w:rsidP="00631BEE">
      <w:pPr>
        <w:numPr>
          <w:ilvl w:val="1"/>
          <w:numId w:val="36"/>
        </w:numPr>
        <w:rPr>
          <w:rFonts w:ascii="Arial" w:hAnsi="Arial" w:cs="Arial"/>
          <w:sz w:val="22"/>
          <w:szCs w:val="22"/>
        </w:rPr>
      </w:pPr>
      <w:r w:rsidRPr="00280566">
        <w:rPr>
          <w:rFonts w:ascii="Arial" w:hAnsi="Arial" w:cs="Arial"/>
          <w:sz w:val="22"/>
          <w:szCs w:val="22"/>
        </w:rPr>
        <w:t>Delivered by qualified personnel</w:t>
      </w:r>
    </w:p>
    <w:p w14:paraId="10F1F2A8" w14:textId="77777777" w:rsidR="00631BEE" w:rsidRPr="00280566" w:rsidRDefault="00631BEE" w:rsidP="00631BEE">
      <w:pPr>
        <w:numPr>
          <w:ilvl w:val="0"/>
          <w:numId w:val="36"/>
        </w:numPr>
        <w:rPr>
          <w:rFonts w:ascii="Arial" w:hAnsi="Arial" w:cs="Arial"/>
          <w:sz w:val="22"/>
          <w:szCs w:val="22"/>
        </w:rPr>
      </w:pPr>
      <w:r w:rsidRPr="00280566">
        <w:rPr>
          <w:rFonts w:ascii="Arial" w:hAnsi="Arial" w:cs="Arial"/>
          <w:b/>
          <w:sz w:val="22"/>
          <w:szCs w:val="22"/>
        </w:rPr>
        <w:t>Mark “NA” if child was not initially evaluated this reporting year.</w:t>
      </w:r>
    </w:p>
    <w:p w14:paraId="10F1F2A9" w14:textId="77777777" w:rsidR="00631BEE" w:rsidRPr="00280566" w:rsidRDefault="00631BEE" w:rsidP="00631BEE">
      <w:pPr>
        <w:rPr>
          <w:rFonts w:ascii="Arial" w:hAnsi="Arial" w:cs="Arial"/>
          <w:sz w:val="22"/>
          <w:szCs w:val="22"/>
        </w:rPr>
      </w:pPr>
    </w:p>
    <w:p w14:paraId="10F1F2AA"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F2AB" w14:textId="77777777" w:rsidR="00631BEE" w:rsidRPr="00280566" w:rsidRDefault="00631BEE" w:rsidP="00631BEE">
      <w:pPr>
        <w:pStyle w:val="ListParagraph"/>
        <w:numPr>
          <w:ilvl w:val="0"/>
          <w:numId w:val="62"/>
        </w:numPr>
        <w:contextualSpacing/>
        <w:rPr>
          <w:rFonts w:ascii="Arial" w:hAnsi="Arial" w:cs="Arial"/>
          <w:sz w:val="22"/>
          <w:szCs w:val="22"/>
        </w:rPr>
      </w:pPr>
      <w:r w:rsidRPr="00280566">
        <w:rPr>
          <w:rFonts w:ascii="Arial" w:hAnsi="Arial" w:cs="Arial"/>
          <w:sz w:val="22"/>
          <w:szCs w:val="22"/>
        </w:rPr>
        <w:t xml:space="preserve">Documentation of Progress Data must be attached that includes evidence of delivery of the intervention by qualified personnel and that the intervention was delivered in the regular education setting. </w:t>
      </w:r>
    </w:p>
    <w:p w14:paraId="10F1F2AC" w14:textId="77777777" w:rsidR="00631BEE" w:rsidRPr="00280566" w:rsidRDefault="00631BEE" w:rsidP="00631BEE">
      <w:pPr>
        <w:pStyle w:val="ListParagraph"/>
        <w:numPr>
          <w:ilvl w:val="0"/>
          <w:numId w:val="62"/>
        </w:numPr>
        <w:contextualSpacing/>
        <w:rPr>
          <w:rFonts w:ascii="Arial" w:hAnsi="Arial" w:cs="Arial"/>
          <w:sz w:val="22"/>
          <w:szCs w:val="22"/>
        </w:rPr>
      </w:pPr>
      <w:r w:rsidRPr="00280566">
        <w:rPr>
          <w:rFonts w:ascii="Arial" w:hAnsi="Arial" w:cs="Arial"/>
          <w:sz w:val="22"/>
          <w:szCs w:val="22"/>
        </w:rPr>
        <w:t>The intervention services must be instructional (i.e., phonetic instruction in reading).  Instruction does not include accommodations such as preferential seating or extended time.</w:t>
      </w:r>
    </w:p>
    <w:p w14:paraId="10F1F2AD" w14:textId="77777777" w:rsidR="00631BEE" w:rsidRPr="00280566" w:rsidRDefault="00631BEE" w:rsidP="00631BEE">
      <w:pPr>
        <w:pStyle w:val="ListParagraph"/>
        <w:numPr>
          <w:ilvl w:val="0"/>
          <w:numId w:val="62"/>
        </w:numPr>
        <w:contextualSpacing/>
        <w:rPr>
          <w:rFonts w:ascii="Arial" w:hAnsi="Arial" w:cs="Arial"/>
          <w:sz w:val="22"/>
          <w:szCs w:val="22"/>
        </w:rPr>
      </w:pPr>
      <w:r w:rsidRPr="00280566">
        <w:rPr>
          <w:rFonts w:ascii="Arial" w:hAnsi="Arial" w:cs="Arial"/>
          <w:sz w:val="22"/>
          <w:szCs w:val="22"/>
        </w:rPr>
        <w:t xml:space="preserve">For children 0-5 years who have been identified and served through early intervention, the written referral includes a description of interventions and current concerns.  </w:t>
      </w:r>
    </w:p>
    <w:p w14:paraId="10F1F2AE" w14:textId="77777777" w:rsidR="00631BEE" w:rsidRPr="00280566" w:rsidRDefault="00631BEE" w:rsidP="00631BEE">
      <w:pPr>
        <w:pStyle w:val="ListParagraph"/>
        <w:numPr>
          <w:ilvl w:val="0"/>
          <w:numId w:val="62"/>
        </w:numPr>
        <w:contextualSpacing/>
        <w:rPr>
          <w:rFonts w:ascii="Arial" w:hAnsi="Arial" w:cs="Arial"/>
          <w:sz w:val="22"/>
          <w:szCs w:val="22"/>
        </w:rPr>
      </w:pPr>
      <w:r w:rsidRPr="00280566">
        <w:rPr>
          <w:rFonts w:ascii="Arial" w:hAnsi="Arial" w:cs="Arial"/>
          <w:sz w:val="22"/>
          <w:szCs w:val="22"/>
        </w:rPr>
        <w:t xml:space="preserve">For children 0-5 years who have not been enrolled in an early intervention program, the written referral includes the parent(s)’s description of any interventions.  Parent(s) are not required to document specific strategies.  </w:t>
      </w:r>
    </w:p>
    <w:p w14:paraId="10F1F2AF" w14:textId="77777777" w:rsidR="00631BEE" w:rsidRPr="00280566" w:rsidRDefault="00631BEE" w:rsidP="00631BEE">
      <w:pPr>
        <w:rPr>
          <w:rFonts w:ascii="Arial" w:hAnsi="Arial" w:cs="Arial"/>
          <w:sz w:val="22"/>
          <w:szCs w:val="22"/>
        </w:rPr>
      </w:pPr>
      <w:r w:rsidRPr="00280566">
        <w:rPr>
          <w:rFonts w:ascii="Arial" w:hAnsi="Arial" w:cs="Arial"/>
          <w:sz w:val="22"/>
          <w:szCs w:val="22"/>
        </w:rPr>
        <w:t xml:space="preserve">Research-based means the intervention has been accepted by a peer-reviewed journal or approved by a panel of independent experts through a comparably rigorous, objective, and scientific review (Federal Register, Volume 71, No 156, Rules and Regulations, page 46683).  </w:t>
      </w:r>
    </w:p>
    <w:p w14:paraId="10F1F2B0" w14:textId="77777777" w:rsidR="00631BEE" w:rsidRPr="00280566" w:rsidRDefault="00631BEE" w:rsidP="00631BEE">
      <w:pPr>
        <w:rPr>
          <w:rFonts w:ascii="Arial" w:hAnsi="Arial" w:cs="Arial"/>
          <w:sz w:val="22"/>
          <w:szCs w:val="22"/>
        </w:rPr>
      </w:pPr>
    </w:p>
    <w:p w14:paraId="10F1F2B1" w14:textId="77777777" w:rsidR="00631BEE" w:rsidRPr="00280566" w:rsidRDefault="00631BEE" w:rsidP="00631BEE">
      <w:pPr>
        <w:rPr>
          <w:rFonts w:ascii="Arial" w:hAnsi="Arial" w:cs="Arial"/>
          <w:sz w:val="22"/>
          <w:szCs w:val="22"/>
        </w:rPr>
      </w:pPr>
      <w:r w:rsidRPr="00280566">
        <w:rPr>
          <w:rFonts w:ascii="Arial" w:hAnsi="Arial" w:cs="Arial"/>
          <w:sz w:val="22"/>
          <w:szCs w:val="22"/>
        </w:rPr>
        <w:t>Qualified personnel means personnel who meet the statutory or regulatory qualifications for each respective profession currently applicable in this state (707 KAR 1:002 Section 1 (49).</w:t>
      </w:r>
    </w:p>
    <w:p w14:paraId="10F1F2B2" w14:textId="77777777" w:rsidR="00631BEE" w:rsidRDefault="00631BEE" w:rsidP="00631BEE">
      <w:pPr>
        <w:jc w:val="center"/>
        <w:rPr>
          <w:rFonts w:ascii="Arial" w:hAnsi="Arial" w:cs="Arial"/>
          <w:b/>
          <w:sz w:val="28"/>
          <w:szCs w:val="28"/>
        </w:rPr>
      </w:pPr>
    </w:p>
    <w:p w14:paraId="10F1F2B3" w14:textId="77777777" w:rsidR="00CA17BB" w:rsidRDefault="00CA17BB" w:rsidP="00631BEE">
      <w:pPr>
        <w:jc w:val="center"/>
        <w:rPr>
          <w:rFonts w:ascii="Arial" w:hAnsi="Arial" w:cs="Arial"/>
          <w:b/>
          <w:sz w:val="28"/>
          <w:szCs w:val="28"/>
        </w:rPr>
      </w:pPr>
    </w:p>
    <w:p w14:paraId="10F1F2B4" w14:textId="77777777" w:rsidR="00CA17BB" w:rsidRPr="00280566" w:rsidRDefault="00CA17BB" w:rsidP="00631BEE">
      <w:pPr>
        <w:jc w:val="center"/>
        <w:rPr>
          <w:rFonts w:ascii="Arial" w:hAnsi="Arial" w:cs="Arial"/>
          <w:b/>
          <w:sz w:val="28"/>
          <w:szCs w:val="28"/>
        </w:rPr>
      </w:pPr>
    </w:p>
    <w:p w14:paraId="10F1F2B5" w14:textId="77777777" w:rsidR="00631BEE" w:rsidRPr="00280566" w:rsidRDefault="00631BEE" w:rsidP="00631BEE">
      <w:pPr>
        <w:jc w:val="center"/>
        <w:rPr>
          <w:rFonts w:ascii="Arial" w:hAnsi="Arial" w:cs="Arial"/>
          <w:sz w:val="22"/>
          <w:szCs w:val="22"/>
        </w:rPr>
      </w:pPr>
      <w:r w:rsidRPr="00280566">
        <w:rPr>
          <w:rFonts w:ascii="Arial" w:hAnsi="Arial" w:cs="Arial"/>
          <w:b/>
          <w:sz w:val="28"/>
          <w:szCs w:val="28"/>
        </w:rPr>
        <w:lastRenderedPageBreak/>
        <w:t>Item 61 c</w:t>
      </w:r>
    </w:p>
    <w:p w14:paraId="10F1F2B6" w14:textId="77777777" w:rsidR="00631BEE" w:rsidRPr="00280566" w:rsidRDefault="00631BEE" w:rsidP="00631BEE">
      <w:pPr>
        <w:rPr>
          <w:rFonts w:ascii="Arial" w:hAnsi="Arial" w:cs="Arial"/>
          <w:sz w:val="22"/>
          <w:szCs w:val="22"/>
        </w:rPr>
      </w:pPr>
    </w:p>
    <w:p w14:paraId="10F1F2B7"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 xml:space="preserve">Referral form including </w:t>
      </w:r>
      <w:r w:rsidRPr="00280566">
        <w:rPr>
          <w:rFonts w:ascii="Arial" w:hAnsi="Arial" w:cs="Arial"/>
          <w:b/>
          <w:sz w:val="22"/>
          <w:szCs w:val="22"/>
        </w:rPr>
        <w:t>documentation</w:t>
      </w:r>
      <w:r w:rsidRPr="00280566">
        <w:rPr>
          <w:rFonts w:ascii="Arial" w:hAnsi="Arial" w:cs="Arial"/>
          <w:sz w:val="22"/>
          <w:szCs w:val="22"/>
        </w:rPr>
        <w:t xml:space="preserve"> of results and analysis of universal screening, standardized group test data, curriculum based assessment, student performance data; Correspondence to parent(s) regarding the results of the repeated assessments.</w:t>
      </w:r>
    </w:p>
    <w:p w14:paraId="10F1F2B8" w14:textId="77777777" w:rsidR="00631BEE" w:rsidRPr="00280566" w:rsidRDefault="00631BEE" w:rsidP="00631BEE">
      <w:pPr>
        <w:rPr>
          <w:rFonts w:ascii="Arial" w:hAnsi="Arial" w:cs="Arial"/>
          <w:sz w:val="22"/>
          <w:szCs w:val="22"/>
        </w:rPr>
      </w:pPr>
    </w:p>
    <w:p w14:paraId="10F1F2B9" w14:textId="77777777" w:rsidR="00631BEE" w:rsidRPr="00280566" w:rsidRDefault="00631BEE" w:rsidP="00631BEE">
      <w:pPr>
        <w:rPr>
          <w:rFonts w:ascii="Arial" w:hAnsi="Arial" w:cs="Arial"/>
          <w:sz w:val="22"/>
          <w:szCs w:val="22"/>
        </w:rPr>
      </w:pPr>
      <w:r w:rsidRPr="00280566">
        <w:rPr>
          <w:rFonts w:ascii="Arial" w:hAnsi="Arial" w:cs="Arial"/>
          <w:b/>
          <w:bCs/>
          <w:i/>
          <w:iCs/>
          <w:sz w:val="22"/>
          <w:szCs w:val="22"/>
        </w:rPr>
        <w:t xml:space="preserve">For three, four, and five-year old children receiving interventions prior to entering preschool, </w:t>
      </w:r>
      <w:r w:rsidRPr="00280566">
        <w:rPr>
          <w:rFonts w:ascii="Arial" w:hAnsi="Arial" w:cs="Arial"/>
          <w:b/>
          <w:bCs/>
          <w:i/>
          <w:iCs/>
          <w:sz w:val="22"/>
          <w:szCs w:val="22"/>
          <w:u w:val="single"/>
        </w:rPr>
        <w:t>who are not transitioning from First Steps,</w:t>
      </w:r>
      <w:r w:rsidRPr="00280566">
        <w:rPr>
          <w:rFonts w:ascii="Arial" w:hAnsi="Arial" w:cs="Arial"/>
          <w:b/>
          <w:bCs/>
          <w:sz w:val="22"/>
          <w:szCs w:val="22"/>
        </w:rPr>
        <w:t xml:space="preserve"> </w:t>
      </w:r>
      <w:r w:rsidRPr="00280566">
        <w:rPr>
          <w:rFonts w:ascii="Arial" w:hAnsi="Arial" w:cs="Arial"/>
          <w:b/>
          <w:bCs/>
          <w:sz w:val="22"/>
          <w:szCs w:val="22"/>
          <w:u w:val="single"/>
        </w:rPr>
        <w:t>look for</w:t>
      </w:r>
      <w:r w:rsidRPr="00280566">
        <w:rPr>
          <w:rFonts w:ascii="Arial" w:hAnsi="Arial" w:cs="Arial"/>
          <w:sz w:val="22"/>
          <w:szCs w:val="22"/>
        </w:rPr>
        <w:t>:</w:t>
      </w:r>
    </w:p>
    <w:p w14:paraId="10F1F2BA" w14:textId="77777777" w:rsidR="00631BEE" w:rsidRPr="00280566" w:rsidRDefault="00631BEE" w:rsidP="00631BEE">
      <w:pPr>
        <w:numPr>
          <w:ilvl w:val="0"/>
          <w:numId w:val="64"/>
        </w:numPr>
        <w:rPr>
          <w:rFonts w:ascii="Arial" w:hAnsi="Arial" w:cs="Arial"/>
          <w:sz w:val="22"/>
          <w:szCs w:val="22"/>
        </w:rPr>
      </w:pPr>
      <w:r w:rsidRPr="00280566">
        <w:rPr>
          <w:rFonts w:ascii="Arial" w:hAnsi="Arial" w:cs="Arial"/>
          <w:sz w:val="22"/>
          <w:szCs w:val="22"/>
        </w:rPr>
        <w:t xml:space="preserve">Documentation of child’s progress on interventions. A minimum of three data points is required. The documentation may include checklists or other data collection instruments that document how the child performed over time. </w:t>
      </w:r>
    </w:p>
    <w:p w14:paraId="10F1F2BB" w14:textId="77777777" w:rsidR="00631BEE" w:rsidRPr="00280566" w:rsidRDefault="00631BEE" w:rsidP="00631BEE">
      <w:pPr>
        <w:numPr>
          <w:ilvl w:val="0"/>
          <w:numId w:val="64"/>
        </w:numPr>
        <w:rPr>
          <w:rFonts w:ascii="Arial" w:hAnsi="Arial" w:cs="Arial"/>
          <w:sz w:val="22"/>
          <w:szCs w:val="22"/>
        </w:rPr>
      </w:pPr>
      <w:r w:rsidRPr="00280566">
        <w:rPr>
          <w:rFonts w:ascii="Arial" w:hAnsi="Arial" w:cs="Arial"/>
          <w:sz w:val="22"/>
          <w:szCs w:val="22"/>
        </w:rPr>
        <w:t>Participation over time, including the dates of repeated assessments.   If the child is receiving interventions one time a week, the interventions must be provided over time, to give the child adequate time to respond to the interventions. If the child is receiving interventions several times a week, the intervention period should be long enough to give the child adequate time to respond to the interventions.</w:t>
      </w:r>
    </w:p>
    <w:p w14:paraId="10F1F2BC" w14:textId="77777777" w:rsidR="00631BEE" w:rsidRPr="00280566" w:rsidRDefault="00631BEE" w:rsidP="00631BEE">
      <w:pPr>
        <w:rPr>
          <w:rFonts w:ascii="Arial" w:eastAsia="Calibri" w:hAnsi="Arial" w:cs="Arial"/>
        </w:rPr>
      </w:pPr>
    </w:p>
    <w:p w14:paraId="10F1F2B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2BE" w14:textId="77777777" w:rsidR="00631BEE" w:rsidRPr="00280566" w:rsidRDefault="00631BEE" w:rsidP="00631BEE">
      <w:pPr>
        <w:numPr>
          <w:ilvl w:val="0"/>
          <w:numId w:val="36"/>
        </w:numPr>
        <w:rPr>
          <w:rFonts w:ascii="Arial" w:hAnsi="Arial" w:cs="Arial"/>
          <w:sz w:val="22"/>
          <w:szCs w:val="22"/>
        </w:rPr>
      </w:pPr>
      <w:r w:rsidRPr="00280566">
        <w:rPr>
          <w:rFonts w:ascii="Arial" w:hAnsi="Arial" w:cs="Arial"/>
          <w:sz w:val="22"/>
          <w:szCs w:val="22"/>
        </w:rPr>
        <w:t>Mark “YES” if the ARC reviewed a completed Referral INCLUDING</w:t>
      </w:r>
    </w:p>
    <w:p w14:paraId="10F1F2BF" w14:textId="77777777" w:rsidR="00631BEE" w:rsidRPr="00280566" w:rsidRDefault="00631BEE" w:rsidP="00631BEE">
      <w:pPr>
        <w:numPr>
          <w:ilvl w:val="1"/>
          <w:numId w:val="36"/>
        </w:numPr>
        <w:rPr>
          <w:rFonts w:ascii="Arial" w:hAnsi="Arial" w:cs="Arial"/>
          <w:sz w:val="22"/>
          <w:szCs w:val="22"/>
        </w:rPr>
      </w:pPr>
      <w:r w:rsidRPr="00280566">
        <w:rPr>
          <w:rFonts w:ascii="Arial" w:hAnsi="Arial" w:cs="Arial"/>
          <w:sz w:val="22"/>
          <w:szCs w:val="22"/>
        </w:rPr>
        <w:t>documented evidence of repeated assessments of achievement (e.g., universal screening; standardized group test data; curriculum-based assessment);  AND</w:t>
      </w:r>
    </w:p>
    <w:p w14:paraId="10F1F2C0" w14:textId="77777777" w:rsidR="00631BEE" w:rsidRPr="00280566" w:rsidRDefault="00631BEE" w:rsidP="00631BEE">
      <w:pPr>
        <w:numPr>
          <w:ilvl w:val="1"/>
          <w:numId w:val="36"/>
        </w:numPr>
        <w:rPr>
          <w:rFonts w:ascii="Arial" w:hAnsi="Arial" w:cs="Arial"/>
          <w:sz w:val="22"/>
          <w:szCs w:val="22"/>
        </w:rPr>
      </w:pPr>
      <w:r w:rsidRPr="00280566">
        <w:rPr>
          <w:rFonts w:ascii="Arial" w:hAnsi="Arial" w:cs="Arial"/>
          <w:sz w:val="22"/>
          <w:szCs w:val="22"/>
        </w:rPr>
        <w:t xml:space="preserve">documentation of the results of repeated assessments of achievement was provided to the parent </w:t>
      </w:r>
    </w:p>
    <w:p w14:paraId="10F1F2C1" w14:textId="77777777" w:rsidR="00631BEE" w:rsidRPr="00280566" w:rsidRDefault="00631BEE" w:rsidP="00631BEE">
      <w:pPr>
        <w:numPr>
          <w:ilvl w:val="0"/>
          <w:numId w:val="36"/>
        </w:numPr>
        <w:rPr>
          <w:rFonts w:ascii="Arial" w:hAnsi="Arial" w:cs="Arial"/>
          <w:sz w:val="22"/>
          <w:szCs w:val="22"/>
        </w:rPr>
      </w:pPr>
      <w:r w:rsidRPr="00280566">
        <w:rPr>
          <w:rFonts w:ascii="Arial" w:hAnsi="Arial" w:cs="Arial"/>
          <w:b/>
          <w:sz w:val="22"/>
          <w:szCs w:val="22"/>
        </w:rPr>
        <w:t>Mark “NA” if child was not initially evaluated this reporting year.</w:t>
      </w:r>
    </w:p>
    <w:p w14:paraId="10F1F2C2" w14:textId="77777777" w:rsidR="00631BEE" w:rsidRPr="00280566" w:rsidRDefault="00631BEE" w:rsidP="00631BEE">
      <w:pPr>
        <w:rPr>
          <w:rFonts w:ascii="Arial" w:hAnsi="Arial" w:cs="Arial"/>
          <w:b/>
          <w:sz w:val="22"/>
          <w:szCs w:val="22"/>
        </w:rPr>
      </w:pPr>
    </w:p>
    <w:p w14:paraId="10F1F2C3"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w:t>
      </w:r>
    </w:p>
    <w:p w14:paraId="10F1F2C4" w14:textId="77777777" w:rsidR="00631BEE" w:rsidRPr="00280566" w:rsidRDefault="00631BEE" w:rsidP="00631BEE">
      <w:pPr>
        <w:numPr>
          <w:ilvl w:val="0"/>
          <w:numId w:val="74"/>
        </w:numPr>
        <w:rPr>
          <w:rFonts w:ascii="Arial" w:hAnsi="Arial" w:cs="Arial"/>
          <w:sz w:val="22"/>
          <w:szCs w:val="22"/>
        </w:rPr>
      </w:pPr>
      <w:r w:rsidRPr="00280566">
        <w:rPr>
          <w:rFonts w:ascii="Arial" w:hAnsi="Arial" w:cs="Arial"/>
          <w:sz w:val="22"/>
          <w:szCs w:val="22"/>
        </w:rPr>
        <w:t>There must be evidence of the collection and analysis of progress data during implementation of research-based instruction and interventions.</w:t>
      </w:r>
    </w:p>
    <w:p w14:paraId="10F1F2C5" w14:textId="77777777" w:rsidR="00631BEE" w:rsidRPr="00280566" w:rsidRDefault="00631BEE" w:rsidP="00631BEE">
      <w:pPr>
        <w:numPr>
          <w:ilvl w:val="0"/>
          <w:numId w:val="74"/>
        </w:numPr>
        <w:rPr>
          <w:rFonts w:ascii="Arial" w:hAnsi="Arial" w:cs="Arial"/>
          <w:sz w:val="22"/>
          <w:szCs w:val="22"/>
        </w:rPr>
      </w:pPr>
      <w:r w:rsidRPr="00280566">
        <w:rPr>
          <w:rFonts w:ascii="Arial" w:hAnsi="Arial" w:cs="Arial"/>
          <w:sz w:val="22"/>
          <w:szCs w:val="22"/>
        </w:rPr>
        <w:t>Documentation of results and analysis may be a)described within the conference summary notes; b)attached as a summary of intervention data and analysis; c)attached as a Summary of Intervention form.</w:t>
      </w:r>
    </w:p>
    <w:p w14:paraId="10F1F2C6"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88"/>
        <w:gridCol w:w="900"/>
        <w:gridCol w:w="900"/>
        <w:gridCol w:w="864"/>
      </w:tblGrid>
      <w:tr w:rsidR="00631BEE" w:rsidRPr="00280566" w14:paraId="10F1F2CB" w14:textId="77777777" w:rsidTr="00542EE3">
        <w:tc>
          <w:tcPr>
            <w:tcW w:w="7488" w:type="dxa"/>
          </w:tcPr>
          <w:p w14:paraId="10F1F2C7" w14:textId="77777777" w:rsidR="00631BEE" w:rsidRPr="00280566" w:rsidRDefault="00631BEE" w:rsidP="00542EE3">
            <w:pPr>
              <w:rPr>
                <w:rFonts w:ascii="Arial" w:hAnsi="Arial" w:cs="Arial"/>
                <w:sz w:val="22"/>
                <w:szCs w:val="22"/>
              </w:rPr>
            </w:pPr>
            <w:r w:rsidRPr="00280566">
              <w:rPr>
                <w:rFonts w:ascii="Arial" w:hAnsi="Arial" w:cs="Arial"/>
                <w:sz w:val="22"/>
                <w:szCs w:val="22"/>
              </w:rPr>
              <w:t>61.  The ARC reviewed a Referral for Multi-Disciplinary Evaluation, including documentation of interventions, prior to conducting a full and individual evaluation.</w:t>
            </w:r>
          </w:p>
        </w:tc>
        <w:tc>
          <w:tcPr>
            <w:tcW w:w="900" w:type="dxa"/>
          </w:tcPr>
          <w:p w14:paraId="10F1F2C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2C9"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Borders>
              <w:bottom w:val="single" w:sz="4" w:space="0" w:color="000000"/>
            </w:tcBorders>
          </w:tcPr>
          <w:p w14:paraId="10F1F2C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2D1" w14:textId="77777777" w:rsidTr="00542EE3">
        <w:tc>
          <w:tcPr>
            <w:tcW w:w="7488" w:type="dxa"/>
          </w:tcPr>
          <w:p w14:paraId="10F1F2CC" w14:textId="77777777" w:rsidR="00631BEE" w:rsidRPr="00280566" w:rsidRDefault="00631BEE" w:rsidP="00542EE3">
            <w:pPr>
              <w:rPr>
                <w:rFonts w:ascii="Arial" w:hAnsi="Arial" w:cs="Arial"/>
                <w:sz w:val="22"/>
                <w:szCs w:val="22"/>
              </w:rPr>
            </w:pPr>
            <w:r w:rsidRPr="00280566">
              <w:rPr>
                <w:rFonts w:ascii="Arial" w:hAnsi="Arial" w:cs="Arial"/>
                <w:sz w:val="22"/>
                <w:szCs w:val="22"/>
              </w:rPr>
              <w:t>a. The Referral Form is complete.</w:t>
            </w:r>
          </w:p>
          <w:p w14:paraId="10F1F2CD" w14:textId="77777777" w:rsidR="00631BEE" w:rsidRPr="00280566" w:rsidRDefault="00631BEE" w:rsidP="00542EE3">
            <w:pPr>
              <w:rPr>
                <w:rFonts w:ascii="Arial" w:hAnsi="Arial" w:cs="Arial"/>
                <w:sz w:val="22"/>
                <w:szCs w:val="22"/>
              </w:rPr>
            </w:pPr>
          </w:p>
        </w:tc>
        <w:tc>
          <w:tcPr>
            <w:tcW w:w="900" w:type="dxa"/>
          </w:tcPr>
          <w:p w14:paraId="10F1F2CE" w14:textId="77777777" w:rsidR="00631BEE" w:rsidRPr="00280566" w:rsidRDefault="00631BEE" w:rsidP="00542EE3">
            <w:pPr>
              <w:jc w:val="center"/>
              <w:rPr>
                <w:rFonts w:ascii="Arial" w:hAnsi="Arial" w:cs="Arial"/>
                <w:sz w:val="22"/>
                <w:szCs w:val="22"/>
              </w:rPr>
            </w:pPr>
          </w:p>
        </w:tc>
        <w:tc>
          <w:tcPr>
            <w:tcW w:w="900" w:type="dxa"/>
          </w:tcPr>
          <w:p w14:paraId="10F1F2CF" w14:textId="77777777" w:rsidR="00631BEE" w:rsidRPr="00280566" w:rsidRDefault="00631BEE" w:rsidP="00542EE3">
            <w:pPr>
              <w:jc w:val="center"/>
              <w:rPr>
                <w:rFonts w:ascii="Arial" w:hAnsi="Arial" w:cs="Arial"/>
                <w:sz w:val="22"/>
                <w:szCs w:val="22"/>
              </w:rPr>
            </w:pPr>
          </w:p>
        </w:tc>
        <w:tc>
          <w:tcPr>
            <w:tcW w:w="864" w:type="dxa"/>
            <w:shd w:val="clear" w:color="auto" w:fill="auto"/>
          </w:tcPr>
          <w:p w14:paraId="10F1F2D0" w14:textId="77777777" w:rsidR="00631BEE" w:rsidRPr="00280566" w:rsidRDefault="00631BEE" w:rsidP="00542EE3">
            <w:pPr>
              <w:jc w:val="center"/>
              <w:rPr>
                <w:rFonts w:ascii="Arial" w:hAnsi="Arial" w:cs="Arial"/>
                <w:sz w:val="22"/>
                <w:szCs w:val="22"/>
              </w:rPr>
            </w:pPr>
          </w:p>
        </w:tc>
      </w:tr>
      <w:tr w:rsidR="00631BEE" w:rsidRPr="00280566" w14:paraId="10F1F2D9" w14:textId="77777777" w:rsidTr="00542EE3">
        <w:trPr>
          <w:trHeight w:val="809"/>
        </w:trPr>
        <w:tc>
          <w:tcPr>
            <w:tcW w:w="7488" w:type="dxa"/>
          </w:tcPr>
          <w:p w14:paraId="10F1F2D2" w14:textId="77777777" w:rsidR="00631BEE" w:rsidRPr="00280566" w:rsidRDefault="00631BEE" w:rsidP="00542EE3">
            <w:pPr>
              <w:rPr>
                <w:rFonts w:ascii="Arial" w:hAnsi="Arial" w:cs="Arial"/>
                <w:sz w:val="22"/>
                <w:szCs w:val="22"/>
              </w:rPr>
            </w:pPr>
            <w:r w:rsidRPr="00280566">
              <w:rPr>
                <w:rFonts w:ascii="Arial" w:hAnsi="Arial" w:cs="Arial"/>
                <w:sz w:val="22"/>
                <w:szCs w:val="22"/>
              </w:rPr>
              <w:t>b.  Documentation shows the child was provided:</w:t>
            </w:r>
          </w:p>
          <w:p w14:paraId="10F1F2D3" w14:textId="77777777" w:rsidR="00631BEE" w:rsidRPr="00280566" w:rsidRDefault="00631BEE" w:rsidP="00542EE3">
            <w:pPr>
              <w:ind w:left="2340" w:hanging="2340"/>
              <w:rPr>
                <w:rFonts w:ascii="Arial" w:hAnsi="Arial" w:cs="Arial"/>
                <w:sz w:val="22"/>
                <w:szCs w:val="22"/>
              </w:rPr>
            </w:pPr>
            <w:r w:rsidRPr="00280566">
              <w:rPr>
                <w:rFonts w:ascii="Arial" w:hAnsi="Arial" w:cs="Arial"/>
                <w:sz w:val="22"/>
                <w:szCs w:val="22"/>
              </w:rPr>
              <w:t>_____ Yes  _____ No    Appropriate, relevant research-based instruction and intervention services;</w:t>
            </w:r>
          </w:p>
          <w:p w14:paraId="10F1F2D4" w14:textId="77777777" w:rsidR="00631BEE" w:rsidRPr="00280566" w:rsidRDefault="00631BEE" w:rsidP="00542EE3">
            <w:pPr>
              <w:rPr>
                <w:rFonts w:ascii="Arial" w:hAnsi="Arial" w:cs="Arial"/>
                <w:sz w:val="22"/>
                <w:szCs w:val="22"/>
              </w:rPr>
            </w:pPr>
            <w:r w:rsidRPr="00280566">
              <w:rPr>
                <w:rFonts w:ascii="Arial" w:hAnsi="Arial" w:cs="Arial"/>
                <w:sz w:val="22"/>
                <w:szCs w:val="22"/>
              </w:rPr>
              <w:t>_____ Yes  _____ No    Delivered in regular education settings;</w:t>
            </w:r>
          </w:p>
          <w:p w14:paraId="10F1F2D5"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_____ Yes  _____ No    Delivered by qualified personnel; AND </w:t>
            </w:r>
          </w:p>
        </w:tc>
        <w:tc>
          <w:tcPr>
            <w:tcW w:w="900" w:type="dxa"/>
          </w:tcPr>
          <w:p w14:paraId="10F1F2D6" w14:textId="77777777" w:rsidR="00631BEE" w:rsidRPr="00280566" w:rsidRDefault="00631BEE" w:rsidP="00542EE3">
            <w:pPr>
              <w:rPr>
                <w:rFonts w:ascii="Arial" w:hAnsi="Arial" w:cs="Arial"/>
                <w:sz w:val="22"/>
                <w:szCs w:val="22"/>
              </w:rPr>
            </w:pPr>
          </w:p>
        </w:tc>
        <w:tc>
          <w:tcPr>
            <w:tcW w:w="900" w:type="dxa"/>
          </w:tcPr>
          <w:p w14:paraId="10F1F2D7" w14:textId="77777777" w:rsidR="00631BEE" w:rsidRPr="00280566" w:rsidRDefault="00631BEE" w:rsidP="00542EE3">
            <w:pPr>
              <w:rPr>
                <w:rFonts w:ascii="Arial" w:hAnsi="Arial" w:cs="Arial"/>
                <w:sz w:val="22"/>
                <w:szCs w:val="22"/>
              </w:rPr>
            </w:pPr>
          </w:p>
        </w:tc>
        <w:tc>
          <w:tcPr>
            <w:tcW w:w="864" w:type="dxa"/>
            <w:shd w:val="clear" w:color="auto" w:fill="auto"/>
          </w:tcPr>
          <w:p w14:paraId="10F1F2D8" w14:textId="77777777" w:rsidR="00631BEE" w:rsidRPr="00280566" w:rsidRDefault="00631BEE" w:rsidP="00542EE3">
            <w:pPr>
              <w:rPr>
                <w:rFonts w:ascii="Arial" w:hAnsi="Arial" w:cs="Arial"/>
                <w:sz w:val="22"/>
                <w:szCs w:val="22"/>
              </w:rPr>
            </w:pPr>
          </w:p>
        </w:tc>
      </w:tr>
      <w:tr w:rsidR="00631BEE" w:rsidRPr="00280566" w14:paraId="10F1F2E1" w14:textId="77777777" w:rsidTr="00542EE3">
        <w:trPr>
          <w:trHeight w:val="809"/>
        </w:trPr>
        <w:tc>
          <w:tcPr>
            <w:tcW w:w="7488" w:type="dxa"/>
          </w:tcPr>
          <w:p w14:paraId="10F1F2DA" w14:textId="77777777" w:rsidR="00631BEE" w:rsidRPr="00280566" w:rsidRDefault="00631BEE" w:rsidP="00542EE3">
            <w:pPr>
              <w:rPr>
                <w:rFonts w:ascii="Arial" w:hAnsi="Arial" w:cs="Arial"/>
                <w:sz w:val="22"/>
                <w:szCs w:val="22"/>
              </w:rPr>
            </w:pPr>
            <w:r w:rsidRPr="00280566">
              <w:rPr>
                <w:rFonts w:ascii="Arial" w:hAnsi="Arial" w:cs="Arial"/>
                <w:sz w:val="22"/>
                <w:szCs w:val="22"/>
              </w:rPr>
              <w:t>c.  Documentation shows:</w:t>
            </w:r>
          </w:p>
          <w:p w14:paraId="10F1F2DB" w14:textId="77777777" w:rsidR="00631BEE" w:rsidRPr="00280566" w:rsidRDefault="00631BEE" w:rsidP="00542EE3">
            <w:pPr>
              <w:ind w:left="2340" w:hanging="2340"/>
              <w:rPr>
                <w:rFonts w:ascii="Arial" w:hAnsi="Arial" w:cs="Arial"/>
                <w:sz w:val="22"/>
                <w:szCs w:val="22"/>
              </w:rPr>
            </w:pPr>
            <w:r w:rsidRPr="00280566">
              <w:rPr>
                <w:rFonts w:ascii="Arial" w:hAnsi="Arial" w:cs="Arial"/>
                <w:sz w:val="22"/>
                <w:szCs w:val="22"/>
              </w:rPr>
              <w:t>_____ Yes  _____ No    Data-based documentation of repeated assessments of achievement and behavior</w:t>
            </w:r>
          </w:p>
          <w:p w14:paraId="10F1F2DC" w14:textId="77777777" w:rsidR="00631BEE" w:rsidRPr="00280566" w:rsidRDefault="00631BEE" w:rsidP="00542EE3">
            <w:pPr>
              <w:rPr>
                <w:rFonts w:ascii="Arial" w:hAnsi="Arial" w:cs="Arial"/>
                <w:sz w:val="22"/>
                <w:szCs w:val="22"/>
              </w:rPr>
            </w:pPr>
            <w:r w:rsidRPr="00280566">
              <w:rPr>
                <w:rFonts w:ascii="Arial" w:hAnsi="Arial" w:cs="Arial"/>
                <w:sz w:val="22"/>
                <w:szCs w:val="22"/>
              </w:rPr>
              <w:t>_____ Yes  _____ No    Collected and evaluated at reasonable intervals</w:t>
            </w:r>
          </w:p>
          <w:p w14:paraId="10F1F2DD" w14:textId="77777777" w:rsidR="00631BEE" w:rsidRPr="00280566" w:rsidRDefault="00631BEE" w:rsidP="00542EE3">
            <w:pPr>
              <w:rPr>
                <w:rFonts w:ascii="Arial" w:hAnsi="Arial" w:cs="Arial"/>
                <w:sz w:val="22"/>
                <w:szCs w:val="22"/>
              </w:rPr>
            </w:pPr>
            <w:r w:rsidRPr="00280566">
              <w:rPr>
                <w:rFonts w:ascii="Arial" w:hAnsi="Arial" w:cs="Arial"/>
                <w:sz w:val="22"/>
                <w:szCs w:val="22"/>
              </w:rPr>
              <w:t>_____ Yes  _____ No    Documentation of correspondence to the parents</w:t>
            </w:r>
          </w:p>
        </w:tc>
        <w:tc>
          <w:tcPr>
            <w:tcW w:w="900" w:type="dxa"/>
          </w:tcPr>
          <w:p w14:paraId="10F1F2DE" w14:textId="77777777" w:rsidR="00631BEE" w:rsidRPr="00280566" w:rsidRDefault="00631BEE" w:rsidP="00542EE3">
            <w:pPr>
              <w:rPr>
                <w:rFonts w:ascii="Arial" w:hAnsi="Arial" w:cs="Arial"/>
                <w:sz w:val="22"/>
                <w:szCs w:val="22"/>
              </w:rPr>
            </w:pPr>
          </w:p>
        </w:tc>
        <w:tc>
          <w:tcPr>
            <w:tcW w:w="900" w:type="dxa"/>
          </w:tcPr>
          <w:p w14:paraId="10F1F2DF" w14:textId="77777777" w:rsidR="00631BEE" w:rsidRPr="00280566" w:rsidRDefault="00631BEE" w:rsidP="00542EE3">
            <w:pPr>
              <w:rPr>
                <w:rFonts w:ascii="Arial" w:hAnsi="Arial" w:cs="Arial"/>
                <w:sz w:val="22"/>
                <w:szCs w:val="22"/>
              </w:rPr>
            </w:pPr>
          </w:p>
        </w:tc>
        <w:tc>
          <w:tcPr>
            <w:tcW w:w="864" w:type="dxa"/>
            <w:shd w:val="clear" w:color="auto" w:fill="auto"/>
          </w:tcPr>
          <w:p w14:paraId="10F1F2E0" w14:textId="77777777" w:rsidR="00631BEE" w:rsidRPr="00280566" w:rsidRDefault="00631BEE" w:rsidP="00542EE3">
            <w:pPr>
              <w:rPr>
                <w:rFonts w:ascii="Arial" w:hAnsi="Arial" w:cs="Arial"/>
                <w:sz w:val="22"/>
                <w:szCs w:val="22"/>
              </w:rPr>
            </w:pPr>
          </w:p>
        </w:tc>
      </w:tr>
    </w:tbl>
    <w:p w14:paraId="10F1F2E2" w14:textId="77777777" w:rsidR="00631BEE" w:rsidRDefault="00631BEE" w:rsidP="00631BEE">
      <w:pPr>
        <w:rPr>
          <w:rFonts w:ascii="Arial" w:hAnsi="Arial" w:cs="Arial"/>
          <w:sz w:val="22"/>
          <w:szCs w:val="22"/>
        </w:rPr>
      </w:pPr>
    </w:p>
    <w:p w14:paraId="10F1F2E3" w14:textId="77777777" w:rsidR="00CA17BB" w:rsidRDefault="00CA17BB" w:rsidP="00631BEE">
      <w:pPr>
        <w:rPr>
          <w:rFonts w:ascii="Arial" w:hAnsi="Arial" w:cs="Arial"/>
          <w:sz w:val="22"/>
          <w:szCs w:val="22"/>
        </w:rPr>
      </w:pPr>
    </w:p>
    <w:p w14:paraId="10F1F2E4" w14:textId="77777777" w:rsidR="00CA17BB" w:rsidRPr="00280566" w:rsidRDefault="00CA17BB"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2E9" w14:textId="77777777" w:rsidTr="00542EE3">
        <w:tc>
          <w:tcPr>
            <w:tcW w:w="10152" w:type="dxa"/>
          </w:tcPr>
          <w:p w14:paraId="10F1F2E5"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lastRenderedPageBreak/>
              <w:t>Comments:</w:t>
            </w:r>
          </w:p>
          <w:p w14:paraId="10F1F2E6" w14:textId="77777777" w:rsidR="00631BEE" w:rsidRPr="00280566" w:rsidRDefault="00631BEE" w:rsidP="00542EE3">
            <w:pPr>
              <w:tabs>
                <w:tab w:val="left" w:pos="360"/>
              </w:tabs>
              <w:rPr>
                <w:rFonts w:ascii="Arial" w:hAnsi="Arial" w:cs="Arial"/>
                <w:sz w:val="22"/>
                <w:szCs w:val="22"/>
              </w:rPr>
            </w:pPr>
          </w:p>
          <w:p w14:paraId="10F1F2E7" w14:textId="77777777" w:rsidR="00631BEE" w:rsidRPr="00280566" w:rsidRDefault="00631BEE" w:rsidP="00542EE3">
            <w:pPr>
              <w:tabs>
                <w:tab w:val="left" w:pos="360"/>
              </w:tabs>
              <w:rPr>
                <w:rFonts w:ascii="Arial" w:hAnsi="Arial" w:cs="Arial"/>
                <w:sz w:val="22"/>
                <w:szCs w:val="22"/>
              </w:rPr>
            </w:pPr>
          </w:p>
          <w:p w14:paraId="10F1F2E8" w14:textId="77777777" w:rsidR="00631BEE" w:rsidRPr="00280566" w:rsidRDefault="00631BEE" w:rsidP="00542EE3">
            <w:pPr>
              <w:tabs>
                <w:tab w:val="left" w:pos="360"/>
              </w:tabs>
              <w:rPr>
                <w:rFonts w:ascii="Arial" w:hAnsi="Arial" w:cs="Arial"/>
                <w:sz w:val="22"/>
                <w:szCs w:val="22"/>
              </w:rPr>
            </w:pPr>
          </w:p>
        </w:tc>
      </w:tr>
    </w:tbl>
    <w:p w14:paraId="10F1F2EA" w14:textId="77777777" w:rsidR="00631BEE" w:rsidRPr="00280566" w:rsidRDefault="00631BEE" w:rsidP="00631BEE">
      <w:pPr>
        <w:rPr>
          <w:rFonts w:ascii="Arial" w:hAnsi="Arial" w:cs="Arial"/>
          <w:sz w:val="22"/>
          <w:szCs w:val="22"/>
        </w:rPr>
      </w:pPr>
    </w:p>
    <w:p w14:paraId="10F1F2EB"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62</w:t>
      </w:r>
    </w:p>
    <w:p w14:paraId="10F1F2EC" w14:textId="77777777" w:rsidR="00631BEE" w:rsidRPr="00280566" w:rsidRDefault="00631BEE" w:rsidP="00631BEE">
      <w:pPr>
        <w:rPr>
          <w:rFonts w:ascii="Arial" w:hAnsi="Arial" w:cs="Arial"/>
          <w:sz w:val="22"/>
          <w:szCs w:val="22"/>
        </w:rPr>
      </w:pPr>
    </w:p>
    <w:p w14:paraId="10F1F2ED"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w:t>
      </w:r>
      <w:r w:rsidRPr="00280566">
        <w:rPr>
          <w:rFonts w:ascii="Arial" w:hAnsi="Arial" w:cs="Arial"/>
          <w:sz w:val="22"/>
          <w:szCs w:val="22"/>
        </w:rPr>
        <w:t xml:space="preserve">  Consent to Evaluate/Reevaluate form; Conference Summary/Action Notice</w:t>
      </w:r>
    </w:p>
    <w:p w14:paraId="10F1F2EE" w14:textId="77777777" w:rsidR="00631BEE" w:rsidRPr="00280566" w:rsidRDefault="00631BEE" w:rsidP="00631BEE">
      <w:pPr>
        <w:rPr>
          <w:rFonts w:ascii="Arial" w:hAnsi="Arial" w:cs="Arial"/>
          <w:sz w:val="22"/>
          <w:szCs w:val="22"/>
        </w:rPr>
      </w:pPr>
    </w:p>
    <w:p w14:paraId="10F1F2EF"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2F0"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the ARC planned and documented evaluation.</w:t>
      </w:r>
    </w:p>
    <w:p w14:paraId="10F1F2F1" w14:textId="77777777" w:rsidR="00631BEE" w:rsidRPr="00280566" w:rsidRDefault="00631BEE" w:rsidP="00631BEE">
      <w:pPr>
        <w:rPr>
          <w:rFonts w:ascii="Arial" w:hAnsi="Arial" w:cs="Arial"/>
          <w:sz w:val="22"/>
          <w:szCs w:val="22"/>
        </w:rPr>
      </w:pPr>
    </w:p>
    <w:p w14:paraId="10F1F2F2"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w:t>
      </w:r>
    </w:p>
    <w:p w14:paraId="10F1F2F3" w14:textId="77777777" w:rsidR="00631BEE" w:rsidRPr="00280566" w:rsidRDefault="00631BEE" w:rsidP="00631BEE">
      <w:pPr>
        <w:pStyle w:val="ListParagraph"/>
        <w:numPr>
          <w:ilvl w:val="0"/>
          <w:numId w:val="37"/>
        </w:numPr>
        <w:rPr>
          <w:rFonts w:ascii="Arial" w:hAnsi="Arial" w:cs="Arial"/>
          <w:sz w:val="22"/>
          <w:szCs w:val="22"/>
          <w:highlight w:val="yellow"/>
        </w:rPr>
      </w:pPr>
      <w:r w:rsidRPr="00280566">
        <w:rPr>
          <w:rFonts w:ascii="Arial" w:hAnsi="Arial" w:cs="Arial"/>
          <w:sz w:val="22"/>
          <w:szCs w:val="22"/>
          <w:highlight w:val="yellow"/>
        </w:rPr>
        <w:t xml:space="preserve">If the ARC is reevaluating to determine continued eligibility for a previously determined category of disability, there must be evidence of progress data collection and analysis. </w:t>
      </w:r>
    </w:p>
    <w:p w14:paraId="10F1F2F4" w14:textId="77777777" w:rsidR="00631BEE" w:rsidRPr="00280566" w:rsidRDefault="00631BEE" w:rsidP="00631BEE">
      <w:pPr>
        <w:pStyle w:val="ListParagraph"/>
        <w:numPr>
          <w:ilvl w:val="0"/>
          <w:numId w:val="37"/>
        </w:numPr>
        <w:rPr>
          <w:rFonts w:ascii="Arial" w:hAnsi="Arial" w:cs="Arial"/>
          <w:sz w:val="22"/>
          <w:szCs w:val="22"/>
          <w:highlight w:val="yellow"/>
        </w:rPr>
      </w:pPr>
      <w:r w:rsidRPr="00280566">
        <w:rPr>
          <w:rFonts w:ascii="Arial" w:hAnsi="Arial" w:cs="Arial"/>
          <w:sz w:val="22"/>
          <w:szCs w:val="22"/>
          <w:highlight w:val="yellow"/>
        </w:rPr>
        <w:t>If the ARC is reevaluating to determine eligibility when a student ages out of Developmental Delay, there must be evidence of the collection and analysis of progress data during implementation of research-based instruction and interventions for the identified areas of concern.</w:t>
      </w:r>
    </w:p>
    <w:p w14:paraId="10F1F2F5" w14:textId="77777777" w:rsidR="00631BEE" w:rsidRPr="00280566" w:rsidRDefault="00631BEE" w:rsidP="00631BEE">
      <w:pPr>
        <w:pStyle w:val="ListParagraph"/>
        <w:numPr>
          <w:ilvl w:val="0"/>
          <w:numId w:val="37"/>
        </w:numPr>
        <w:rPr>
          <w:rFonts w:ascii="Arial" w:hAnsi="Arial" w:cs="Arial"/>
          <w:sz w:val="22"/>
          <w:szCs w:val="22"/>
          <w:highlight w:val="yellow"/>
        </w:rPr>
      </w:pPr>
      <w:r w:rsidRPr="00280566">
        <w:rPr>
          <w:rFonts w:ascii="Arial" w:hAnsi="Arial" w:cs="Arial"/>
          <w:sz w:val="22"/>
          <w:szCs w:val="22"/>
          <w:highlight w:val="yellow"/>
        </w:rPr>
        <w:t>If the ARC is reevaluating to determine eligibility for another disability category, there must be evidence of the collection and analysis of progress data during implementation of research-based instruction and interventions for the identified areas of concern.</w:t>
      </w:r>
    </w:p>
    <w:p w14:paraId="10F1F2F6" w14:textId="77777777" w:rsidR="00631BEE" w:rsidRPr="00280566" w:rsidRDefault="00631BEE" w:rsidP="00631BEE">
      <w:pPr>
        <w:pStyle w:val="ListParagraph"/>
        <w:numPr>
          <w:ilvl w:val="0"/>
          <w:numId w:val="37"/>
        </w:numPr>
        <w:rPr>
          <w:rFonts w:ascii="Arial" w:hAnsi="Arial" w:cs="Arial"/>
          <w:sz w:val="22"/>
          <w:szCs w:val="22"/>
        </w:rPr>
      </w:pPr>
      <w:r w:rsidRPr="00280566">
        <w:rPr>
          <w:rFonts w:ascii="Arial" w:hAnsi="Arial" w:cs="Arial"/>
          <w:sz w:val="22"/>
          <w:szCs w:val="22"/>
        </w:rPr>
        <w:t>Documentation of results and analysis may be a) described within the conference summary notes; or b) attached as a summary of data and analysis.</w:t>
      </w:r>
    </w:p>
    <w:p w14:paraId="10F1F2F7" w14:textId="77777777" w:rsidR="00631BEE" w:rsidRPr="00280566" w:rsidRDefault="00631BEE" w:rsidP="00631BEE">
      <w:pPr>
        <w:pStyle w:val="ListParagraph"/>
        <w:numPr>
          <w:ilvl w:val="0"/>
          <w:numId w:val="37"/>
        </w:numPr>
        <w:rPr>
          <w:rFonts w:ascii="Arial" w:hAnsi="Arial" w:cs="Arial"/>
          <w:sz w:val="22"/>
          <w:szCs w:val="22"/>
        </w:rPr>
      </w:pPr>
      <w:r w:rsidRPr="00280566">
        <w:rPr>
          <w:rFonts w:ascii="Arial" w:hAnsi="Arial" w:cs="Arial"/>
          <w:sz w:val="22"/>
          <w:szCs w:val="22"/>
        </w:rPr>
        <w:t>For students exiting First Steps, upon the review of First Steps data, (which may include Exit Assessment, Discharge Summary, and/or Progress Report), the ARC determines they do not have the baseline data they need to proceed, the district must collect that data. Districts may contact individual First Steps providers for copies existing data, with parent consent.</w:t>
      </w:r>
    </w:p>
    <w:p w14:paraId="10F1F2F8" w14:textId="77777777" w:rsidR="00631BEE" w:rsidRPr="00280566" w:rsidRDefault="00631BEE" w:rsidP="00631BEE">
      <w:pPr>
        <w:pStyle w:val="ListParagraph"/>
        <w:rPr>
          <w:rFonts w:ascii="Arial" w:hAnsi="Arial" w:cs="Arial"/>
          <w:sz w:val="22"/>
          <w:szCs w:val="22"/>
          <w:highlight w:val="yellow"/>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900"/>
      </w:tblGrid>
      <w:tr w:rsidR="00631BEE" w:rsidRPr="00280566" w14:paraId="10F1F2FC" w14:textId="77777777" w:rsidTr="00542EE3">
        <w:tc>
          <w:tcPr>
            <w:tcW w:w="8388" w:type="dxa"/>
          </w:tcPr>
          <w:p w14:paraId="10F1F2F9" w14:textId="77777777" w:rsidR="00631BEE" w:rsidRPr="00280566" w:rsidRDefault="00631BEE" w:rsidP="00542EE3">
            <w:pPr>
              <w:rPr>
                <w:rFonts w:ascii="Arial" w:hAnsi="Arial" w:cs="Arial"/>
                <w:b/>
                <w:sz w:val="22"/>
                <w:szCs w:val="22"/>
              </w:rPr>
            </w:pPr>
            <w:r w:rsidRPr="00280566">
              <w:rPr>
                <w:rFonts w:ascii="Arial" w:hAnsi="Arial" w:cs="Arial"/>
                <w:sz w:val="22"/>
                <w:szCs w:val="22"/>
                <w:highlight w:val="yellow"/>
              </w:rPr>
              <w:br w:type="page"/>
            </w:r>
          </w:p>
        </w:tc>
        <w:tc>
          <w:tcPr>
            <w:tcW w:w="900" w:type="dxa"/>
          </w:tcPr>
          <w:p w14:paraId="10F1F2FA"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2FB"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304" w14:textId="77777777" w:rsidTr="00542EE3">
        <w:trPr>
          <w:trHeight w:val="2654"/>
        </w:trPr>
        <w:tc>
          <w:tcPr>
            <w:tcW w:w="8388" w:type="dxa"/>
          </w:tcPr>
          <w:p w14:paraId="10F1F2FD" w14:textId="77777777" w:rsidR="00631BEE" w:rsidRPr="00280566" w:rsidRDefault="00631BEE" w:rsidP="00542EE3">
            <w:pPr>
              <w:rPr>
                <w:rFonts w:ascii="Arial" w:hAnsi="Arial" w:cs="Arial"/>
                <w:sz w:val="22"/>
                <w:szCs w:val="22"/>
              </w:rPr>
            </w:pPr>
            <w:r w:rsidRPr="00280566">
              <w:rPr>
                <w:rFonts w:ascii="Arial" w:hAnsi="Arial" w:cs="Arial"/>
                <w:sz w:val="22"/>
                <w:szCs w:val="22"/>
              </w:rPr>
              <w:t>62. The ARC identified a suspected disability and planned an appropriate evaluation as documented on Consent to Evaluate/Reevaluate form.</w:t>
            </w:r>
          </w:p>
          <w:p w14:paraId="10F1F2FE" w14:textId="77777777" w:rsidR="00631BEE" w:rsidRPr="00280566" w:rsidRDefault="00631BEE" w:rsidP="00542EE3">
            <w:pPr>
              <w:ind w:left="2340" w:hanging="2340"/>
              <w:rPr>
                <w:rFonts w:ascii="Arial" w:hAnsi="Arial" w:cs="Arial"/>
                <w:sz w:val="22"/>
                <w:szCs w:val="22"/>
              </w:rPr>
            </w:pPr>
            <w:r w:rsidRPr="00280566">
              <w:rPr>
                <w:rFonts w:ascii="Arial" w:hAnsi="Arial" w:cs="Arial"/>
                <w:sz w:val="22"/>
                <w:szCs w:val="22"/>
              </w:rPr>
              <w:t xml:space="preserve">_____ Yes  _____ No    A review and analysis of the referral information (for initial evaluation) OR progress monitoring data of the child (for reevaluation); AND </w:t>
            </w:r>
          </w:p>
          <w:p w14:paraId="10F1F2FF" w14:textId="77777777" w:rsidR="00631BEE" w:rsidRPr="00280566" w:rsidRDefault="00631BEE" w:rsidP="00542EE3">
            <w:pPr>
              <w:ind w:left="2340" w:hanging="2340"/>
              <w:rPr>
                <w:rFonts w:ascii="Arial" w:hAnsi="Arial" w:cs="Arial"/>
                <w:sz w:val="22"/>
                <w:szCs w:val="22"/>
              </w:rPr>
            </w:pPr>
            <w:r w:rsidRPr="00280566">
              <w:rPr>
                <w:rFonts w:ascii="Arial" w:hAnsi="Arial" w:cs="Arial"/>
                <w:sz w:val="22"/>
                <w:szCs w:val="22"/>
              </w:rPr>
              <w:t>_____ Yes  _____ No    the information was sufficient to support a suspected disability; AND</w:t>
            </w:r>
          </w:p>
          <w:p w14:paraId="10F1F300" w14:textId="77777777" w:rsidR="00631BEE" w:rsidRPr="00280566" w:rsidRDefault="00631BEE" w:rsidP="00542EE3">
            <w:pPr>
              <w:ind w:left="1440" w:hanging="1440"/>
              <w:rPr>
                <w:rFonts w:ascii="Arial" w:hAnsi="Arial" w:cs="Arial"/>
                <w:sz w:val="22"/>
                <w:szCs w:val="22"/>
              </w:rPr>
            </w:pPr>
            <w:r w:rsidRPr="00280566">
              <w:rPr>
                <w:rFonts w:ascii="Arial" w:hAnsi="Arial" w:cs="Arial"/>
                <w:sz w:val="22"/>
                <w:szCs w:val="22"/>
              </w:rPr>
              <w:t xml:space="preserve">_____ Yes _____ No    the tests and procedures necessary to assess the child </w:t>
            </w:r>
          </w:p>
          <w:p w14:paraId="10F1F301" w14:textId="77777777" w:rsidR="00631BEE" w:rsidRPr="00280566" w:rsidRDefault="00631BEE" w:rsidP="00542EE3">
            <w:pPr>
              <w:ind w:left="1440" w:hanging="1440"/>
              <w:rPr>
                <w:rFonts w:ascii="Arial" w:hAnsi="Arial" w:cs="Arial"/>
                <w:sz w:val="22"/>
                <w:szCs w:val="22"/>
              </w:rPr>
            </w:pPr>
            <w:r w:rsidRPr="00280566">
              <w:rPr>
                <w:rFonts w:ascii="Arial" w:hAnsi="Arial" w:cs="Arial"/>
                <w:sz w:val="22"/>
                <w:szCs w:val="22"/>
              </w:rPr>
              <w:t xml:space="preserve">                                      were documented.  </w:t>
            </w:r>
          </w:p>
        </w:tc>
        <w:tc>
          <w:tcPr>
            <w:tcW w:w="900" w:type="dxa"/>
          </w:tcPr>
          <w:p w14:paraId="10F1F302" w14:textId="77777777" w:rsidR="00631BEE" w:rsidRPr="00280566" w:rsidRDefault="00631BEE" w:rsidP="00542EE3">
            <w:pPr>
              <w:jc w:val="center"/>
              <w:rPr>
                <w:rFonts w:ascii="Arial" w:hAnsi="Arial" w:cs="Arial"/>
                <w:sz w:val="22"/>
                <w:szCs w:val="22"/>
              </w:rPr>
            </w:pPr>
          </w:p>
        </w:tc>
        <w:tc>
          <w:tcPr>
            <w:tcW w:w="900" w:type="dxa"/>
          </w:tcPr>
          <w:p w14:paraId="10F1F303" w14:textId="77777777" w:rsidR="00631BEE" w:rsidRPr="00280566" w:rsidRDefault="00631BEE" w:rsidP="00542EE3">
            <w:pPr>
              <w:jc w:val="center"/>
              <w:rPr>
                <w:rFonts w:ascii="Arial" w:hAnsi="Arial" w:cs="Arial"/>
                <w:sz w:val="22"/>
                <w:szCs w:val="22"/>
              </w:rPr>
            </w:pPr>
          </w:p>
        </w:tc>
      </w:tr>
    </w:tbl>
    <w:p w14:paraId="10F1F305"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0A" w14:textId="77777777" w:rsidTr="00542EE3">
        <w:tc>
          <w:tcPr>
            <w:tcW w:w="10152" w:type="dxa"/>
          </w:tcPr>
          <w:p w14:paraId="10F1F306"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07" w14:textId="77777777" w:rsidR="00631BEE" w:rsidRPr="00280566" w:rsidRDefault="00631BEE" w:rsidP="00542EE3">
            <w:pPr>
              <w:tabs>
                <w:tab w:val="left" w:pos="360"/>
              </w:tabs>
              <w:rPr>
                <w:rFonts w:ascii="Arial" w:hAnsi="Arial" w:cs="Arial"/>
                <w:sz w:val="22"/>
                <w:szCs w:val="22"/>
              </w:rPr>
            </w:pPr>
          </w:p>
          <w:p w14:paraId="10F1F308" w14:textId="77777777" w:rsidR="00631BEE" w:rsidRPr="00280566" w:rsidRDefault="00631BEE" w:rsidP="00542EE3">
            <w:pPr>
              <w:tabs>
                <w:tab w:val="left" w:pos="360"/>
              </w:tabs>
              <w:rPr>
                <w:rFonts w:ascii="Arial" w:hAnsi="Arial" w:cs="Arial"/>
                <w:sz w:val="22"/>
                <w:szCs w:val="22"/>
              </w:rPr>
            </w:pPr>
          </w:p>
          <w:p w14:paraId="10F1F309" w14:textId="77777777" w:rsidR="00631BEE" w:rsidRPr="00280566" w:rsidRDefault="00631BEE" w:rsidP="00542EE3">
            <w:pPr>
              <w:tabs>
                <w:tab w:val="left" w:pos="360"/>
              </w:tabs>
              <w:rPr>
                <w:rFonts w:ascii="Arial" w:hAnsi="Arial" w:cs="Arial"/>
                <w:sz w:val="22"/>
                <w:szCs w:val="22"/>
              </w:rPr>
            </w:pPr>
          </w:p>
        </w:tc>
      </w:tr>
    </w:tbl>
    <w:p w14:paraId="10F1F30B" w14:textId="77777777" w:rsidR="00631BEE" w:rsidRDefault="00631BEE" w:rsidP="00631BEE">
      <w:pPr>
        <w:jc w:val="center"/>
        <w:rPr>
          <w:rFonts w:ascii="Arial" w:hAnsi="Arial" w:cs="Arial"/>
          <w:b/>
          <w:sz w:val="28"/>
          <w:szCs w:val="28"/>
        </w:rPr>
      </w:pPr>
    </w:p>
    <w:p w14:paraId="10F1F30C" w14:textId="77777777" w:rsidR="00CA17BB" w:rsidRDefault="00CA17BB" w:rsidP="00631BEE">
      <w:pPr>
        <w:jc w:val="center"/>
        <w:rPr>
          <w:rFonts w:ascii="Arial" w:hAnsi="Arial" w:cs="Arial"/>
          <w:b/>
          <w:sz w:val="28"/>
          <w:szCs w:val="28"/>
        </w:rPr>
      </w:pPr>
    </w:p>
    <w:p w14:paraId="10F1F30D" w14:textId="77777777" w:rsidR="00CA17BB" w:rsidRPr="00280566" w:rsidRDefault="00CA17BB" w:rsidP="00631BEE">
      <w:pPr>
        <w:jc w:val="center"/>
        <w:rPr>
          <w:rFonts w:ascii="Arial" w:hAnsi="Arial" w:cs="Arial"/>
          <w:b/>
          <w:sz w:val="28"/>
          <w:szCs w:val="28"/>
        </w:rPr>
      </w:pPr>
    </w:p>
    <w:p w14:paraId="10F1F30E"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63</w:t>
      </w:r>
    </w:p>
    <w:p w14:paraId="10F1F30F" w14:textId="77777777" w:rsidR="00631BEE" w:rsidRPr="00280566" w:rsidRDefault="00631BEE" w:rsidP="00631BEE">
      <w:pPr>
        <w:rPr>
          <w:rFonts w:ascii="Arial" w:hAnsi="Arial" w:cs="Arial"/>
          <w:sz w:val="22"/>
          <w:szCs w:val="22"/>
        </w:rPr>
      </w:pPr>
    </w:p>
    <w:p w14:paraId="10F1F31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w:t>
      </w:r>
      <w:r w:rsidRPr="00280566">
        <w:rPr>
          <w:rFonts w:ascii="Arial" w:hAnsi="Arial" w:cs="Arial"/>
          <w:sz w:val="22"/>
          <w:szCs w:val="22"/>
        </w:rPr>
        <w:t xml:space="preserve">  Consent to Evaluate/Reevaluate form, Multi-Disciplinary Evaluation Report.</w:t>
      </w:r>
    </w:p>
    <w:p w14:paraId="10F1F311" w14:textId="77777777" w:rsidR="00631BEE" w:rsidRPr="00280566" w:rsidRDefault="00631BEE" w:rsidP="00631BEE">
      <w:pPr>
        <w:rPr>
          <w:rFonts w:ascii="Arial" w:hAnsi="Arial" w:cs="Arial"/>
          <w:sz w:val="22"/>
          <w:szCs w:val="22"/>
        </w:rPr>
      </w:pPr>
    </w:p>
    <w:p w14:paraId="10F1F31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313"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multi-disciplinary evaluation conducted matches the evaluation plan or Consent to Evaluate/Reevaluate.</w:t>
      </w:r>
    </w:p>
    <w:p w14:paraId="10F1F314"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For a review of data for a reevaluation, mark “YES” if the documentation in the multidisciplinary evaluation report reflects the interpretation of existing data.</w:t>
      </w:r>
    </w:p>
    <w:p w14:paraId="10F1F315" w14:textId="77777777" w:rsidR="00631BEE" w:rsidRPr="00280566" w:rsidRDefault="00631BEE"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900"/>
      </w:tblGrid>
      <w:tr w:rsidR="00631BEE" w:rsidRPr="00280566" w14:paraId="10F1F319" w14:textId="77777777" w:rsidTr="00542EE3">
        <w:tc>
          <w:tcPr>
            <w:tcW w:w="8388" w:type="dxa"/>
          </w:tcPr>
          <w:p w14:paraId="10F1F316" w14:textId="77777777" w:rsidR="00631BEE" w:rsidRPr="00280566" w:rsidRDefault="00631BEE" w:rsidP="00542EE3">
            <w:pPr>
              <w:rPr>
                <w:rFonts w:ascii="Arial" w:hAnsi="Arial" w:cs="Arial"/>
                <w:b/>
                <w:sz w:val="22"/>
                <w:szCs w:val="22"/>
              </w:rPr>
            </w:pPr>
          </w:p>
        </w:tc>
        <w:tc>
          <w:tcPr>
            <w:tcW w:w="900" w:type="dxa"/>
          </w:tcPr>
          <w:p w14:paraId="10F1F317"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318"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31D" w14:textId="77777777" w:rsidTr="00542EE3">
        <w:tc>
          <w:tcPr>
            <w:tcW w:w="8388" w:type="dxa"/>
          </w:tcPr>
          <w:p w14:paraId="10F1F31A" w14:textId="77777777" w:rsidR="00631BEE" w:rsidRPr="00280566" w:rsidRDefault="00631BEE" w:rsidP="00542EE3">
            <w:pPr>
              <w:rPr>
                <w:rFonts w:ascii="Arial" w:hAnsi="Arial" w:cs="Arial"/>
                <w:sz w:val="22"/>
                <w:szCs w:val="22"/>
              </w:rPr>
            </w:pPr>
            <w:r w:rsidRPr="00280566">
              <w:rPr>
                <w:rFonts w:ascii="Arial" w:hAnsi="Arial" w:cs="Arial"/>
                <w:sz w:val="22"/>
                <w:szCs w:val="22"/>
              </w:rPr>
              <w:t>63. The ARC conducted a full and individual evaluation related to all areas of the suspected disability.</w:t>
            </w:r>
          </w:p>
        </w:tc>
        <w:tc>
          <w:tcPr>
            <w:tcW w:w="900" w:type="dxa"/>
          </w:tcPr>
          <w:p w14:paraId="10F1F31B" w14:textId="77777777" w:rsidR="00631BEE" w:rsidRPr="00280566" w:rsidRDefault="00631BEE" w:rsidP="00542EE3">
            <w:pPr>
              <w:jc w:val="center"/>
              <w:rPr>
                <w:rFonts w:ascii="Arial" w:hAnsi="Arial" w:cs="Arial"/>
                <w:sz w:val="28"/>
                <w:szCs w:val="28"/>
              </w:rPr>
            </w:pPr>
          </w:p>
        </w:tc>
        <w:tc>
          <w:tcPr>
            <w:tcW w:w="900" w:type="dxa"/>
          </w:tcPr>
          <w:p w14:paraId="10F1F31C" w14:textId="77777777" w:rsidR="00631BEE" w:rsidRPr="00280566" w:rsidRDefault="00631BEE" w:rsidP="00542EE3">
            <w:pPr>
              <w:jc w:val="center"/>
              <w:rPr>
                <w:rFonts w:ascii="Arial" w:hAnsi="Arial" w:cs="Arial"/>
                <w:sz w:val="28"/>
                <w:szCs w:val="28"/>
              </w:rPr>
            </w:pPr>
          </w:p>
        </w:tc>
      </w:tr>
    </w:tbl>
    <w:p w14:paraId="10F1F31E"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23" w14:textId="77777777" w:rsidTr="00542EE3">
        <w:tc>
          <w:tcPr>
            <w:tcW w:w="10152" w:type="dxa"/>
          </w:tcPr>
          <w:p w14:paraId="10F1F31F"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20" w14:textId="77777777" w:rsidR="00631BEE" w:rsidRPr="00280566" w:rsidRDefault="00631BEE" w:rsidP="00542EE3">
            <w:pPr>
              <w:tabs>
                <w:tab w:val="left" w:pos="360"/>
              </w:tabs>
              <w:rPr>
                <w:rFonts w:ascii="Arial" w:hAnsi="Arial" w:cs="Arial"/>
                <w:sz w:val="22"/>
                <w:szCs w:val="22"/>
              </w:rPr>
            </w:pPr>
          </w:p>
          <w:p w14:paraId="10F1F321" w14:textId="77777777" w:rsidR="00631BEE" w:rsidRPr="00280566" w:rsidRDefault="00631BEE" w:rsidP="00542EE3">
            <w:pPr>
              <w:tabs>
                <w:tab w:val="left" w:pos="360"/>
              </w:tabs>
              <w:rPr>
                <w:rFonts w:ascii="Arial" w:hAnsi="Arial" w:cs="Arial"/>
                <w:sz w:val="22"/>
                <w:szCs w:val="22"/>
              </w:rPr>
            </w:pPr>
          </w:p>
          <w:p w14:paraId="10F1F322" w14:textId="77777777" w:rsidR="00631BEE" w:rsidRPr="00280566" w:rsidRDefault="00631BEE" w:rsidP="00542EE3">
            <w:pPr>
              <w:tabs>
                <w:tab w:val="left" w:pos="360"/>
              </w:tabs>
              <w:rPr>
                <w:rFonts w:ascii="Arial" w:hAnsi="Arial" w:cs="Arial"/>
                <w:sz w:val="22"/>
                <w:szCs w:val="22"/>
              </w:rPr>
            </w:pPr>
          </w:p>
        </w:tc>
      </w:tr>
    </w:tbl>
    <w:p w14:paraId="10F1F324" w14:textId="77777777" w:rsidR="00631BEE" w:rsidRPr="00280566" w:rsidRDefault="00631BEE" w:rsidP="00631BEE">
      <w:pPr>
        <w:jc w:val="center"/>
        <w:rPr>
          <w:rFonts w:ascii="Arial" w:hAnsi="Arial" w:cs="Arial"/>
          <w:b/>
          <w:sz w:val="28"/>
          <w:szCs w:val="28"/>
        </w:rPr>
      </w:pPr>
    </w:p>
    <w:p w14:paraId="10F1F325" w14:textId="77777777" w:rsidR="00631BEE" w:rsidRPr="00280566" w:rsidRDefault="00631BEE" w:rsidP="00631BEE">
      <w:pPr>
        <w:jc w:val="center"/>
        <w:rPr>
          <w:rFonts w:ascii="Arial" w:hAnsi="Arial" w:cs="Arial"/>
          <w:b/>
          <w:sz w:val="28"/>
          <w:szCs w:val="28"/>
        </w:rPr>
      </w:pPr>
    </w:p>
    <w:p w14:paraId="10F1F326" w14:textId="77777777" w:rsidR="00631BEE" w:rsidRPr="00280566" w:rsidRDefault="00631BEE" w:rsidP="00631BEE">
      <w:pPr>
        <w:jc w:val="center"/>
        <w:rPr>
          <w:rFonts w:ascii="Arial" w:hAnsi="Arial" w:cs="Arial"/>
          <w:b/>
          <w:sz w:val="28"/>
          <w:szCs w:val="28"/>
        </w:rPr>
      </w:pPr>
    </w:p>
    <w:p w14:paraId="10F1F327"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64</w:t>
      </w:r>
    </w:p>
    <w:p w14:paraId="10F1F328" w14:textId="77777777" w:rsidR="00631BEE" w:rsidRPr="00280566" w:rsidRDefault="00631BEE" w:rsidP="00631BEE">
      <w:pPr>
        <w:rPr>
          <w:rFonts w:ascii="Arial" w:hAnsi="Arial" w:cs="Arial"/>
          <w:b/>
          <w:sz w:val="22"/>
          <w:szCs w:val="22"/>
          <w:u w:val="single"/>
        </w:rPr>
      </w:pPr>
    </w:p>
    <w:p w14:paraId="10F1F32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w:t>
      </w:r>
      <w:r w:rsidRPr="00280566">
        <w:rPr>
          <w:rFonts w:ascii="Arial" w:hAnsi="Arial" w:cs="Arial"/>
          <w:sz w:val="22"/>
          <w:szCs w:val="22"/>
        </w:rPr>
        <w:t xml:space="preserve">  Multi-Disciplinary Evaluation Report, Eligibility Determination form</w:t>
      </w:r>
    </w:p>
    <w:p w14:paraId="10F1F32A" w14:textId="77777777" w:rsidR="00631BEE" w:rsidRPr="00280566" w:rsidRDefault="00631BEE" w:rsidP="00631BEE">
      <w:pPr>
        <w:rPr>
          <w:rFonts w:ascii="Arial" w:hAnsi="Arial" w:cs="Arial"/>
          <w:sz w:val="22"/>
          <w:szCs w:val="22"/>
          <w:u w:val="single"/>
        </w:rPr>
      </w:pPr>
    </w:p>
    <w:p w14:paraId="10F1F32B" w14:textId="77777777" w:rsidR="00631BEE" w:rsidRPr="00280566" w:rsidRDefault="00631BEE" w:rsidP="00631BEE">
      <w:pPr>
        <w:rPr>
          <w:rFonts w:ascii="Arial" w:hAnsi="Arial" w:cs="Arial"/>
          <w:b/>
          <w:sz w:val="22"/>
          <w:szCs w:val="22"/>
          <w:u w:val="single"/>
        </w:rPr>
      </w:pPr>
    </w:p>
    <w:p w14:paraId="10F1F32C"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32D"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 xml:space="preserve">Mark “YES” if the ARC used information from a variety of sources in determining eligibility and planning appropriate programs.  </w:t>
      </w:r>
    </w:p>
    <w:p w14:paraId="10F1F32E"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For a review of data for a reevaluation, mark “YES” if the documentation in the multidisciplinary evaluation report reflects the interpretation of existing data.</w:t>
      </w:r>
    </w:p>
    <w:p w14:paraId="10F1F32F" w14:textId="77777777" w:rsidR="00631BEE" w:rsidRPr="00280566" w:rsidRDefault="00631BEE" w:rsidP="00631BEE">
      <w:pPr>
        <w:rPr>
          <w:rFonts w:ascii="Arial" w:hAnsi="Arial" w:cs="Arial"/>
          <w:sz w:val="22"/>
          <w:szCs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810"/>
      </w:tblGrid>
      <w:tr w:rsidR="00631BEE" w:rsidRPr="00280566" w14:paraId="10F1F333" w14:textId="77777777" w:rsidTr="00542EE3">
        <w:tc>
          <w:tcPr>
            <w:tcW w:w="8388" w:type="dxa"/>
          </w:tcPr>
          <w:p w14:paraId="10F1F330" w14:textId="77777777" w:rsidR="00631BEE" w:rsidRPr="00280566" w:rsidRDefault="00631BEE" w:rsidP="00542EE3">
            <w:pPr>
              <w:rPr>
                <w:rFonts w:ascii="Arial" w:hAnsi="Arial" w:cs="Arial"/>
                <w:b/>
                <w:sz w:val="22"/>
                <w:szCs w:val="22"/>
              </w:rPr>
            </w:pPr>
            <w:r w:rsidRPr="00280566">
              <w:rPr>
                <w:rFonts w:ascii="Arial" w:hAnsi="Arial" w:cs="Arial"/>
              </w:rPr>
              <w:br w:type="page"/>
            </w:r>
          </w:p>
        </w:tc>
        <w:tc>
          <w:tcPr>
            <w:tcW w:w="900" w:type="dxa"/>
          </w:tcPr>
          <w:p w14:paraId="10F1F331"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10" w:type="dxa"/>
          </w:tcPr>
          <w:p w14:paraId="10F1F33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337" w14:textId="77777777" w:rsidTr="00542EE3">
        <w:tc>
          <w:tcPr>
            <w:tcW w:w="8388" w:type="dxa"/>
          </w:tcPr>
          <w:p w14:paraId="10F1F334" w14:textId="77777777" w:rsidR="00631BEE" w:rsidRPr="00280566" w:rsidRDefault="00631BEE" w:rsidP="00542EE3">
            <w:pPr>
              <w:rPr>
                <w:rFonts w:ascii="Arial" w:hAnsi="Arial" w:cs="Arial"/>
                <w:sz w:val="22"/>
                <w:szCs w:val="22"/>
              </w:rPr>
            </w:pPr>
            <w:r w:rsidRPr="00280566">
              <w:rPr>
                <w:rFonts w:ascii="Arial" w:hAnsi="Arial" w:cs="Arial"/>
                <w:sz w:val="22"/>
                <w:szCs w:val="22"/>
              </w:rPr>
              <w:t xml:space="preserve">64. The ARC used a </w:t>
            </w:r>
            <w:r w:rsidRPr="00280566">
              <w:rPr>
                <w:rFonts w:ascii="Arial" w:hAnsi="Arial" w:cs="Arial"/>
                <w:i/>
                <w:sz w:val="22"/>
                <w:szCs w:val="22"/>
              </w:rPr>
              <w:t>variety</w:t>
            </w:r>
            <w:r w:rsidRPr="00280566">
              <w:rPr>
                <w:rFonts w:ascii="Arial" w:hAnsi="Arial" w:cs="Arial"/>
                <w:sz w:val="22"/>
                <w:szCs w:val="22"/>
              </w:rPr>
              <w:t xml:space="preserve"> of assessment tools and procedures to determine the child was a child with a disability and to determine an appropriate educational program for the child.</w:t>
            </w:r>
          </w:p>
        </w:tc>
        <w:tc>
          <w:tcPr>
            <w:tcW w:w="900" w:type="dxa"/>
          </w:tcPr>
          <w:p w14:paraId="10F1F335" w14:textId="77777777" w:rsidR="00631BEE" w:rsidRPr="00280566" w:rsidRDefault="00631BEE" w:rsidP="00542EE3">
            <w:pPr>
              <w:jc w:val="center"/>
              <w:rPr>
                <w:rFonts w:ascii="Arial" w:hAnsi="Arial" w:cs="Arial"/>
                <w:sz w:val="28"/>
                <w:szCs w:val="28"/>
              </w:rPr>
            </w:pPr>
          </w:p>
        </w:tc>
        <w:tc>
          <w:tcPr>
            <w:tcW w:w="810" w:type="dxa"/>
          </w:tcPr>
          <w:p w14:paraId="10F1F336" w14:textId="77777777" w:rsidR="00631BEE" w:rsidRPr="00280566" w:rsidRDefault="00631BEE" w:rsidP="00542EE3">
            <w:pPr>
              <w:jc w:val="center"/>
              <w:rPr>
                <w:rFonts w:ascii="Arial" w:hAnsi="Arial" w:cs="Arial"/>
                <w:sz w:val="28"/>
                <w:szCs w:val="28"/>
              </w:rPr>
            </w:pPr>
          </w:p>
        </w:tc>
      </w:tr>
    </w:tbl>
    <w:p w14:paraId="10F1F338"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3D" w14:textId="77777777" w:rsidTr="00542EE3">
        <w:tc>
          <w:tcPr>
            <w:tcW w:w="10152" w:type="dxa"/>
          </w:tcPr>
          <w:p w14:paraId="10F1F339"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3A" w14:textId="77777777" w:rsidR="00631BEE" w:rsidRPr="00280566" w:rsidRDefault="00631BEE" w:rsidP="00542EE3">
            <w:pPr>
              <w:tabs>
                <w:tab w:val="left" w:pos="360"/>
              </w:tabs>
              <w:rPr>
                <w:rFonts w:ascii="Arial" w:hAnsi="Arial" w:cs="Arial"/>
                <w:sz w:val="22"/>
                <w:szCs w:val="22"/>
              </w:rPr>
            </w:pPr>
          </w:p>
          <w:p w14:paraId="10F1F33B" w14:textId="77777777" w:rsidR="00631BEE" w:rsidRPr="00280566" w:rsidRDefault="00631BEE" w:rsidP="00542EE3">
            <w:pPr>
              <w:tabs>
                <w:tab w:val="left" w:pos="360"/>
              </w:tabs>
              <w:rPr>
                <w:rFonts w:ascii="Arial" w:hAnsi="Arial" w:cs="Arial"/>
                <w:sz w:val="22"/>
                <w:szCs w:val="22"/>
              </w:rPr>
            </w:pPr>
          </w:p>
          <w:p w14:paraId="10F1F33C" w14:textId="77777777" w:rsidR="00631BEE" w:rsidRPr="00280566" w:rsidRDefault="00631BEE" w:rsidP="00542EE3">
            <w:pPr>
              <w:tabs>
                <w:tab w:val="left" w:pos="360"/>
              </w:tabs>
              <w:rPr>
                <w:rFonts w:ascii="Arial" w:hAnsi="Arial" w:cs="Arial"/>
                <w:sz w:val="22"/>
                <w:szCs w:val="22"/>
              </w:rPr>
            </w:pPr>
          </w:p>
        </w:tc>
      </w:tr>
    </w:tbl>
    <w:p w14:paraId="10F1F33E" w14:textId="77777777" w:rsidR="00631BEE" w:rsidRDefault="00631BEE" w:rsidP="00631BEE">
      <w:pPr>
        <w:rPr>
          <w:rFonts w:ascii="Arial" w:hAnsi="Arial" w:cs="Arial"/>
          <w:sz w:val="22"/>
          <w:szCs w:val="22"/>
        </w:rPr>
      </w:pPr>
    </w:p>
    <w:p w14:paraId="10F1F33F" w14:textId="77777777" w:rsidR="00CA17BB" w:rsidRDefault="00CA17BB" w:rsidP="00631BEE">
      <w:pPr>
        <w:rPr>
          <w:rFonts w:ascii="Arial" w:hAnsi="Arial" w:cs="Arial"/>
          <w:sz w:val="22"/>
          <w:szCs w:val="22"/>
        </w:rPr>
      </w:pPr>
    </w:p>
    <w:p w14:paraId="10F1F340" w14:textId="77777777" w:rsidR="00CA17BB" w:rsidRDefault="00CA17BB" w:rsidP="00631BEE">
      <w:pPr>
        <w:rPr>
          <w:rFonts w:ascii="Arial" w:hAnsi="Arial" w:cs="Arial"/>
          <w:sz w:val="22"/>
          <w:szCs w:val="22"/>
        </w:rPr>
      </w:pPr>
    </w:p>
    <w:p w14:paraId="10F1F341" w14:textId="77777777" w:rsidR="00CA17BB" w:rsidRDefault="00CA17BB" w:rsidP="00631BEE">
      <w:pPr>
        <w:rPr>
          <w:rFonts w:ascii="Arial" w:hAnsi="Arial" w:cs="Arial"/>
          <w:sz w:val="22"/>
          <w:szCs w:val="22"/>
        </w:rPr>
      </w:pPr>
    </w:p>
    <w:p w14:paraId="10F1F342" w14:textId="77777777" w:rsidR="00CA17BB" w:rsidRDefault="00CA17BB" w:rsidP="00631BEE">
      <w:pPr>
        <w:rPr>
          <w:rFonts w:ascii="Arial" w:hAnsi="Arial" w:cs="Arial"/>
          <w:sz w:val="22"/>
          <w:szCs w:val="22"/>
        </w:rPr>
      </w:pPr>
    </w:p>
    <w:p w14:paraId="10F1F343" w14:textId="77777777" w:rsidR="00CA17BB" w:rsidRDefault="00CA17BB" w:rsidP="00631BEE">
      <w:pPr>
        <w:rPr>
          <w:rFonts w:ascii="Arial" w:hAnsi="Arial" w:cs="Arial"/>
          <w:sz w:val="22"/>
          <w:szCs w:val="22"/>
        </w:rPr>
      </w:pPr>
    </w:p>
    <w:p w14:paraId="10F1F344" w14:textId="77777777" w:rsidR="00CA17BB" w:rsidRPr="00280566" w:rsidRDefault="00CA17BB" w:rsidP="00631BEE">
      <w:pPr>
        <w:rPr>
          <w:rFonts w:ascii="Arial" w:hAnsi="Arial" w:cs="Arial"/>
          <w:sz w:val="22"/>
          <w:szCs w:val="22"/>
        </w:rPr>
      </w:pPr>
    </w:p>
    <w:p w14:paraId="10F1F345"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lastRenderedPageBreak/>
        <w:t>Item 65</w:t>
      </w:r>
    </w:p>
    <w:p w14:paraId="10F1F346" w14:textId="77777777" w:rsidR="00631BEE" w:rsidRPr="00280566" w:rsidRDefault="00631BEE" w:rsidP="00631BEE">
      <w:pPr>
        <w:rPr>
          <w:rFonts w:ascii="Arial" w:hAnsi="Arial" w:cs="Arial"/>
          <w:sz w:val="22"/>
          <w:szCs w:val="22"/>
        </w:rPr>
      </w:pPr>
    </w:p>
    <w:p w14:paraId="10F1F347"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Referral, Multi-Disciplinary Evaluation Report, Social-Developmental History, Conference Summary/Action Notice, Eligibility Determination form</w:t>
      </w:r>
    </w:p>
    <w:p w14:paraId="10F1F348" w14:textId="77777777" w:rsidR="00631BEE" w:rsidRPr="00280566" w:rsidRDefault="00631BEE" w:rsidP="00631BEE">
      <w:pPr>
        <w:rPr>
          <w:rFonts w:ascii="Arial" w:hAnsi="Arial" w:cs="Arial"/>
          <w:sz w:val="22"/>
          <w:szCs w:val="22"/>
        </w:rPr>
      </w:pPr>
    </w:p>
    <w:p w14:paraId="10F1F34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34A"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evaluations were given in the native language or mode of communication of the child; OR</w:t>
      </w:r>
    </w:p>
    <w:p w14:paraId="10F1F34B"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 xml:space="preserve">If documentation reflects the reason(s) the child was not assessed in the native language or mode of communication. </w:t>
      </w:r>
    </w:p>
    <w:p w14:paraId="10F1F34C"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810"/>
      </w:tblGrid>
      <w:tr w:rsidR="00631BEE" w:rsidRPr="00280566" w14:paraId="10F1F350" w14:textId="77777777" w:rsidTr="00542EE3">
        <w:tc>
          <w:tcPr>
            <w:tcW w:w="8388" w:type="dxa"/>
          </w:tcPr>
          <w:p w14:paraId="10F1F34D" w14:textId="77777777" w:rsidR="00631BEE" w:rsidRPr="00280566" w:rsidRDefault="00631BEE" w:rsidP="00542EE3">
            <w:pPr>
              <w:rPr>
                <w:rFonts w:ascii="Arial" w:hAnsi="Arial" w:cs="Arial"/>
                <w:b/>
                <w:sz w:val="22"/>
                <w:szCs w:val="22"/>
              </w:rPr>
            </w:pPr>
          </w:p>
        </w:tc>
        <w:tc>
          <w:tcPr>
            <w:tcW w:w="900" w:type="dxa"/>
          </w:tcPr>
          <w:p w14:paraId="10F1F34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810" w:type="dxa"/>
          </w:tcPr>
          <w:p w14:paraId="10F1F34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354" w14:textId="77777777" w:rsidTr="00542EE3">
        <w:tc>
          <w:tcPr>
            <w:tcW w:w="8388" w:type="dxa"/>
          </w:tcPr>
          <w:p w14:paraId="10F1F351" w14:textId="77777777" w:rsidR="00631BEE" w:rsidRPr="00280566" w:rsidRDefault="00631BEE" w:rsidP="00542EE3">
            <w:pPr>
              <w:rPr>
                <w:rFonts w:ascii="Arial" w:hAnsi="Arial" w:cs="Arial"/>
                <w:sz w:val="22"/>
                <w:szCs w:val="22"/>
              </w:rPr>
            </w:pPr>
            <w:r w:rsidRPr="00280566">
              <w:rPr>
                <w:rFonts w:ascii="Arial" w:hAnsi="Arial" w:cs="Arial"/>
                <w:sz w:val="22"/>
                <w:szCs w:val="22"/>
              </w:rPr>
              <w:t>65. The ARC provided and administered the assessment in the native language or mode of communication appropriate for the child; OR documentation exists that it was clearly unfeasible to do so.</w:t>
            </w:r>
          </w:p>
        </w:tc>
        <w:tc>
          <w:tcPr>
            <w:tcW w:w="900" w:type="dxa"/>
          </w:tcPr>
          <w:p w14:paraId="10F1F352" w14:textId="77777777" w:rsidR="00631BEE" w:rsidRPr="00280566" w:rsidRDefault="00631BEE" w:rsidP="00542EE3">
            <w:pPr>
              <w:jc w:val="center"/>
              <w:rPr>
                <w:rFonts w:ascii="Arial" w:hAnsi="Arial" w:cs="Arial"/>
                <w:sz w:val="22"/>
                <w:szCs w:val="22"/>
              </w:rPr>
            </w:pPr>
          </w:p>
        </w:tc>
        <w:tc>
          <w:tcPr>
            <w:tcW w:w="810" w:type="dxa"/>
          </w:tcPr>
          <w:p w14:paraId="10F1F353" w14:textId="77777777" w:rsidR="00631BEE" w:rsidRPr="00280566" w:rsidRDefault="00631BEE" w:rsidP="00542EE3">
            <w:pPr>
              <w:jc w:val="center"/>
              <w:rPr>
                <w:rFonts w:ascii="Arial" w:hAnsi="Arial" w:cs="Arial"/>
                <w:sz w:val="22"/>
                <w:szCs w:val="22"/>
              </w:rPr>
            </w:pPr>
          </w:p>
        </w:tc>
      </w:tr>
    </w:tbl>
    <w:p w14:paraId="10F1F355"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5A" w14:textId="77777777" w:rsidTr="00542EE3">
        <w:tc>
          <w:tcPr>
            <w:tcW w:w="10152" w:type="dxa"/>
          </w:tcPr>
          <w:p w14:paraId="10F1F356"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57" w14:textId="77777777" w:rsidR="00631BEE" w:rsidRPr="00280566" w:rsidRDefault="00631BEE" w:rsidP="00542EE3">
            <w:pPr>
              <w:tabs>
                <w:tab w:val="left" w:pos="360"/>
              </w:tabs>
              <w:rPr>
                <w:rFonts w:ascii="Arial" w:hAnsi="Arial" w:cs="Arial"/>
                <w:sz w:val="22"/>
                <w:szCs w:val="22"/>
              </w:rPr>
            </w:pPr>
          </w:p>
          <w:p w14:paraId="10F1F358" w14:textId="77777777" w:rsidR="00631BEE" w:rsidRPr="00280566" w:rsidRDefault="00631BEE" w:rsidP="00542EE3">
            <w:pPr>
              <w:tabs>
                <w:tab w:val="left" w:pos="360"/>
              </w:tabs>
              <w:rPr>
                <w:rFonts w:ascii="Arial" w:hAnsi="Arial" w:cs="Arial"/>
                <w:sz w:val="22"/>
                <w:szCs w:val="22"/>
              </w:rPr>
            </w:pPr>
          </w:p>
          <w:p w14:paraId="10F1F359" w14:textId="77777777" w:rsidR="00631BEE" w:rsidRPr="00280566" w:rsidRDefault="00631BEE" w:rsidP="00542EE3">
            <w:pPr>
              <w:tabs>
                <w:tab w:val="left" w:pos="360"/>
              </w:tabs>
              <w:rPr>
                <w:rFonts w:ascii="Arial" w:hAnsi="Arial" w:cs="Arial"/>
                <w:sz w:val="22"/>
                <w:szCs w:val="22"/>
              </w:rPr>
            </w:pPr>
          </w:p>
        </w:tc>
      </w:tr>
    </w:tbl>
    <w:p w14:paraId="10F1F35B" w14:textId="77777777" w:rsidR="00631BEE" w:rsidRPr="00280566" w:rsidRDefault="00631BEE" w:rsidP="00631BEE">
      <w:pPr>
        <w:rPr>
          <w:rFonts w:ascii="Arial" w:hAnsi="Arial" w:cs="Arial"/>
          <w:sz w:val="22"/>
          <w:szCs w:val="22"/>
        </w:rPr>
      </w:pPr>
    </w:p>
    <w:p w14:paraId="10F1F35C"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66</w:t>
      </w:r>
    </w:p>
    <w:p w14:paraId="10F1F35D" w14:textId="77777777" w:rsidR="00631BEE" w:rsidRPr="00280566" w:rsidRDefault="00631BEE" w:rsidP="00631BEE">
      <w:pPr>
        <w:rPr>
          <w:rFonts w:ascii="Arial" w:hAnsi="Arial" w:cs="Arial"/>
          <w:sz w:val="22"/>
          <w:szCs w:val="22"/>
        </w:rPr>
      </w:pPr>
    </w:p>
    <w:p w14:paraId="10F1F35E"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Conference Summary/Action Notice, Social-Development History, Adaptive Behavior Assessments, Rating Scales, Eligibility Determination form</w:t>
      </w:r>
    </w:p>
    <w:p w14:paraId="10F1F35F" w14:textId="77777777" w:rsidR="00631BEE" w:rsidRPr="00280566" w:rsidRDefault="00631BEE" w:rsidP="00631BEE">
      <w:pPr>
        <w:rPr>
          <w:rFonts w:ascii="Arial" w:hAnsi="Arial" w:cs="Arial"/>
          <w:sz w:val="22"/>
          <w:szCs w:val="22"/>
        </w:rPr>
      </w:pPr>
    </w:p>
    <w:p w14:paraId="10F1F36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361"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the ARC reviewed and discussed evaluations and information provided by the parent(s)</w:t>
      </w:r>
      <w:r w:rsidRPr="00280566">
        <w:rPr>
          <w:rFonts w:ascii="Arial" w:hAnsi="Arial" w:cs="Arial"/>
          <w:b/>
          <w:sz w:val="22"/>
          <w:szCs w:val="22"/>
        </w:rPr>
        <w:t xml:space="preserve"> </w:t>
      </w:r>
      <w:r w:rsidRPr="00280566">
        <w:rPr>
          <w:rFonts w:ascii="Arial" w:hAnsi="Arial" w:cs="Arial"/>
          <w:sz w:val="22"/>
          <w:szCs w:val="22"/>
        </w:rPr>
        <w:t>or completed by the parent(s).</w:t>
      </w:r>
    </w:p>
    <w:p w14:paraId="10F1F362"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88"/>
        <w:gridCol w:w="900"/>
        <w:gridCol w:w="900"/>
        <w:gridCol w:w="864"/>
      </w:tblGrid>
      <w:tr w:rsidR="00631BEE" w:rsidRPr="00280566" w14:paraId="10F1F367" w14:textId="77777777" w:rsidTr="00542EE3">
        <w:tc>
          <w:tcPr>
            <w:tcW w:w="7488" w:type="dxa"/>
          </w:tcPr>
          <w:p w14:paraId="10F1F363" w14:textId="77777777" w:rsidR="00631BEE" w:rsidRPr="00280566" w:rsidRDefault="00631BEE" w:rsidP="00542EE3">
            <w:pPr>
              <w:rPr>
                <w:rFonts w:ascii="Arial" w:hAnsi="Arial" w:cs="Arial"/>
                <w:b/>
                <w:sz w:val="22"/>
                <w:szCs w:val="22"/>
              </w:rPr>
            </w:pPr>
          </w:p>
        </w:tc>
        <w:tc>
          <w:tcPr>
            <w:tcW w:w="900" w:type="dxa"/>
          </w:tcPr>
          <w:p w14:paraId="10F1F364"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365"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366"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36C" w14:textId="77777777" w:rsidTr="00542EE3">
        <w:tc>
          <w:tcPr>
            <w:tcW w:w="7488" w:type="dxa"/>
          </w:tcPr>
          <w:p w14:paraId="10F1F368" w14:textId="77777777" w:rsidR="00631BEE" w:rsidRPr="00280566" w:rsidRDefault="00631BEE" w:rsidP="00542EE3">
            <w:pPr>
              <w:rPr>
                <w:rFonts w:ascii="Arial" w:hAnsi="Arial" w:cs="Arial"/>
                <w:sz w:val="22"/>
                <w:szCs w:val="22"/>
              </w:rPr>
            </w:pPr>
            <w:r w:rsidRPr="00280566">
              <w:rPr>
                <w:rFonts w:ascii="Arial" w:hAnsi="Arial" w:cs="Arial"/>
                <w:sz w:val="22"/>
                <w:szCs w:val="22"/>
              </w:rPr>
              <w:t>66. The ARC considered evaluations and information provided by the parents.</w:t>
            </w:r>
          </w:p>
        </w:tc>
        <w:tc>
          <w:tcPr>
            <w:tcW w:w="900" w:type="dxa"/>
          </w:tcPr>
          <w:p w14:paraId="10F1F369" w14:textId="77777777" w:rsidR="00631BEE" w:rsidRPr="00280566" w:rsidRDefault="00631BEE" w:rsidP="00542EE3">
            <w:pPr>
              <w:jc w:val="center"/>
              <w:rPr>
                <w:rFonts w:ascii="Arial" w:hAnsi="Arial" w:cs="Arial"/>
                <w:sz w:val="22"/>
                <w:szCs w:val="22"/>
              </w:rPr>
            </w:pPr>
          </w:p>
        </w:tc>
        <w:tc>
          <w:tcPr>
            <w:tcW w:w="900" w:type="dxa"/>
          </w:tcPr>
          <w:p w14:paraId="10F1F36A" w14:textId="77777777" w:rsidR="00631BEE" w:rsidRPr="00280566" w:rsidRDefault="00631BEE" w:rsidP="00542EE3">
            <w:pPr>
              <w:jc w:val="center"/>
              <w:rPr>
                <w:rFonts w:ascii="Arial" w:hAnsi="Arial" w:cs="Arial"/>
                <w:sz w:val="22"/>
                <w:szCs w:val="22"/>
              </w:rPr>
            </w:pPr>
          </w:p>
        </w:tc>
        <w:tc>
          <w:tcPr>
            <w:tcW w:w="864" w:type="dxa"/>
          </w:tcPr>
          <w:p w14:paraId="10F1F36B" w14:textId="77777777" w:rsidR="00631BEE" w:rsidRPr="00280566" w:rsidRDefault="00631BEE" w:rsidP="00542EE3">
            <w:pPr>
              <w:jc w:val="center"/>
              <w:rPr>
                <w:rFonts w:ascii="Arial" w:hAnsi="Arial" w:cs="Arial"/>
                <w:sz w:val="22"/>
                <w:szCs w:val="22"/>
              </w:rPr>
            </w:pPr>
          </w:p>
        </w:tc>
      </w:tr>
    </w:tbl>
    <w:p w14:paraId="10F1F36D"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72" w14:textId="77777777" w:rsidTr="00542EE3">
        <w:tc>
          <w:tcPr>
            <w:tcW w:w="10152" w:type="dxa"/>
          </w:tcPr>
          <w:p w14:paraId="10F1F36E"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6F" w14:textId="77777777" w:rsidR="00631BEE" w:rsidRPr="00280566" w:rsidRDefault="00631BEE" w:rsidP="00542EE3">
            <w:pPr>
              <w:tabs>
                <w:tab w:val="left" w:pos="360"/>
              </w:tabs>
              <w:rPr>
                <w:rFonts w:ascii="Arial" w:hAnsi="Arial" w:cs="Arial"/>
                <w:sz w:val="22"/>
                <w:szCs w:val="22"/>
              </w:rPr>
            </w:pPr>
          </w:p>
          <w:p w14:paraId="10F1F370" w14:textId="77777777" w:rsidR="00631BEE" w:rsidRPr="00280566" w:rsidRDefault="00631BEE" w:rsidP="00542EE3">
            <w:pPr>
              <w:tabs>
                <w:tab w:val="left" w:pos="360"/>
              </w:tabs>
              <w:rPr>
                <w:rFonts w:ascii="Arial" w:hAnsi="Arial" w:cs="Arial"/>
                <w:sz w:val="22"/>
                <w:szCs w:val="22"/>
              </w:rPr>
            </w:pPr>
          </w:p>
          <w:p w14:paraId="10F1F371" w14:textId="77777777" w:rsidR="00631BEE" w:rsidRPr="00280566" w:rsidRDefault="00631BEE" w:rsidP="00542EE3">
            <w:pPr>
              <w:tabs>
                <w:tab w:val="left" w:pos="360"/>
              </w:tabs>
              <w:rPr>
                <w:rFonts w:ascii="Arial" w:hAnsi="Arial" w:cs="Arial"/>
                <w:sz w:val="22"/>
                <w:szCs w:val="22"/>
              </w:rPr>
            </w:pPr>
          </w:p>
        </w:tc>
      </w:tr>
    </w:tbl>
    <w:p w14:paraId="10F1F373" w14:textId="77777777" w:rsidR="00631BEE" w:rsidRPr="00280566" w:rsidRDefault="00631BEE" w:rsidP="00631BEE">
      <w:pPr>
        <w:jc w:val="center"/>
        <w:rPr>
          <w:rFonts w:ascii="Arial" w:hAnsi="Arial" w:cs="Arial"/>
          <w:b/>
          <w:sz w:val="28"/>
          <w:szCs w:val="28"/>
        </w:rPr>
      </w:pPr>
    </w:p>
    <w:p w14:paraId="10F1F374"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67</w:t>
      </w:r>
    </w:p>
    <w:p w14:paraId="10F1F375" w14:textId="77777777" w:rsidR="00631BEE" w:rsidRPr="00280566" w:rsidRDefault="00631BEE" w:rsidP="00631BEE">
      <w:pPr>
        <w:rPr>
          <w:rFonts w:ascii="Arial" w:hAnsi="Arial" w:cs="Arial"/>
          <w:sz w:val="22"/>
          <w:szCs w:val="22"/>
        </w:rPr>
      </w:pPr>
    </w:p>
    <w:p w14:paraId="10F1F376"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Multi-Disciplinary Evaluation Report, Behavior Observations, results of classroom-based assessments, Eligibility Determination form</w:t>
      </w:r>
    </w:p>
    <w:p w14:paraId="10F1F377" w14:textId="77777777" w:rsidR="00631BEE" w:rsidRPr="00280566" w:rsidRDefault="00631BEE" w:rsidP="00631BEE">
      <w:pPr>
        <w:rPr>
          <w:rFonts w:ascii="Arial" w:hAnsi="Arial" w:cs="Arial"/>
          <w:sz w:val="22"/>
          <w:szCs w:val="22"/>
        </w:rPr>
      </w:pPr>
    </w:p>
    <w:p w14:paraId="10F1F378"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379"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ARC reviewed and discussed current classroom-based assessments and classroom-based observations.</w:t>
      </w:r>
    </w:p>
    <w:p w14:paraId="10F1F37A" w14:textId="77777777" w:rsidR="00631BEE" w:rsidRPr="00280566" w:rsidRDefault="00631BEE" w:rsidP="00631BEE">
      <w:pPr>
        <w:rPr>
          <w:rFonts w:ascii="Arial" w:hAnsi="Arial" w:cs="Arial"/>
          <w:sz w:val="22"/>
          <w:szCs w:val="22"/>
        </w:rPr>
      </w:pPr>
    </w:p>
    <w:p w14:paraId="10F1F37B"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rPr>
        <w:lastRenderedPageBreak/>
        <w:t xml:space="preserve">Note: </w:t>
      </w:r>
      <w:r w:rsidRPr="00280566">
        <w:rPr>
          <w:rFonts w:ascii="Arial" w:hAnsi="Arial" w:cs="Arial"/>
          <w:sz w:val="22"/>
          <w:szCs w:val="22"/>
        </w:rPr>
        <w:t xml:space="preserve">Mark N/A only if ARC </w:t>
      </w:r>
      <w:r w:rsidRPr="00280566">
        <w:rPr>
          <w:rFonts w:ascii="Arial" w:hAnsi="Arial" w:cs="Arial"/>
          <w:b/>
          <w:sz w:val="22"/>
          <w:szCs w:val="22"/>
          <w:u w:val="single"/>
        </w:rPr>
        <w:t>documents</w:t>
      </w:r>
      <w:r w:rsidRPr="00280566">
        <w:rPr>
          <w:rFonts w:ascii="Arial" w:hAnsi="Arial" w:cs="Arial"/>
          <w:b/>
          <w:sz w:val="22"/>
          <w:szCs w:val="22"/>
        </w:rPr>
        <w:t xml:space="preserve"> </w:t>
      </w:r>
      <w:r w:rsidRPr="00280566">
        <w:rPr>
          <w:rFonts w:ascii="Arial" w:hAnsi="Arial" w:cs="Arial"/>
          <w:sz w:val="22"/>
          <w:szCs w:val="22"/>
        </w:rPr>
        <w:t xml:space="preserve">assessments and observations were not considered </w:t>
      </w:r>
      <w:r w:rsidRPr="00280566">
        <w:rPr>
          <w:rFonts w:ascii="Arial" w:hAnsi="Arial" w:cs="Arial"/>
          <w:b/>
          <w:sz w:val="22"/>
          <w:szCs w:val="22"/>
          <w:u w:val="single"/>
        </w:rPr>
        <w:t>due to unavailability or if they did not exist.</w:t>
      </w:r>
    </w:p>
    <w:p w14:paraId="10F1F37C" w14:textId="77777777" w:rsidR="00631BEE" w:rsidRPr="00280566" w:rsidRDefault="00631BEE" w:rsidP="00631BEE">
      <w:pPr>
        <w:ind w:left="72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88"/>
        <w:gridCol w:w="900"/>
        <w:gridCol w:w="900"/>
        <w:gridCol w:w="864"/>
      </w:tblGrid>
      <w:tr w:rsidR="00631BEE" w:rsidRPr="00280566" w14:paraId="10F1F381" w14:textId="77777777" w:rsidTr="00542EE3">
        <w:tc>
          <w:tcPr>
            <w:tcW w:w="7488" w:type="dxa"/>
          </w:tcPr>
          <w:p w14:paraId="10F1F37D" w14:textId="77777777" w:rsidR="00631BEE" w:rsidRPr="00280566" w:rsidRDefault="00631BEE" w:rsidP="00542EE3">
            <w:pPr>
              <w:rPr>
                <w:rFonts w:ascii="Arial" w:hAnsi="Arial" w:cs="Arial"/>
                <w:b/>
                <w:sz w:val="22"/>
                <w:szCs w:val="22"/>
              </w:rPr>
            </w:pPr>
          </w:p>
        </w:tc>
        <w:tc>
          <w:tcPr>
            <w:tcW w:w="900" w:type="dxa"/>
          </w:tcPr>
          <w:p w14:paraId="10F1F37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37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tcPr>
          <w:p w14:paraId="10F1F38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386" w14:textId="77777777" w:rsidTr="00542EE3">
        <w:tc>
          <w:tcPr>
            <w:tcW w:w="7488" w:type="dxa"/>
          </w:tcPr>
          <w:p w14:paraId="10F1F382" w14:textId="77777777" w:rsidR="00631BEE" w:rsidRPr="00280566" w:rsidRDefault="00631BEE" w:rsidP="00542EE3">
            <w:pPr>
              <w:rPr>
                <w:rFonts w:ascii="Arial" w:hAnsi="Arial" w:cs="Arial"/>
                <w:sz w:val="22"/>
                <w:szCs w:val="22"/>
              </w:rPr>
            </w:pPr>
            <w:r w:rsidRPr="00280566">
              <w:rPr>
                <w:rFonts w:ascii="Arial" w:hAnsi="Arial" w:cs="Arial"/>
                <w:sz w:val="22"/>
                <w:szCs w:val="22"/>
              </w:rPr>
              <w:t>67. The ARC considered current classroom-based, local or state assessments and classroom observations; and observations from teachers and related service providers.</w:t>
            </w:r>
          </w:p>
        </w:tc>
        <w:tc>
          <w:tcPr>
            <w:tcW w:w="900" w:type="dxa"/>
          </w:tcPr>
          <w:p w14:paraId="10F1F383" w14:textId="77777777" w:rsidR="00631BEE" w:rsidRPr="00280566" w:rsidRDefault="00631BEE" w:rsidP="00542EE3">
            <w:pPr>
              <w:jc w:val="center"/>
              <w:rPr>
                <w:rFonts w:ascii="Arial" w:hAnsi="Arial" w:cs="Arial"/>
                <w:sz w:val="22"/>
                <w:szCs w:val="22"/>
              </w:rPr>
            </w:pPr>
          </w:p>
        </w:tc>
        <w:tc>
          <w:tcPr>
            <w:tcW w:w="900" w:type="dxa"/>
          </w:tcPr>
          <w:p w14:paraId="10F1F384" w14:textId="77777777" w:rsidR="00631BEE" w:rsidRPr="00280566" w:rsidRDefault="00631BEE" w:rsidP="00542EE3">
            <w:pPr>
              <w:jc w:val="center"/>
              <w:rPr>
                <w:rFonts w:ascii="Arial" w:hAnsi="Arial" w:cs="Arial"/>
                <w:sz w:val="22"/>
                <w:szCs w:val="22"/>
              </w:rPr>
            </w:pPr>
          </w:p>
        </w:tc>
        <w:tc>
          <w:tcPr>
            <w:tcW w:w="864" w:type="dxa"/>
          </w:tcPr>
          <w:p w14:paraId="10F1F385" w14:textId="77777777" w:rsidR="00631BEE" w:rsidRPr="00280566" w:rsidRDefault="00631BEE" w:rsidP="00542EE3">
            <w:pPr>
              <w:jc w:val="center"/>
              <w:rPr>
                <w:rFonts w:ascii="Arial" w:hAnsi="Arial" w:cs="Arial"/>
                <w:sz w:val="22"/>
                <w:szCs w:val="22"/>
              </w:rPr>
            </w:pPr>
          </w:p>
        </w:tc>
      </w:tr>
    </w:tbl>
    <w:p w14:paraId="10F1F387"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8C" w14:textId="77777777" w:rsidTr="00542EE3">
        <w:tc>
          <w:tcPr>
            <w:tcW w:w="10152" w:type="dxa"/>
          </w:tcPr>
          <w:p w14:paraId="10F1F388"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89" w14:textId="77777777" w:rsidR="00631BEE" w:rsidRPr="00280566" w:rsidRDefault="00631BEE" w:rsidP="00542EE3">
            <w:pPr>
              <w:tabs>
                <w:tab w:val="left" w:pos="360"/>
              </w:tabs>
              <w:rPr>
                <w:rFonts w:ascii="Arial" w:hAnsi="Arial" w:cs="Arial"/>
                <w:sz w:val="22"/>
                <w:szCs w:val="22"/>
              </w:rPr>
            </w:pPr>
          </w:p>
          <w:p w14:paraId="10F1F38A" w14:textId="77777777" w:rsidR="00631BEE" w:rsidRPr="00280566" w:rsidRDefault="00631BEE" w:rsidP="00542EE3">
            <w:pPr>
              <w:tabs>
                <w:tab w:val="left" w:pos="360"/>
              </w:tabs>
              <w:rPr>
                <w:rFonts w:ascii="Arial" w:hAnsi="Arial" w:cs="Arial"/>
                <w:sz w:val="22"/>
                <w:szCs w:val="22"/>
              </w:rPr>
            </w:pPr>
          </w:p>
          <w:p w14:paraId="10F1F38B" w14:textId="77777777" w:rsidR="00631BEE" w:rsidRPr="00280566" w:rsidRDefault="00631BEE" w:rsidP="00542EE3">
            <w:pPr>
              <w:tabs>
                <w:tab w:val="left" w:pos="360"/>
              </w:tabs>
              <w:rPr>
                <w:rFonts w:ascii="Arial" w:hAnsi="Arial" w:cs="Arial"/>
                <w:sz w:val="22"/>
                <w:szCs w:val="22"/>
              </w:rPr>
            </w:pPr>
          </w:p>
        </w:tc>
      </w:tr>
    </w:tbl>
    <w:p w14:paraId="10F1F38D" w14:textId="77777777" w:rsidR="00631BEE" w:rsidRPr="00280566" w:rsidRDefault="00631BEE" w:rsidP="00631BEE">
      <w:pPr>
        <w:jc w:val="center"/>
        <w:rPr>
          <w:rFonts w:ascii="Arial" w:hAnsi="Arial" w:cs="Arial"/>
          <w:b/>
          <w:sz w:val="28"/>
          <w:szCs w:val="28"/>
        </w:rPr>
      </w:pPr>
    </w:p>
    <w:p w14:paraId="10F1F38E"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68</w:t>
      </w:r>
    </w:p>
    <w:p w14:paraId="10F1F38F" w14:textId="77777777" w:rsidR="00631BEE" w:rsidRPr="00280566" w:rsidRDefault="00631BEE" w:rsidP="00631BEE">
      <w:pPr>
        <w:rPr>
          <w:rFonts w:ascii="Arial" w:hAnsi="Arial" w:cs="Arial"/>
          <w:sz w:val="22"/>
          <w:szCs w:val="22"/>
        </w:rPr>
      </w:pPr>
    </w:p>
    <w:p w14:paraId="10F1F390"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sz w:val="22"/>
          <w:szCs w:val="22"/>
        </w:rPr>
        <w:t>:  Eligibility Determination Form, Consent for Services, IEP, and Conference Summary/Action Notice.</w:t>
      </w:r>
    </w:p>
    <w:p w14:paraId="10F1F391" w14:textId="77777777" w:rsidR="00631BEE" w:rsidRPr="00280566" w:rsidRDefault="00631BEE" w:rsidP="00631BEE">
      <w:pPr>
        <w:rPr>
          <w:rFonts w:ascii="Arial" w:hAnsi="Arial" w:cs="Arial"/>
          <w:sz w:val="22"/>
          <w:szCs w:val="22"/>
        </w:rPr>
      </w:pPr>
    </w:p>
    <w:p w14:paraId="10F1F392"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393"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review of the dates indicates evaluations were conducted prior to provision of services.</w:t>
      </w:r>
    </w:p>
    <w:p w14:paraId="10F1F394" w14:textId="77777777" w:rsidR="00631BEE" w:rsidRPr="00280566" w:rsidRDefault="00631BEE" w:rsidP="00631BEE">
      <w:pPr>
        <w:rPr>
          <w:rFonts w:ascii="Arial" w:hAnsi="Arial" w:cs="Arial"/>
          <w:sz w:val="22"/>
          <w:szCs w:val="22"/>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88"/>
        <w:gridCol w:w="900"/>
        <w:gridCol w:w="900"/>
      </w:tblGrid>
      <w:tr w:rsidR="00631BEE" w:rsidRPr="00280566" w14:paraId="10F1F398" w14:textId="77777777" w:rsidTr="00542EE3">
        <w:tc>
          <w:tcPr>
            <w:tcW w:w="8388" w:type="dxa"/>
          </w:tcPr>
          <w:p w14:paraId="10F1F395" w14:textId="77777777" w:rsidR="00631BEE" w:rsidRPr="00280566" w:rsidRDefault="00631BEE" w:rsidP="00542EE3">
            <w:pPr>
              <w:rPr>
                <w:rFonts w:ascii="Arial" w:hAnsi="Arial" w:cs="Arial"/>
                <w:b/>
                <w:sz w:val="22"/>
                <w:szCs w:val="22"/>
              </w:rPr>
            </w:pPr>
          </w:p>
        </w:tc>
        <w:tc>
          <w:tcPr>
            <w:tcW w:w="900" w:type="dxa"/>
          </w:tcPr>
          <w:p w14:paraId="10F1F396"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397"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r>
      <w:tr w:rsidR="00631BEE" w:rsidRPr="00280566" w14:paraId="10F1F39C" w14:textId="77777777" w:rsidTr="00542EE3">
        <w:tc>
          <w:tcPr>
            <w:tcW w:w="8388" w:type="dxa"/>
          </w:tcPr>
          <w:p w14:paraId="10F1F399" w14:textId="77777777" w:rsidR="00631BEE" w:rsidRPr="00280566" w:rsidRDefault="00631BEE" w:rsidP="00542EE3">
            <w:pPr>
              <w:rPr>
                <w:rFonts w:ascii="Arial" w:hAnsi="Arial" w:cs="Arial"/>
                <w:sz w:val="22"/>
                <w:szCs w:val="22"/>
              </w:rPr>
            </w:pPr>
            <w:r w:rsidRPr="00280566">
              <w:rPr>
                <w:rFonts w:ascii="Arial" w:hAnsi="Arial" w:cs="Arial"/>
                <w:sz w:val="22"/>
                <w:szCs w:val="22"/>
              </w:rPr>
              <w:t>68. The ARC conducted a full and individual evaluation prior to implementing special education services.</w:t>
            </w:r>
          </w:p>
        </w:tc>
        <w:tc>
          <w:tcPr>
            <w:tcW w:w="900" w:type="dxa"/>
          </w:tcPr>
          <w:p w14:paraId="10F1F39A" w14:textId="77777777" w:rsidR="00631BEE" w:rsidRPr="00280566" w:rsidRDefault="00631BEE" w:rsidP="00542EE3">
            <w:pPr>
              <w:jc w:val="center"/>
              <w:rPr>
                <w:rFonts w:ascii="Arial" w:hAnsi="Arial" w:cs="Arial"/>
                <w:sz w:val="28"/>
                <w:szCs w:val="28"/>
              </w:rPr>
            </w:pPr>
          </w:p>
        </w:tc>
        <w:tc>
          <w:tcPr>
            <w:tcW w:w="900" w:type="dxa"/>
          </w:tcPr>
          <w:p w14:paraId="10F1F39B" w14:textId="77777777" w:rsidR="00631BEE" w:rsidRPr="00280566" w:rsidRDefault="00631BEE" w:rsidP="00542EE3">
            <w:pPr>
              <w:jc w:val="center"/>
              <w:rPr>
                <w:rFonts w:ascii="Arial" w:hAnsi="Arial" w:cs="Arial"/>
                <w:sz w:val="28"/>
                <w:szCs w:val="28"/>
              </w:rPr>
            </w:pPr>
          </w:p>
        </w:tc>
      </w:tr>
    </w:tbl>
    <w:p w14:paraId="10F1F39D"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A2" w14:textId="77777777" w:rsidTr="00542EE3">
        <w:tc>
          <w:tcPr>
            <w:tcW w:w="10152" w:type="dxa"/>
          </w:tcPr>
          <w:p w14:paraId="10F1F39E"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9F" w14:textId="77777777" w:rsidR="00631BEE" w:rsidRPr="00280566" w:rsidRDefault="00631BEE" w:rsidP="00542EE3">
            <w:pPr>
              <w:tabs>
                <w:tab w:val="left" w:pos="360"/>
              </w:tabs>
              <w:rPr>
                <w:rFonts w:ascii="Arial" w:hAnsi="Arial" w:cs="Arial"/>
                <w:sz w:val="22"/>
                <w:szCs w:val="22"/>
              </w:rPr>
            </w:pPr>
          </w:p>
          <w:p w14:paraId="10F1F3A0" w14:textId="77777777" w:rsidR="00631BEE" w:rsidRPr="00280566" w:rsidRDefault="00631BEE" w:rsidP="00542EE3">
            <w:pPr>
              <w:tabs>
                <w:tab w:val="left" w:pos="360"/>
              </w:tabs>
              <w:rPr>
                <w:rFonts w:ascii="Arial" w:hAnsi="Arial" w:cs="Arial"/>
                <w:sz w:val="22"/>
                <w:szCs w:val="22"/>
              </w:rPr>
            </w:pPr>
          </w:p>
          <w:p w14:paraId="10F1F3A1" w14:textId="77777777" w:rsidR="00631BEE" w:rsidRPr="00280566" w:rsidRDefault="00631BEE" w:rsidP="00542EE3">
            <w:pPr>
              <w:tabs>
                <w:tab w:val="left" w:pos="360"/>
              </w:tabs>
              <w:rPr>
                <w:rFonts w:ascii="Arial" w:hAnsi="Arial" w:cs="Arial"/>
                <w:sz w:val="22"/>
                <w:szCs w:val="22"/>
              </w:rPr>
            </w:pPr>
          </w:p>
        </w:tc>
      </w:tr>
    </w:tbl>
    <w:p w14:paraId="10F1F3A3" w14:textId="77777777" w:rsidR="00631BEE" w:rsidRPr="00280566" w:rsidRDefault="00631BEE" w:rsidP="00631BEE">
      <w:pPr>
        <w:rPr>
          <w:rFonts w:ascii="Arial" w:hAnsi="Arial" w:cs="Arial"/>
          <w:sz w:val="22"/>
          <w:szCs w:val="22"/>
        </w:rPr>
      </w:pPr>
    </w:p>
    <w:p w14:paraId="10F1F3A4" w14:textId="77777777" w:rsidR="00631BEE" w:rsidRPr="00280566" w:rsidRDefault="00631BEE" w:rsidP="00631BEE">
      <w:pPr>
        <w:jc w:val="center"/>
        <w:rPr>
          <w:rFonts w:ascii="Arial" w:hAnsi="Arial" w:cs="Arial"/>
          <w:b/>
          <w:sz w:val="28"/>
          <w:szCs w:val="28"/>
        </w:rPr>
      </w:pPr>
    </w:p>
    <w:p w14:paraId="10F1F3A5"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69a</w:t>
      </w:r>
    </w:p>
    <w:p w14:paraId="10F1F3A6" w14:textId="77777777" w:rsidR="00631BEE" w:rsidRPr="00280566" w:rsidRDefault="00631BEE" w:rsidP="00631BEE">
      <w:pPr>
        <w:rPr>
          <w:rFonts w:ascii="Arial" w:hAnsi="Arial" w:cs="Arial"/>
          <w:sz w:val="22"/>
          <w:szCs w:val="22"/>
        </w:rPr>
      </w:pPr>
    </w:p>
    <w:p w14:paraId="10F1F3A7"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Consent to Evaluate/Reevaluate, Conference Summary/Action Notice, Review of Records/Reevaluation Summary Form</w:t>
      </w:r>
    </w:p>
    <w:p w14:paraId="10F1F3A8" w14:textId="77777777" w:rsidR="00631BEE" w:rsidRPr="00280566" w:rsidRDefault="00631BEE" w:rsidP="00631BEE">
      <w:pPr>
        <w:rPr>
          <w:rFonts w:ascii="Arial" w:hAnsi="Arial" w:cs="Arial"/>
          <w:b/>
          <w:sz w:val="22"/>
          <w:szCs w:val="22"/>
          <w:u w:val="single"/>
        </w:rPr>
      </w:pPr>
    </w:p>
    <w:p w14:paraId="10F1F3A9"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Directions</w:t>
      </w:r>
      <w:r w:rsidRPr="00280566">
        <w:rPr>
          <w:rFonts w:ascii="Arial" w:hAnsi="Arial" w:cs="Arial"/>
          <w:sz w:val="22"/>
          <w:szCs w:val="22"/>
        </w:rPr>
        <w:t xml:space="preserve">:  </w:t>
      </w:r>
    </w:p>
    <w:p w14:paraId="10F1F3AA"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the ARC determined additional data is not needed for reevaluation AND the ARC documented the review of existing evaluation data.</w:t>
      </w:r>
    </w:p>
    <w:p w14:paraId="10F1F3AB"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“NA” for evaluations provided by the parent(s) if no evaluations are in existence</w:t>
      </w:r>
    </w:p>
    <w:p w14:paraId="10F1F3AC" w14:textId="77777777" w:rsidR="00631BEE" w:rsidRPr="00280566" w:rsidRDefault="00631BEE" w:rsidP="00631BEE">
      <w:pPr>
        <w:numPr>
          <w:ilvl w:val="0"/>
          <w:numId w:val="37"/>
        </w:numPr>
        <w:rPr>
          <w:rFonts w:ascii="Arial" w:hAnsi="Arial" w:cs="Arial"/>
          <w:b/>
          <w:sz w:val="22"/>
          <w:szCs w:val="22"/>
        </w:rPr>
      </w:pPr>
      <w:r w:rsidRPr="00280566">
        <w:rPr>
          <w:rFonts w:ascii="Arial" w:hAnsi="Arial" w:cs="Arial"/>
          <w:b/>
          <w:sz w:val="22"/>
          <w:szCs w:val="22"/>
        </w:rPr>
        <w:t>Mark “NA” if child was not reevaluated this reporting year.</w:t>
      </w:r>
    </w:p>
    <w:p w14:paraId="10F1F3AD" w14:textId="77777777" w:rsidR="00631BEE" w:rsidRPr="00280566" w:rsidRDefault="00631BEE" w:rsidP="00631BEE">
      <w:pPr>
        <w:numPr>
          <w:ilvl w:val="0"/>
          <w:numId w:val="37"/>
        </w:numPr>
        <w:rPr>
          <w:rFonts w:ascii="Arial" w:hAnsi="Arial" w:cs="Arial"/>
          <w:b/>
          <w:sz w:val="22"/>
          <w:szCs w:val="22"/>
        </w:rPr>
      </w:pPr>
      <w:r w:rsidRPr="00280566">
        <w:rPr>
          <w:rFonts w:ascii="Arial" w:hAnsi="Arial" w:cs="Arial"/>
          <w:b/>
          <w:sz w:val="22"/>
          <w:szCs w:val="22"/>
        </w:rPr>
        <w:t>Mark “NA” if full reevaluation was conducted.</w:t>
      </w:r>
    </w:p>
    <w:p w14:paraId="10F1F3AE" w14:textId="77777777" w:rsidR="00631BEE" w:rsidRPr="00280566" w:rsidRDefault="00631BEE" w:rsidP="00631BEE">
      <w:pPr>
        <w:ind w:left="720"/>
        <w:rPr>
          <w:rFonts w:ascii="Arial" w:hAnsi="Arial" w:cs="Arial"/>
          <w:sz w:val="22"/>
          <w:szCs w:val="22"/>
        </w:rPr>
      </w:pPr>
    </w:p>
    <w:p w14:paraId="10F1F3AF" w14:textId="77777777" w:rsidR="00631BEE" w:rsidRPr="00280566" w:rsidRDefault="00631BEE" w:rsidP="00631BEE">
      <w:pPr>
        <w:rPr>
          <w:rFonts w:ascii="Arial" w:hAnsi="Arial" w:cs="Arial"/>
          <w:sz w:val="22"/>
          <w:szCs w:val="22"/>
        </w:rPr>
      </w:pPr>
      <w:r w:rsidRPr="00280566">
        <w:rPr>
          <w:rFonts w:ascii="Arial" w:hAnsi="Arial" w:cs="Arial"/>
          <w:b/>
          <w:sz w:val="22"/>
          <w:szCs w:val="22"/>
        </w:rPr>
        <w:t>Notes</w:t>
      </w:r>
      <w:r w:rsidRPr="00280566">
        <w:rPr>
          <w:rFonts w:ascii="Arial" w:hAnsi="Arial" w:cs="Arial"/>
          <w:sz w:val="22"/>
          <w:szCs w:val="22"/>
        </w:rPr>
        <w:t xml:space="preserve">:  </w:t>
      </w:r>
    </w:p>
    <w:p w14:paraId="10F1F3B0" w14:textId="77777777" w:rsidR="00631BEE" w:rsidRPr="00280566" w:rsidRDefault="00631BEE" w:rsidP="00631BEE">
      <w:pPr>
        <w:pStyle w:val="ListParagraph"/>
        <w:numPr>
          <w:ilvl w:val="0"/>
          <w:numId w:val="63"/>
        </w:numPr>
        <w:contextualSpacing/>
        <w:rPr>
          <w:rFonts w:ascii="Arial" w:hAnsi="Arial" w:cs="Arial"/>
          <w:sz w:val="22"/>
          <w:szCs w:val="22"/>
        </w:rPr>
      </w:pPr>
      <w:r w:rsidRPr="00280566">
        <w:rPr>
          <w:rFonts w:ascii="Arial" w:hAnsi="Arial" w:cs="Arial"/>
          <w:sz w:val="22"/>
          <w:szCs w:val="22"/>
        </w:rPr>
        <w:t xml:space="preserve">Local assessment data may include district or school-wide assessment data such as universal screening, common assessments, etc. </w:t>
      </w:r>
    </w:p>
    <w:p w14:paraId="10F1F3B1" w14:textId="77777777" w:rsidR="00631BEE" w:rsidRPr="00280566" w:rsidRDefault="00631BEE" w:rsidP="00631BEE">
      <w:pPr>
        <w:pStyle w:val="ListParagraph"/>
        <w:numPr>
          <w:ilvl w:val="0"/>
          <w:numId w:val="63"/>
        </w:numPr>
        <w:contextualSpacing/>
        <w:rPr>
          <w:rFonts w:ascii="Arial" w:hAnsi="Arial" w:cs="Arial"/>
          <w:sz w:val="22"/>
          <w:szCs w:val="22"/>
        </w:rPr>
      </w:pPr>
      <w:r w:rsidRPr="00280566">
        <w:rPr>
          <w:rFonts w:ascii="Arial" w:hAnsi="Arial" w:cs="Arial"/>
          <w:sz w:val="22"/>
          <w:szCs w:val="22"/>
        </w:rPr>
        <w:t>Current classroom based assessment includes IEP progress monitoring.</w:t>
      </w:r>
    </w:p>
    <w:p w14:paraId="10F1F3B2" w14:textId="77777777" w:rsidR="00631BEE" w:rsidRPr="00280566" w:rsidRDefault="00631BEE" w:rsidP="00631BEE">
      <w:pPr>
        <w:pStyle w:val="ListParagraph"/>
        <w:numPr>
          <w:ilvl w:val="0"/>
          <w:numId w:val="63"/>
        </w:numPr>
        <w:contextualSpacing/>
        <w:rPr>
          <w:rFonts w:ascii="Arial" w:hAnsi="Arial" w:cs="Arial"/>
          <w:sz w:val="22"/>
          <w:szCs w:val="22"/>
        </w:rPr>
      </w:pPr>
      <w:r w:rsidRPr="00280566">
        <w:rPr>
          <w:rFonts w:ascii="Arial" w:hAnsi="Arial" w:cs="Arial"/>
          <w:sz w:val="22"/>
          <w:szCs w:val="22"/>
        </w:rPr>
        <w:t>For reevaluation purposes, classroom-based observations include:</w:t>
      </w:r>
    </w:p>
    <w:p w14:paraId="10F1F3B3" w14:textId="77777777" w:rsidR="00631BEE" w:rsidRPr="00280566" w:rsidRDefault="00631BEE" w:rsidP="00631BEE">
      <w:pPr>
        <w:pStyle w:val="ListParagraph"/>
        <w:numPr>
          <w:ilvl w:val="1"/>
          <w:numId w:val="63"/>
        </w:numPr>
        <w:contextualSpacing/>
        <w:rPr>
          <w:rFonts w:ascii="Arial" w:hAnsi="Arial" w:cs="Arial"/>
          <w:sz w:val="22"/>
          <w:szCs w:val="22"/>
        </w:rPr>
      </w:pPr>
      <w:r w:rsidRPr="00280566">
        <w:rPr>
          <w:rFonts w:ascii="Arial" w:hAnsi="Arial" w:cs="Arial"/>
          <w:sz w:val="22"/>
          <w:szCs w:val="22"/>
        </w:rPr>
        <w:lastRenderedPageBreak/>
        <w:t>a combination of at least two forms of current informal teacher observations such as progress monitoring data, anecdotal notes, or documented teacher input about student performance; OR</w:t>
      </w:r>
    </w:p>
    <w:p w14:paraId="10F1F3B4" w14:textId="77777777" w:rsidR="00631BEE" w:rsidRPr="00280566" w:rsidRDefault="00631BEE" w:rsidP="00631BEE">
      <w:pPr>
        <w:pStyle w:val="ListParagraph"/>
        <w:numPr>
          <w:ilvl w:val="1"/>
          <w:numId w:val="63"/>
        </w:numPr>
        <w:contextualSpacing/>
        <w:rPr>
          <w:rFonts w:ascii="Arial" w:hAnsi="Arial" w:cs="Arial"/>
          <w:sz w:val="22"/>
          <w:szCs w:val="22"/>
        </w:rPr>
      </w:pPr>
      <w:r w:rsidRPr="00280566">
        <w:rPr>
          <w:rFonts w:ascii="Arial" w:hAnsi="Arial" w:cs="Arial"/>
          <w:sz w:val="22"/>
          <w:szCs w:val="22"/>
        </w:rPr>
        <w:t>at least two formal teacher observations; OR</w:t>
      </w:r>
    </w:p>
    <w:p w14:paraId="10F1F3B5" w14:textId="77777777" w:rsidR="00631BEE" w:rsidRPr="00280566" w:rsidRDefault="00631BEE" w:rsidP="00631BEE">
      <w:pPr>
        <w:pStyle w:val="ListParagraph"/>
        <w:numPr>
          <w:ilvl w:val="1"/>
          <w:numId w:val="63"/>
        </w:numPr>
        <w:contextualSpacing/>
        <w:rPr>
          <w:rFonts w:ascii="Arial" w:hAnsi="Arial" w:cs="Arial"/>
          <w:sz w:val="22"/>
          <w:szCs w:val="22"/>
        </w:rPr>
      </w:pPr>
      <w:r w:rsidRPr="00280566">
        <w:rPr>
          <w:rFonts w:ascii="Arial" w:hAnsi="Arial" w:cs="Arial"/>
          <w:sz w:val="22"/>
          <w:szCs w:val="22"/>
        </w:rPr>
        <w:t>a combination of both a and b.</w:t>
      </w:r>
    </w:p>
    <w:p w14:paraId="10F1F3B6" w14:textId="77777777" w:rsidR="00631BEE" w:rsidRPr="00280566" w:rsidRDefault="00631BEE" w:rsidP="00631BEE">
      <w:pPr>
        <w:pStyle w:val="ListParagraph"/>
        <w:numPr>
          <w:ilvl w:val="0"/>
          <w:numId w:val="72"/>
        </w:numPr>
        <w:contextualSpacing/>
        <w:rPr>
          <w:rFonts w:ascii="Arial" w:hAnsi="Arial" w:cs="Arial"/>
          <w:sz w:val="22"/>
          <w:szCs w:val="22"/>
        </w:rPr>
      </w:pPr>
      <w:r w:rsidRPr="00280566">
        <w:rPr>
          <w:rFonts w:ascii="Arial" w:hAnsi="Arial" w:cs="Arial"/>
          <w:sz w:val="22"/>
          <w:szCs w:val="22"/>
        </w:rPr>
        <w:t>If the ARC determines formal observations are needed in order to re-determine eligibility, prior written parent consent must be obtained.</w:t>
      </w:r>
    </w:p>
    <w:p w14:paraId="10F1F3B7" w14:textId="77777777" w:rsidR="00631BEE" w:rsidRPr="00280566" w:rsidRDefault="00631BEE" w:rsidP="00631BEE">
      <w:pPr>
        <w:pStyle w:val="ListParagraph"/>
        <w:numPr>
          <w:ilvl w:val="0"/>
          <w:numId w:val="72"/>
        </w:numPr>
        <w:contextualSpacing/>
        <w:rPr>
          <w:rFonts w:ascii="Arial" w:hAnsi="Arial" w:cs="Arial"/>
          <w:sz w:val="22"/>
          <w:szCs w:val="22"/>
        </w:rPr>
      </w:pPr>
      <w:r w:rsidRPr="00280566">
        <w:rPr>
          <w:rFonts w:ascii="Arial" w:hAnsi="Arial" w:cs="Arial"/>
          <w:b/>
          <w:sz w:val="22"/>
          <w:szCs w:val="22"/>
        </w:rPr>
        <w:t>For determining eligibility for Specific Learning Disability, the ARC is required to conduct at least two formal observations</w:t>
      </w:r>
      <w:r w:rsidRPr="00280566">
        <w:rPr>
          <w:rFonts w:ascii="Arial" w:hAnsi="Arial" w:cs="Arial"/>
          <w:sz w:val="22"/>
          <w:szCs w:val="22"/>
        </w:rPr>
        <w:t>.</w:t>
      </w:r>
    </w:p>
    <w:p w14:paraId="10F1F3B8" w14:textId="77777777" w:rsidR="00631BEE" w:rsidRPr="00280566" w:rsidRDefault="00631BEE" w:rsidP="00631BEE">
      <w:pPr>
        <w:pStyle w:val="ListParagraph"/>
        <w:numPr>
          <w:ilvl w:val="0"/>
          <w:numId w:val="72"/>
        </w:numPr>
        <w:contextualSpacing/>
        <w:rPr>
          <w:rFonts w:ascii="Arial" w:hAnsi="Arial" w:cs="Arial"/>
          <w:sz w:val="22"/>
          <w:szCs w:val="22"/>
          <w:highlight w:val="yellow"/>
        </w:rPr>
      </w:pPr>
      <w:r w:rsidRPr="00280566">
        <w:rPr>
          <w:rFonts w:ascii="Arial" w:hAnsi="Arial" w:cs="Arial"/>
          <w:sz w:val="22"/>
          <w:szCs w:val="22"/>
          <w:highlight w:val="yellow"/>
        </w:rPr>
        <w:t>The ARC applies the following criteria to determine if re-administration of an individual intelligence test is necessary for a reevaluation:</w:t>
      </w:r>
    </w:p>
    <w:p w14:paraId="10F1F3B9" w14:textId="77777777" w:rsidR="00631BEE" w:rsidRPr="00280566" w:rsidRDefault="00631BEE" w:rsidP="00631BEE">
      <w:pPr>
        <w:pStyle w:val="ListParagraph"/>
        <w:numPr>
          <w:ilvl w:val="1"/>
          <w:numId w:val="72"/>
        </w:numPr>
        <w:contextualSpacing/>
        <w:rPr>
          <w:rFonts w:ascii="Arial" w:hAnsi="Arial" w:cs="Arial"/>
          <w:sz w:val="22"/>
          <w:szCs w:val="22"/>
          <w:highlight w:val="yellow"/>
        </w:rPr>
      </w:pPr>
      <w:r w:rsidRPr="00280566">
        <w:rPr>
          <w:rFonts w:ascii="Arial" w:hAnsi="Arial" w:cs="Arial"/>
          <w:sz w:val="22"/>
          <w:szCs w:val="22"/>
          <w:highlight w:val="yellow"/>
        </w:rPr>
        <w:t>The child has a minimum of two consistent IQ scores with one being at or above age 9; and</w:t>
      </w:r>
    </w:p>
    <w:p w14:paraId="10F1F3BA" w14:textId="77777777" w:rsidR="00631BEE" w:rsidRPr="00280566" w:rsidRDefault="00631BEE" w:rsidP="00631BEE">
      <w:pPr>
        <w:pStyle w:val="ListParagraph"/>
        <w:numPr>
          <w:ilvl w:val="1"/>
          <w:numId w:val="72"/>
        </w:numPr>
        <w:contextualSpacing/>
        <w:rPr>
          <w:rFonts w:ascii="Arial" w:hAnsi="Arial" w:cs="Arial"/>
          <w:sz w:val="22"/>
          <w:szCs w:val="22"/>
          <w:highlight w:val="yellow"/>
        </w:rPr>
      </w:pPr>
      <w:r w:rsidRPr="00280566">
        <w:rPr>
          <w:rFonts w:ascii="Arial" w:hAnsi="Arial" w:cs="Arial"/>
          <w:sz w:val="22"/>
          <w:szCs w:val="22"/>
          <w:highlight w:val="yellow"/>
        </w:rPr>
        <w:t>The child’s IQ scores have a confidence interval of no less than 90%.</w:t>
      </w:r>
    </w:p>
    <w:p w14:paraId="10F1F3BB" w14:textId="77777777" w:rsidR="00631BEE" w:rsidRPr="00280566" w:rsidRDefault="00631BEE" w:rsidP="00631BEE">
      <w:pPr>
        <w:ind w:left="720"/>
        <w:contextualSpacing/>
        <w:rPr>
          <w:rFonts w:ascii="Arial" w:hAnsi="Arial" w:cs="Arial"/>
          <w:sz w:val="22"/>
          <w:szCs w:val="22"/>
          <w:highlight w:val="yellow"/>
        </w:rPr>
      </w:pPr>
      <w:r w:rsidRPr="00280566">
        <w:rPr>
          <w:rFonts w:ascii="Arial" w:hAnsi="Arial" w:cs="Arial"/>
          <w:sz w:val="22"/>
          <w:szCs w:val="22"/>
          <w:highlight w:val="yellow"/>
        </w:rPr>
        <w:t xml:space="preserve">For high school students who do not have a current (within 3 year period) IQ score may need to be reevaluated in order to determine transition needs and services. </w:t>
      </w:r>
    </w:p>
    <w:p w14:paraId="10F1F3BC" w14:textId="77777777" w:rsidR="00631BEE" w:rsidRPr="00280566" w:rsidRDefault="00631BEE" w:rsidP="00631BEE">
      <w:pPr>
        <w:pStyle w:val="ListParagraph"/>
        <w:contextualSpacing/>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88"/>
        <w:gridCol w:w="900"/>
        <w:gridCol w:w="900"/>
        <w:gridCol w:w="864"/>
      </w:tblGrid>
      <w:tr w:rsidR="00631BEE" w:rsidRPr="00280566" w14:paraId="10F1F3C1" w14:textId="77777777" w:rsidTr="00542EE3">
        <w:tc>
          <w:tcPr>
            <w:tcW w:w="7488" w:type="dxa"/>
            <w:shd w:val="clear" w:color="auto" w:fill="auto"/>
          </w:tcPr>
          <w:p w14:paraId="10F1F3BD" w14:textId="77777777" w:rsidR="00631BEE" w:rsidRPr="00280566" w:rsidRDefault="00631BEE" w:rsidP="00542EE3">
            <w:pPr>
              <w:rPr>
                <w:rFonts w:ascii="Arial" w:hAnsi="Arial" w:cs="Arial"/>
                <w:b/>
                <w:sz w:val="22"/>
                <w:szCs w:val="22"/>
              </w:rPr>
            </w:pPr>
            <w:r w:rsidRPr="00280566">
              <w:rPr>
                <w:rFonts w:ascii="Arial" w:hAnsi="Arial" w:cs="Arial"/>
                <w:sz w:val="22"/>
                <w:szCs w:val="22"/>
              </w:rPr>
              <w:t>ARC may reference previous evaluation data, behavior observations, etc., in the review of existing information</w:t>
            </w:r>
          </w:p>
        </w:tc>
        <w:tc>
          <w:tcPr>
            <w:tcW w:w="900" w:type="dxa"/>
            <w:shd w:val="clear" w:color="auto" w:fill="auto"/>
          </w:tcPr>
          <w:p w14:paraId="10F1F3BE"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shd w:val="clear" w:color="auto" w:fill="auto"/>
          </w:tcPr>
          <w:p w14:paraId="10F1F3BF"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864" w:type="dxa"/>
            <w:shd w:val="clear" w:color="auto" w:fill="auto"/>
          </w:tcPr>
          <w:p w14:paraId="10F1F3C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3C6" w14:textId="77777777" w:rsidTr="00542EE3">
        <w:tc>
          <w:tcPr>
            <w:tcW w:w="7488" w:type="dxa"/>
            <w:shd w:val="clear" w:color="auto" w:fill="auto"/>
          </w:tcPr>
          <w:p w14:paraId="10F1F3C2" w14:textId="77777777" w:rsidR="00631BEE" w:rsidRPr="00280566" w:rsidRDefault="00631BEE" w:rsidP="00542EE3">
            <w:pPr>
              <w:rPr>
                <w:rFonts w:ascii="Arial" w:hAnsi="Arial" w:cs="Arial"/>
                <w:sz w:val="20"/>
              </w:rPr>
            </w:pPr>
            <w:r w:rsidRPr="00280566">
              <w:rPr>
                <w:rFonts w:ascii="Arial" w:hAnsi="Arial" w:cs="Arial"/>
                <w:sz w:val="22"/>
                <w:szCs w:val="22"/>
              </w:rPr>
              <w:t xml:space="preserve">69a. If the ARC determines additional </w:t>
            </w:r>
            <w:r w:rsidRPr="00280566">
              <w:rPr>
                <w:rFonts w:ascii="Arial" w:hAnsi="Arial" w:cs="Arial"/>
                <w:sz w:val="22"/>
                <w:szCs w:val="22"/>
                <w:u w:val="single"/>
              </w:rPr>
              <w:t>data is not needed</w:t>
            </w:r>
            <w:r w:rsidRPr="00280566">
              <w:rPr>
                <w:rFonts w:ascii="Arial" w:hAnsi="Arial" w:cs="Arial"/>
                <w:sz w:val="22"/>
                <w:szCs w:val="22"/>
              </w:rPr>
              <w:t xml:space="preserve"> for a reevaluation, the ARC documents the review of existing data:  </w:t>
            </w:r>
          </w:p>
        </w:tc>
        <w:tc>
          <w:tcPr>
            <w:tcW w:w="900" w:type="dxa"/>
            <w:shd w:val="clear" w:color="auto" w:fill="auto"/>
          </w:tcPr>
          <w:p w14:paraId="10F1F3C3" w14:textId="77777777" w:rsidR="00631BEE" w:rsidRPr="00280566" w:rsidRDefault="00631BEE" w:rsidP="00542EE3">
            <w:pPr>
              <w:jc w:val="center"/>
              <w:rPr>
                <w:rFonts w:ascii="Arial" w:hAnsi="Arial" w:cs="Arial"/>
                <w:sz w:val="22"/>
                <w:szCs w:val="22"/>
              </w:rPr>
            </w:pPr>
          </w:p>
        </w:tc>
        <w:tc>
          <w:tcPr>
            <w:tcW w:w="900" w:type="dxa"/>
            <w:shd w:val="clear" w:color="auto" w:fill="auto"/>
          </w:tcPr>
          <w:p w14:paraId="10F1F3C4" w14:textId="77777777" w:rsidR="00631BEE" w:rsidRPr="00280566" w:rsidRDefault="00631BEE" w:rsidP="00542EE3">
            <w:pPr>
              <w:jc w:val="center"/>
              <w:rPr>
                <w:rFonts w:ascii="Arial" w:hAnsi="Arial" w:cs="Arial"/>
                <w:sz w:val="22"/>
                <w:szCs w:val="22"/>
              </w:rPr>
            </w:pPr>
          </w:p>
        </w:tc>
        <w:tc>
          <w:tcPr>
            <w:tcW w:w="864" w:type="dxa"/>
            <w:shd w:val="clear" w:color="auto" w:fill="auto"/>
          </w:tcPr>
          <w:p w14:paraId="10F1F3C5" w14:textId="77777777" w:rsidR="00631BEE" w:rsidRPr="00280566" w:rsidRDefault="00631BEE" w:rsidP="00542EE3">
            <w:pPr>
              <w:jc w:val="center"/>
              <w:rPr>
                <w:rFonts w:ascii="Arial" w:hAnsi="Arial" w:cs="Arial"/>
                <w:sz w:val="22"/>
                <w:szCs w:val="22"/>
              </w:rPr>
            </w:pPr>
          </w:p>
        </w:tc>
      </w:tr>
      <w:tr w:rsidR="00631BEE" w:rsidRPr="00280566" w14:paraId="10F1F3CC" w14:textId="77777777" w:rsidTr="00542EE3">
        <w:tc>
          <w:tcPr>
            <w:tcW w:w="7488" w:type="dxa"/>
            <w:shd w:val="clear" w:color="auto" w:fill="auto"/>
          </w:tcPr>
          <w:p w14:paraId="10F1F3C7" w14:textId="77777777" w:rsidR="00631BEE" w:rsidRPr="00280566" w:rsidRDefault="00631BEE" w:rsidP="00631BEE">
            <w:pPr>
              <w:numPr>
                <w:ilvl w:val="0"/>
                <w:numId w:val="73"/>
              </w:numPr>
              <w:rPr>
                <w:rFonts w:ascii="Arial" w:hAnsi="Arial" w:cs="Arial"/>
                <w:sz w:val="22"/>
                <w:szCs w:val="22"/>
              </w:rPr>
            </w:pPr>
            <w:r w:rsidRPr="00280566">
              <w:rPr>
                <w:rFonts w:ascii="Arial" w:hAnsi="Arial" w:cs="Arial"/>
                <w:sz w:val="22"/>
                <w:szCs w:val="22"/>
              </w:rPr>
              <w:t>Evaluations and information provided by the parents;</w:t>
            </w:r>
          </w:p>
          <w:p w14:paraId="10F1F3C8" w14:textId="77777777" w:rsidR="00631BEE" w:rsidRPr="00280566" w:rsidRDefault="00631BEE" w:rsidP="00542EE3">
            <w:pPr>
              <w:ind w:left="1080"/>
              <w:rPr>
                <w:rFonts w:ascii="Arial" w:hAnsi="Arial" w:cs="Arial"/>
                <w:sz w:val="20"/>
              </w:rPr>
            </w:pPr>
          </w:p>
        </w:tc>
        <w:tc>
          <w:tcPr>
            <w:tcW w:w="900" w:type="dxa"/>
            <w:shd w:val="clear" w:color="auto" w:fill="auto"/>
          </w:tcPr>
          <w:p w14:paraId="10F1F3C9" w14:textId="77777777" w:rsidR="00631BEE" w:rsidRPr="00280566" w:rsidRDefault="00631BEE" w:rsidP="00542EE3">
            <w:pPr>
              <w:jc w:val="center"/>
              <w:rPr>
                <w:rFonts w:ascii="Arial" w:hAnsi="Arial" w:cs="Arial"/>
                <w:sz w:val="22"/>
                <w:szCs w:val="22"/>
              </w:rPr>
            </w:pPr>
          </w:p>
        </w:tc>
        <w:tc>
          <w:tcPr>
            <w:tcW w:w="900" w:type="dxa"/>
            <w:shd w:val="clear" w:color="auto" w:fill="auto"/>
          </w:tcPr>
          <w:p w14:paraId="10F1F3CA" w14:textId="77777777" w:rsidR="00631BEE" w:rsidRPr="00280566" w:rsidRDefault="00631BEE" w:rsidP="00542EE3">
            <w:pPr>
              <w:jc w:val="center"/>
              <w:rPr>
                <w:rFonts w:ascii="Arial" w:hAnsi="Arial" w:cs="Arial"/>
                <w:sz w:val="22"/>
                <w:szCs w:val="22"/>
              </w:rPr>
            </w:pPr>
          </w:p>
        </w:tc>
        <w:tc>
          <w:tcPr>
            <w:tcW w:w="864" w:type="dxa"/>
            <w:tcBorders>
              <w:bottom w:val="single" w:sz="4" w:space="0" w:color="000000"/>
            </w:tcBorders>
            <w:shd w:val="clear" w:color="auto" w:fill="auto"/>
          </w:tcPr>
          <w:p w14:paraId="10F1F3CB" w14:textId="77777777" w:rsidR="00631BEE" w:rsidRPr="00280566" w:rsidRDefault="00631BEE" w:rsidP="00542EE3">
            <w:pPr>
              <w:jc w:val="center"/>
              <w:rPr>
                <w:rFonts w:ascii="Arial" w:hAnsi="Arial" w:cs="Arial"/>
                <w:sz w:val="22"/>
                <w:szCs w:val="22"/>
              </w:rPr>
            </w:pPr>
          </w:p>
        </w:tc>
      </w:tr>
      <w:tr w:rsidR="00631BEE" w:rsidRPr="00280566" w14:paraId="10F1F3D1" w14:textId="77777777" w:rsidTr="00542EE3">
        <w:tc>
          <w:tcPr>
            <w:tcW w:w="7488" w:type="dxa"/>
            <w:shd w:val="clear" w:color="auto" w:fill="auto"/>
          </w:tcPr>
          <w:p w14:paraId="10F1F3CD" w14:textId="77777777" w:rsidR="00631BEE" w:rsidRPr="00280566" w:rsidRDefault="00631BEE" w:rsidP="00542EE3">
            <w:pPr>
              <w:ind w:left="990" w:hanging="270"/>
              <w:rPr>
                <w:rFonts w:ascii="Arial" w:hAnsi="Arial" w:cs="Arial"/>
                <w:sz w:val="20"/>
              </w:rPr>
            </w:pPr>
            <w:r w:rsidRPr="00280566">
              <w:rPr>
                <w:rFonts w:ascii="Arial" w:hAnsi="Arial" w:cs="Arial"/>
                <w:sz w:val="22"/>
                <w:szCs w:val="22"/>
              </w:rPr>
              <w:t xml:space="preserve">2.  Minimum of two classroom-based observations by teachers and related services providers; </w:t>
            </w:r>
          </w:p>
        </w:tc>
        <w:tc>
          <w:tcPr>
            <w:tcW w:w="900" w:type="dxa"/>
            <w:shd w:val="clear" w:color="auto" w:fill="auto"/>
          </w:tcPr>
          <w:p w14:paraId="10F1F3CE" w14:textId="77777777" w:rsidR="00631BEE" w:rsidRPr="00280566" w:rsidRDefault="00631BEE" w:rsidP="00542EE3">
            <w:pPr>
              <w:jc w:val="center"/>
              <w:rPr>
                <w:rFonts w:ascii="Arial" w:hAnsi="Arial" w:cs="Arial"/>
                <w:sz w:val="22"/>
                <w:szCs w:val="22"/>
              </w:rPr>
            </w:pPr>
          </w:p>
        </w:tc>
        <w:tc>
          <w:tcPr>
            <w:tcW w:w="900" w:type="dxa"/>
            <w:shd w:val="clear" w:color="auto" w:fill="auto"/>
          </w:tcPr>
          <w:p w14:paraId="10F1F3CF" w14:textId="77777777" w:rsidR="00631BEE" w:rsidRPr="00280566" w:rsidRDefault="00631BEE" w:rsidP="00542EE3">
            <w:pPr>
              <w:jc w:val="center"/>
              <w:rPr>
                <w:rFonts w:ascii="Arial" w:hAnsi="Arial" w:cs="Arial"/>
                <w:sz w:val="22"/>
                <w:szCs w:val="22"/>
              </w:rPr>
            </w:pPr>
          </w:p>
        </w:tc>
        <w:tc>
          <w:tcPr>
            <w:tcW w:w="864" w:type="dxa"/>
            <w:shd w:val="clear" w:color="auto" w:fill="000000"/>
          </w:tcPr>
          <w:p w14:paraId="10F1F3D0" w14:textId="77777777" w:rsidR="00631BEE" w:rsidRPr="00280566" w:rsidRDefault="00631BEE" w:rsidP="00542EE3">
            <w:pPr>
              <w:jc w:val="center"/>
              <w:rPr>
                <w:rFonts w:ascii="Arial" w:hAnsi="Arial" w:cs="Arial"/>
                <w:sz w:val="22"/>
                <w:szCs w:val="22"/>
              </w:rPr>
            </w:pPr>
          </w:p>
        </w:tc>
      </w:tr>
      <w:tr w:rsidR="00631BEE" w:rsidRPr="00280566" w14:paraId="10F1F3D9" w14:textId="77777777" w:rsidTr="00542EE3">
        <w:trPr>
          <w:trHeight w:val="1097"/>
        </w:trPr>
        <w:tc>
          <w:tcPr>
            <w:tcW w:w="7488" w:type="dxa"/>
            <w:shd w:val="clear" w:color="auto" w:fill="auto"/>
          </w:tcPr>
          <w:p w14:paraId="10F1F3D2" w14:textId="77777777" w:rsidR="00631BEE" w:rsidRPr="00280566" w:rsidRDefault="00631BEE" w:rsidP="00542EE3">
            <w:pPr>
              <w:ind w:left="990" w:hanging="270"/>
              <w:rPr>
                <w:rFonts w:ascii="Arial" w:hAnsi="Arial" w:cs="Arial"/>
                <w:sz w:val="22"/>
                <w:szCs w:val="22"/>
              </w:rPr>
            </w:pPr>
            <w:r w:rsidRPr="00280566">
              <w:rPr>
                <w:rFonts w:ascii="Arial" w:hAnsi="Arial" w:cs="Arial"/>
                <w:sz w:val="22"/>
                <w:szCs w:val="22"/>
              </w:rPr>
              <w:t>3.  One or more of the following:</w:t>
            </w:r>
          </w:p>
          <w:p w14:paraId="10F1F3D3" w14:textId="77777777" w:rsidR="00631BEE" w:rsidRPr="00280566" w:rsidRDefault="00631BEE" w:rsidP="00631BEE">
            <w:pPr>
              <w:pStyle w:val="ListParagraph"/>
              <w:numPr>
                <w:ilvl w:val="1"/>
                <w:numId w:val="37"/>
              </w:numPr>
              <w:contextualSpacing/>
              <w:rPr>
                <w:rFonts w:ascii="Arial" w:hAnsi="Arial" w:cs="Arial"/>
                <w:sz w:val="22"/>
                <w:szCs w:val="22"/>
              </w:rPr>
            </w:pPr>
            <w:r w:rsidRPr="00280566">
              <w:rPr>
                <w:rFonts w:ascii="Arial" w:hAnsi="Arial" w:cs="Arial"/>
                <w:sz w:val="22"/>
                <w:szCs w:val="22"/>
              </w:rPr>
              <w:t>Current classroom-based assessment data</w:t>
            </w:r>
          </w:p>
          <w:p w14:paraId="10F1F3D4" w14:textId="77777777" w:rsidR="00631BEE" w:rsidRPr="00280566" w:rsidRDefault="00631BEE" w:rsidP="00631BEE">
            <w:pPr>
              <w:pStyle w:val="ListParagraph"/>
              <w:numPr>
                <w:ilvl w:val="1"/>
                <w:numId w:val="37"/>
              </w:numPr>
              <w:contextualSpacing/>
              <w:rPr>
                <w:rFonts w:ascii="Arial" w:hAnsi="Arial" w:cs="Arial"/>
                <w:sz w:val="22"/>
                <w:szCs w:val="22"/>
              </w:rPr>
            </w:pPr>
            <w:r w:rsidRPr="00280566">
              <w:rPr>
                <w:rFonts w:ascii="Arial" w:hAnsi="Arial" w:cs="Arial"/>
                <w:sz w:val="22"/>
                <w:szCs w:val="22"/>
              </w:rPr>
              <w:t>Local assessment data</w:t>
            </w:r>
          </w:p>
          <w:p w14:paraId="10F1F3D5" w14:textId="77777777" w:rsidR="00631BEE" w:rsidRPr="00280566" w:rsidRDefault="00631BEE" w:rsidP="00631BEE">
            <w:pPr>
              <w:pStyle w:val="ListParagraph"/>
              <w:numPr>
                <w:ilvl w:val="1"/>
                <w:numId w:val="37"/>
              </w:numPr>
              <w:contextualSpacing/>
              <w:rPr>
                <w:rFonts w:ascii="Arial" w:hAnsi="Arial" w:cs="Arial"/>
                <w:sz w:val="22"/>
                <w:szCs w:val="22"/>
              </w:rPr>
            </w:pPr>
            <w:r w:rsidRPr="00280566">
              <w:rPr>
                <w:rFonts w:ascii="Arial" w:hAnsi="Arial" w:cs="Arial"/>
                <w:sz w:val="22"/>
                <w:szCs w:val="22"/>
              </w:rPr>
              <w:t>State assessment data</w:t>
            </w:r>
          </w:p>
        </w:tc>
        <w:tc>
          <w:tcPr>
            <w:tcW w:w="900" w:type="dxa"/>
            <w:shd w:val="clear" w:color="auto" w:fill="auto"/>
          </w:tcPr>
          <w:p w14:paraId="10F1F3D6" w14:textId="77777777" w:rsidR="00631BEE" w:rsidRPr="00280566" w:rsidRDefault="00631BEE" w:rsidP="00542EE3">
            <w:pPr>
              <w:jc w:val="center"/>
              <w:rPr>
                <w:rFonts w:ascii="Arial" w:hAnsi="Arial" w:cs="Arial"/>
                <w:sz w:val="22"/>
                <w:szCs w:val="22"/>
              </w:rPr>
            </w:pPr>
          </w:p>
        </w:tc>
        <w:tc>
          <w:tcPr>
            <w:tcW w:w="900" w:type="dxa"/>
            <w:shd w:val="clear" w:color="auto" w:fill="auto"/>
          </w:tcPr>
          <w:p w14:paraId="10F1F3D7" w14:textId="77777777" w:rsidR="00631BEE" w:rsidRPr="00280566" w:rsidRDefault="00631BEE" w:rsidP="00542EE3">
            <w:pPr>
              <w:jc w:val="center"/>
              <w:rPr>
                <w:rFonts w:ascii="Arial" w:hAnsi="Arial" w:cs="Arial"/>
                <w:sz w:val="22"/>
                <w:szCs w:val="22"/>
              </w:rPr>
            </w:pPr>
          </w:p>
        </w:tc>
        <w:tc>
          <w:tcPr>
            <w:tcW w:w="864" w:type="dxa"/>
            <w:shd w:val="clear" w:color="auto" w:fill="000000"/>
          </w:tcPr>
          <w:p w14:paraId="10F1F3D8" w14:textId="77777777" w:rsidR="00631BEE" w:rsidRPr="00280566" w:rsidRDefault="00631BEE" w:rsidP="00542EE3">
            <w:pPr>
              <w:jc w:val="center"/>
              <w:rPr>
                <w:rFonts w:ascii="Arial" w:hAnsi="Arial" w:cs="Arial"/>
                <w:sz w:val="22"/>
                <w:szCs w:val="22"/>
              </w:rPr>
            </w:pPr>
          </w:p>
        </w:tc>
      </w:tr>
      <w:tr w:rsidR="00631BEE" w:rsidRPr="00280566" w14:paraId="10F1F3DE" w14:textId="77777777" w:rsidTr="00542EE3">
        <w:trPr>
          <w:trHeight w:val="917"/>
        </w:trPr>
        <w:tc>
          <w:tcPr>
            <w:tcW w:w="7488" w:type="dxa"/>
            <w:shd w:val="clear" w:color="auto" w:fill="auto"/>
          </w:tcPr>
          <w:p w14:paraId="10F1F3DA" w14:textId="77777777" w:rsidR="00631BEE" w:rsidRPr="00280566" w:rsidRDefault="00631BEE" w:rsidP="00542EE3">
            <w:pPr>
              <w:ind w:left="1080" w:hanging="360"/>
              <w:rPr>
                <w:rFonts w:ascii="Arial" w:hAnsi="Arial" w:cs="Arial"/>
                <w:sz w:val="22"/>
                <w:szCs w:val="22"/>
              </w:rPr>
            </w:pPr>
            <w:r w:rsidRPr="00280566">
              <w:rPr>
                <w:rFonts w:ascii="Arial" w:hAnsi="Arial" w:cs="Arial"/>
                <w:sz w:val="22"/>
                <w:szCs w:val="22"/>
              </w:rPr>
              <w:t>4.  Current progress monitoring of IEP goals to determine whether the child’s educational performance continues to be significantly and consistently below the level of similar age peers.  (Adverse Effect)</w:t>
            </w:r>
          </w:p>
        </w:tc>
        <w:tc>
          <w:tcPr>
            <w:tcW w:w="900" w:type="dxa"/>
            <w:shd w:val="clear" w:color="auto" w:fill="auto"/>
          </w:tcPr>
          <w:p w14:paraId="10F1F3DB" w14:textId="77777777" w:rsidR="00631BEE" w:rsidRPr="00280566" w:rsidRDefault="00631BEE" w:rsidP="00542EE3">
            <w:pPr>
              <w:jc w:val="center"/>
              <w:rPr>
                <w:rFonts w:ascii="Arial" w:hAnsi="Arial" w:cs="Arial"/>
                <w:sz w:val="22"/>
                <w:szCs w:val="22"/>
              </w:rPr>
            </w:pPr>
          </w:p>
        </w:tc>
        <w:tc>
          <w:tcPr>
            <w:tcW w:w="900" w:type="dxa"/>
            <w:shd w:val="clear" w:color="auto" w:fill="auto"/>
          </w:tcPr>
          <w:p w14:paraId="10F1F3DC" w14:textId="77777777" w:rsidR="00631BEE" w:rsidRPr="00280566" w:rsidRDefault="00631BEE" w:rsidP="00542EE3">
            <w:pPr>
              <w:jc w:val="center"/>
              <w:rPr>
                <w:rFonts w:ascii="Arial" w:hAnsi="Arial" w:cs="Arial"/>
                <w:sz w:val="22"/>
                <w:szCs w:val="22"/>
              </w:rPr>
            </w:pPr>
          </w:p>
        </w:tc>
        <w:tc>
          <w:tcPr>
            <w:tcW w:w="864" w:type="dxa"/>
            <w:shd w:val="clear" w:color="auto" w:fill="000000"/>
          </w:tcPr>
          <w:p w14:paraId="10F1F3DD" w14:textId="77777777" w:rsidR="00631BEE" w:rsidRPr="00280566" w:rsidRDefault="00631BEE" w:rsidP="00542EE3">
            <w:pPr>
              <w:jc w:val="center"/>
              <w:rPr>
                <w:rFonts w:ascii="Arial" w:hAnsi="Arial" w:cs="Arial"/>
                <w:sz w:val="22"/>
                <w:szCs w:val="22"/>
              </w:rPr>
            </w:pPr>
          </w:p>
        </w:tc>
      </w:tr>
    </w:tbl>
    <w:p w14:paraId="10F1F3DF"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3E4" w14:textId="77777777" w:rsidTr="00542EE3">
        <w:tc>
          <w:tcPr>
            <w:tcW w:w="10152" w:type="dxa"/>
          </w:tcPr>
          <w:p w14:paraId="10F1F3E0"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3E1" w14:textId="77777777" w:rsidR="00631BEE" w:rsidRPr="00280566" w:rsidRDefault="00631BEE" w:rsidP="00542EE3">
            <w:pPr>
              <w:tabs>
                <w:tab w:val="left" w:pos="360"/>
              </w:tabs>
              <w:rPr>
                <w:rFonts w:ascii="Arial" w:hAnsi="Arial" w:cs="Arial"/>
                <w:sz w:val="22"/>
                <w:szCs w:val="22"/>
              </w:rPr>
            </w:pPr>
          </w:p>
          <w:p w14:paraId="10F1F3E2" w14:textId="77777777" w:rsidR="00631BEE" w:rsidRPr="00280566" w:rsidRDefault="00631BEE" w:rsidP="00542EE3">
            <w:pPr>
              <w:tabs>
                <w:tab w:val="left" w:pos="360"/>
              </w:tabs>
              <w:rPr>
                <w:rFonts w:ascii="Arial" w:hAnsi="Arial" w:cs="Arial"/>
                <w:sz w:val="22"/>
                <w:szCs w:val="22"/>
              </w:rPr>
            </w:pPr>
          </w:p>
          <w:p w14:paraId="10F1F3E3" w14:textId="77777777" w:rsidR="00631BEE" w:rsidRPr="00280566" w:rsidRDefault="00631BEE" w:rsidP="00542EE3">
            <w:pPr>
              <w:tabs>
                <w:tab w:val="left" w:pos="360"/>
              </w:tabs>
              <w:rPr>
                <w:rFonts w:ascii="Arial" w:hAnsi="Arial" w:cs="Arial"/>
                <w:sz w:val="22"/>
                <w:szCs w:val="22"/>
              </w:rPr>
            </w:pPr>
          </w:p>
        </w:tc>
      </w:tr>
    </w:tbl>
    <w:p w14:paraId="10F1F3E5" w14:textId="77777777" w:rsidR="00631BEE" w:rsidRPr="00280566" w:rsidRDefault="00631BEE" w:rsidP="00631BEE">
      <w:pPr>
        <w:rPr>
          <w:rFonts w:ascii="Arial" w:hAnsi="Arial" w:cs="Arial"/>
          <w:sz w:val="22"/>
          <w:szCs w:val="22"/>
        </w:rPr>
      </w:pPr>
    </w:p>
    <w:p w14:paraId="10F1F3E6" w14:textId="77777777" w:rsidR="00631BEE" w:rsidRPr="00280566" w:rsidRDefault="00631BEE" w:rsidP="00631BEE">
      <w:pPr>
        <w:jc w:val="center"/>
        <w:rPr>
          <w:rFonts w:ascii="Arial" w:hAnsi="Arial" w:cs="Arial"/>
          <w:b/>
          <w:sz w:val="28"/>
          <w:szCs w:val="28"/>
        </w:rPr>
      </w:pPr>
      <w:r w:rsidRPr="00280566">
        <w:rPr>
          <w:rFonts w:ascii="Arial" w:hAnsi="Arial" w:cs="Arial"/>
          <w:b/>
          <w:sz w:val="28"/>
          <w:szCs w:val="28"/>
        </w:rPr>
        <w:t>Item 69b</w:t>
      </w:r>
    </w:p>
    <w:p w14:paraId="10F1F3E7" w14:textId="77777777" w:rsidR="00631BEE" w:rsidRPr="00280566" w:rsidRDefault="00631BEE" w:rsidP="00631BEE">
      <w:pPr>
        <w:rPr>
          <w:rFonts w:ascii="Arial" w:hAnsi="Arial" w:cs="Arial"/>
          <w:sz w:val="22"/>
          <w:szCs w:val="22"/>
        </w:rPr>
      </w:pPr>
    </w:p>
    <w:p w14:paraId="10F1F3E8" w14:textId="77777777" w:rsidR="00631BEE" w:rsidRPr="00280566" w:rsidRDefault="00631BEE" w:rsidP="00631BEE">
      <w:pPr>
        <w:rPr>
          <w:rFonts w:ascii="Arial" w:hAnsi="Arial" w:cs="Arial"/>
          <w:sz w:val="22"/>
          <w:szCs w:val="22"/>
        </w:rPr>
      </w:pPr>
      <w:r w:rsidRPr="00280566">
        <w:rPr>
          <w:rFonts w:ascii="Arial" w:hAnsi="Arial" w:cs="Arial"/>
          <w:b/>
          <w:sz w:val="22"/>
          <w:szCs w:val="22"/>
          <w:u w:val="single"/>
        </w:rPr>
        <w:t>Look for</w:t>
      </w:r>
      <w:r w:rsidRPr="00280566">
        <w:rPr>
          <w:rFonts w:ascii="Arial" w:hAnsi="Arial" w:cs="Arial"/>
          <w:b/>
          <w:sz w:val="22"/>
          <w:szCs w:val="22"/>
        </w:rPr>
        <w:t xml:space="preserve">:  </w:t>
      </w:r>
      <w:r w:rsidRPr="00280566">
        <w:rPr>
          <w:rFonts w:ascii="Arial" w:hAnsi="Arial" w:cs="Arial"/>
          <w:sz w:val="22"/>
          <w:szCs w:val="22"/>
        </w:rPr>
        <w:t>Consent to Evaluate/Reevaluate, Conference Summary/Action Notice, Review of Records/Reevaluation Summary Report</w:t>
      </w:r>
    </w:p>
    <w:p w14:paraId="10F1F3E9" w14:textId="77777777" w:rsidR="00631BEE" w:rsidRPr="00280566" w:rsidRDefault="00631BEE" w:rsidP="00631BEE">
      <w:pPr>
        <w:rPr>
          <w:rFonts w:ascii="Arial" w:hAnsi="Arial" w:cs="Arial"/>
          <w:sz w:val="22"/>
          <w:szCs w:val="22"/>
          <w:u w:val="single"/>
        </w:rPr>
      </w:pPr>
    </w:p>
    <w:p w14:paraId="10F1F3EA" w14:textId="77777777" w:rsidR="00631BEE" w:rsidRPr="00280566" w:rsidRDefault="00631BEE" w:rsidP="00631BEE">
      <w:pPr>
        <w:rPr>
          <w:rFonts w:ascii="Arial" w:hAnsi="Arial" w:cs="Arial"/>
          <w:b/>
          <w:sz w:val="22"/>
          <w:szCs w:val="22"/>
          <w:u w:val="single"/>
        </w:rPr>
      </w:pPr>
      <w:r w:rsidRPr="00280566">
        <w:rPr>
          <w:rFonts w:ascii="Arial" w:hAnsi="Arial" w:cs="Arial"/>
          <w:b/>
          <w:sz w:val="22"/>
          <w:szCs w:val="22"/>
          <w:u w:val="single"/>
        </w:rPr>
        <w:t>Directions:</w:t>
      </w:r>
    </w:p>
    <w:p w14:paraId="10F1F3EB"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“YES” if the ARC determined additional data is not needed for reevaluation, AND,</w:t>
      </w:r>
    </w:p>
    <w:p w14:paraId="10F1F3EC" w14:textId="77777777" w:rsidR="00631BEE" w:rsidRPr="00280566" w:rsidRDefault="00631BEE" w:rsidP="00631BEE">
      <w:pPr>
        <w:ind w:left="720"/>
        <w:rPr>
          <w:rFonts w:ascii="Arial" w:hAnsi="Arial" w:cs="Arial"/>
          <w:sz w:val="22"/>
          <w:szCs w:val="22"/>
        </w:rPr>
      </w:pPr>
      <w:r w:rsidRPr="00280566">
        <w:rPr>
          <w:rFonts w:ascii="Arial" w:hAnsi="Arial" w:cs="Arial"/>
          <w:sz w:val="22"/>
          <w:szCs w:val="22"/>
        </w:rPr>
        <w:t xml:space="preserve">notified the parents of their right to have their child reevaluated. </w:t>
      </w:r>
    </w:p>
    <w:p w14:paraId="10F1F3ED" w14:textId="77777777" w:rsidR="00631BEE" w:rsidRPr="00280566" w:rsidRDefault="00631BEE" w:rsidP="00631BEE">
      <w:pPr>
        <w:numPr>
          <w:ilvl w:val="0"/>
          <w:numId w:val="37"/>
        </w:numPr>
        <w:rPr>
          <w:rFonts w:ascii="Arial" w:hAnsi="Arial" w:cs="Arial"/>
          <w:sz w:val="22"/>
          <w:szCs w:val="22"/>
        </w:rPr>
      </w:pPr>
      <w:r w:rsidRPr="00280566">
        <w:rPr>
          <w:rFonts w:ascii="Arial" w:hAnsi="Arial" w:cs="Arial"/>
          <w:sz w:val="22"/>
          <w:szCs w:val="22"/>
        </w:rPr>
        <w:t>Mark “NA” if child was initially evaluated during this school year.</w:t>
      </w:r>
    </w:p>
    <w:p w14:paraId="10F1F3EE"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68"/>
        <w:gridCol w:w="900"/>
        <w:gridCol w:w="900"/>
        <w:gridCol w:w="684"/>
      </w:tblGrid>
      <w:tr w:rsidR="00631BEE" w:rsidRPr="00280566" w14:paraId="10F1F3F3" w14:textId="77777777" w:rsidTr="00542EE3">
        <w:tc>
          <w:tcPr>
            <w:tcW w:w="7668" w:type="dxa"/>
          </w:tcPr>
          <w:p w14:paraId="10F1F3EF" w14:textId="77777777" w:rsidR="00631BEE" w:rsidRPr="00280566" w:rsidRDefault="00631BEE" w:rsidP="00542EE3">
            <w:pPr>
              <w:rPr>
                <w:rFonts w:ascii="Arial" w:hAnsi="Arial" w:cs="Arial"/>
                <w:b/>
                <w:sz w:val="22"/>
                <w:szCs w:val="22"/>
              </w:rPr>
            </w:pPr>
          </w:p>
        </w:tc>
        <w:tc>
          <w:tcPr>
            <w:tcW w:w="900" w:type="dxa"/>
          </w:tcPr>
          <w:p w14:paraId="10F1F3F0"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Yes</w:t>
            </w:r>
          </w:p>
        </w:tc>
        <w:tc>
          <w:tcPr>
            <w:tcW w:w="900" w:type="dxa"/>
          </w:tcPr>
          <w:p w14:paraId="10F1F3F1"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No</w:t>
            </w:r>
          </w:p>
        </w:tc>
        <w:tc>
          <w:tcPr>
            <w:tcW w:w="684" w:type="dxa"/>
          </w:tcPr>
          <w:p w14:paraId="10F1F3F2" w14:textId="77777777" w:rsidR="00631BEE" w:rsidRPr="00280566" w:rsidRDefault="00631BEE" w:rsidP="00542EE3">
            <w:pPr>
              <w:jc w:val="center"/>
              <w:rPr>
                <w:rFonts w:ascii="Arial" w:hAnsi="Arial" w:cs="Arial"/>
                <w:b/>
                <w:sz w:val="22"/>
                <w:szCs w:val="22"/>
              </w:rPr>
            </w:pPr>
            <w:r w:rsidRPr="00280566">
              <w:rPr>
                <w:rFonts w:ascii="Arial" w:hAnsi="Arial" w:cs="Arial"/>
                <w:b/>
                <w:sz w:val="22"/>
                <w:szCs w:val="22"/>
              </w:rPr>
              <w:t>NA</w:t>
            </w:r>
          </w:p>
        </w:tc>
      </w:tr>
      <w:tr w:rsidR="00631BEE" w:rsidRPr="00280566" w14:paraId="10F1F3F8" w14:textId="77777777" w:rsidTr="00542EE3">
        <w:trPr>
          <w:trHeight w:val="260"/>
        </w:trPr>
        <w:tc>
          <w:tcPr>
            <w:tcW w:w="7668" w:type="dxa"/>
          </w:tcPr>
          <w:p w14:paraId="10F1F3F4" w14:textId="77777777" w:rsidR="00631BEE" w:rsidRPr="00280566" w:rsidRDefault="00631BEE" w:rsidP="00542EE3">
            <w:pPr>
              <w:rPr>
                <w:rFonts w:ascii="Arial" w:hAnsi="Arial" w:cs="Arial"/>
                <w:sz w:val="22"/>
                <w:szCs w:val="22"/>
              </w:rPr>
            </w:pPr>
            <w:r w:rsidRPr="00280566">
              <w:rPr>
                <w:rFonts w:ascii="Arial" w:hAnsi="Arial" w:cs="Arial"/>
                <w:sz w:val="22"/>
                <w:szCs w:val="22"/>
              </w:rPr>
              <w:t>69b.</w:t>
            </w:r>
            <w:r w:rsidRPr="00280566">
              <w:rPr>
                <w:rFonts w:ascii="Arial" w:hAnsi="Arial" w:cs="Arial"/>
                <w:sz w:val="20"/>
              </w:rPr>
              <w:t xml:space="preserve"> Notifies</w:t>
            </w:r>
            <w:r w:rsidRPr="00280566">
              <w:rPr>
                <w:rFonts w:ascii="Arial" w:hAnsi="Arial" w:cs="Arial"/>
                <w:sz w:val="22"/>
                <w:szCs w:val="22"/>
              </w:rPr>
              <w:t xml:space="preserve"> the parent(s) of the reasons the ARC is not conducting a reevaluation; AND </w:t>
            </w:r>
          </w:p>
        </w:tc>
        <w:tc>
          <w:tcPr>
            <w:tcW w:w="900" w:type="dxa"/>
          </w:tcPr>
          <w:p w14:paraId="10F1F3F5" w14:textId="77777777" w:rsidR="00631BEE" w:rsidRPr="00280566" w:rsidRDefault="00631BEE" w:rsidP="00542EE3">
            <w:pPr>
              <w:jc w:val="center"/>
              <w:rPr>
                <w:rFonts w:ascii="Arial" w:hAnsi="Arial" w:cs="Arial"/>
                <w:sz w:val="22"/>
                <w:szCs w:val="22"/>
              </w:rPr>
            </w:pPr>
          </w:p>
        </w:tc>
        <w:tc>
          <w:tcPr>
            <w:tcW w:w="900" w:type="dxa"/>
          </w:tcPr>
          <w:p w14:paraId="10F1F3F6" w14:textId="77777777" w:rsidR="00631BEE" w:rsidRPr="00280566" w:rsidRDefault="00631BEE" w:rsidP="00542EE3">
            <w:pPr>
              <w:jc w:val="center"/>
              <w:rPr>
                <w:rFonts w:ascii="Arial" w:hAnsi="Arial" w:cs="Arial"/>
                <w:sz w:val="22"/>
                <w:szCs w:val="22"/>
              </w:rPr>
            </w:pPr>
          </w:p>
        </w:tc>
        <w:tc>
          <w:tcPr>
            <w:tcW w:w="684" w:type="dxa"/>
          </w:tcPr>
          <w:p w14:paraId="10F1F3F7" w14:textId="77777777" w:rsidR="00631BEE" w:rsidRPr="00280566" w:rsidRDefault="00631BEE" w:rsidP="00542EE3">
            <w:pPr>
              <w:jc w:val="center"/>
              <w:rPr>
                <w:rFonts w:ascii="Arial" w:hAnsi="Arial" w:cs="Arial"/>
                <w:sz w:val="22"/>
                <w:szCs w:val="22"/>
              </w:rPr>
            </w:pPr>
          </w:p>
        </w:tc>
      </w:tr>
      <w:tr w:rsidR="00631BEE" w:rsidRPr="00280566" w14:paraId="10F1F3FD" w14:textId="77777777" w:rsidTr="00542EE3">
        <w:trPr>
          <w:trHeight w:val="260"/>
        </w:trPr>
        <w:tc>
          <w:tcPr>
            <w:tcW w:w="7668" w:type="dxa"/>
          </w:tcPr>
          <w:p w14:paraId="10F1F3F9" w14:textId="77777777" w:rsidR="00631BEE" w:rsidRPr="00280566" w:rsidRDefault="00631BEE" w:rsidP="00542EE3">
            <w:pPr>
              <w:rPr>
                <w:rFonts w:ascii="Arial" w:hAnsi="Arial" w:cs="Arial"/>
                <w:sz w:val="20"/>
              </w:rPr>
            </w:pPr>
            <w:r w:rsidRPr="00280566">
              <w:rPr>
                <w:rFonts w:ascii="Arial" w:hAnsi="Arial" w:cs="Arial"/>
                <w:sz w:val="22"/>
                <w:szCs w:val="22"/>
              </w:rPr>
              <w:t>Informs parent(s) of their right to request an assessment.</w:t>
            </w:r>
          </w:p>
        </w:tc>
        <w:tc>
          <w:tcPr>
            <w:tcW w:w="900" w:type="dxa"/>
          </w:tcPr>
          <w:p w14:paraId="10F1F3FA" w14:textId="77777777" w:rsidR="00631BEE" w:rsidRPr="00280566" w:rsidRDefault="00631BEE" w:rsidP="00542EE3">
            <w:pPr>
              <w:jc w:val="center"/>
              <w:rPr>
                <w:rFonts w:ascii="Arial" w:hAnsi="Arial" w:cs="Arial"/>
                <w:sz w:val="22"/>
                <w:szCs w:val="22"/>
              </w:rPr>
            </w:pPr>
          </w:p>
        </w:tc>
        <w:tc>
          <w:tcPr>
            <w:tcW w:w="900" w:type="dxa"/>
          </w:tcPr>
          <w:p w14:paraId="10F1F3FB" w14:textId="77777777" w:rsidR="00631BEE" w:rsidRPr="00280566" w:rsidRDefault="00631BEE" w:rsidP="00542EE3">
            <w:pPr>
              <w:jc w:val="center"/>
              <w:rPr>
                <w:rFonts w:ascii="Arial" w:hAnsi="Arial" w:cs="Arial"/>
                <w:sz w:val="22"/>
                <w:szCs w:val="22"/>
              </w:rPr>
            </w:pPr>
          </w:p>
        </w:tc>
        <w:tc>
          <w:tcPr>
            <w:tcW w:w="684" w:type="dxa"/>
          </w:tcPr>
          <w:p w14:paraId="10F1F3FC" w14:textId="77777777" w:rsidR="00631BEE" w:rsidRPr="00280566" w:rsidRDefault="00631BEE" w:rsidP="00542EE3">
            <w:pPr>
              <w:jc w:val="center"/>
              <w:rPr>
                <w:rFonts w:ascii="Arial" w:hAnsi="Arial" w:cs="Arial"/>
                <w:sz w:val="22"/>
                <w:szCs w:val="22"/>
              </w:rPr>
            </w:pPr>
          </w:p>
        </w:tc>
      </w:tr>
    </w:tbl>
    <w:p w14:paraId="10F1F3FE" w14:textId="77777777" w:rsidR="00631BEE" w:rsidRPr="00280566" w:rsidRDefault="00631BEE" w:rsidP="00631BEE">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2"/>
      </w:tblGrid>
      <w:tr w:rsidR="00631BEE" w:rsidRPr="00280566" w14:paraId="10F1F403" w14:textId="77777777" w:rsidTr="00542EE3">
        <w:tc>
          <w:tcPr>
            <w:tcW w:w="10152" w:type="dxa"/>
          </w:tcPr>
          <w:p w14:paraId="10F1F3FF" w14:textId="77777777" w:rsidR="00631BEE" w:rsidRPr="00280566" w:rsidRDefault="00631BEE" w:rsidP="00542EE3">
            <w:pPr>
              <w:tabs>
                <w:tab w:val="left" w:pos="360"/>
              </w:tabs>
              <w:rPr>
                <w:rFonts w:ascii="Arial" w:hAnsi="Arial" w:cs="Arial"/>
                <w:sz w:val="22"/>
                <w:szCs w:val="22"/>
              </w:rPr>
            </w:pPr>
            <w:r w:rsidRPr="00280566">
              <w:rPr>
                <w:rFonts w:ascii="Arial" w:hAnsi="Arial" w:cs="Arial"/>
                <w:sz w:val="22"/>
                <w:szCs w:val="22"/>
              </w:rPr>
              <w:t>Comments:</w:t>
            </w:r>
          </w:p>
          <w:p w14:paraId="10F1F400" w14:textId="77777777" w:rsidR="00631BEE" w:rsidRPr="00280566" w:rsidRDefault="00631BEE" w:rsidP="00542EE3">
            <w:pPr>
              <w:tabs>
                <w:tab w:val="left" w:pos="360"/>
              </w:tabs>
              <w:rPr>
                <w:rFonts w:ascii="Arial" w:hAnsi="Arial" w:cs="Arial"/>
                <w:sz w:val="22"/>
                <w:szCs w:val="22"/>
              </w:rPr>
            </w:pPr>
          </w:p>
          <w:p w14:paraId="10F1F401" w14:textId="77777777" w:rsidR="00631BEE" w:rsidRPr="00280566" w:rsidRDefault="00631BEE" w:rsidP="00542EE3">
            <w:pPr>
              <w:tabs>
                <w:tab w:val="left" w:pos="360"/>
              </w:tabs>
              <w:rPr>
                <w:rFonts w:ascii="Arial" w:hAnsi="Arial" w:cs="Arial"/>
                <w:sz w:val="22"/>
                <w:szCs w:val="22"/>
              </w:rPr>
            </w:pPr>
          </w:p>
          <w:p w14:paraId="10F1F402" w14:textId="77777777" w:rsidR="00631BEE" w:rsidRPr="00280566" w:rsidRDefault="00631BEE" w:rsidP="00542EE3">
            <w:pPr>
              <w:tabs>
                <w:tab w:val="left" w:pos="360"/>
              </w:tabs>
              <w:rPr>
                <w:rFonts w:ascii="Arial" w:hAnsi="Arial" w:cs="Arial"/>
                <w:sz w:val="22"/>
                <w:szCs w:val="22"/>
              </w:rPr>
            </w:pPr>
          </w:p>
        </w:tc>
      </w:tr>
    </w:tbl>
    <w:p w14:paraId="10F1F404" w14:textId="77777777" w:rsidR="00631BEE" w:rsidRPr="00AF5E15" w:rsidRDefault="00631BEE">
      <w:pPr>
        <w:rPr>
          <w:rFonts w:ascii="Arial" w:hAnsi="Arial" w:cs="Arial"/>
        </w:rPr>
      </w:pPr>
    </w:p>
    <w:sectPr w:rsidR="00631BEE" w:rsidRPr="00AF5E15" w:rsidSect="0005746C">
      <w:footerReference w:type="default" r:id="rId2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05787" w14:textId="77777777" w:rsidR="001D616E" w:rsidRDefault="001D616E" w:rsidP="00542EE3">
      <w:r>
        <w:separator/>
      </w:r>
    </w:p>
  </w:endnote>
  <w:endnote w:type="continuationSeparator" w:id="0">
    <w:p w14:paraId="534497E9" w14:textId="77777777" w:rsidR="001D616E" w:rsidRDefault="001D616E" w:rsidP="0054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1F40B" w14:textId="77777777" w:rsidR="00542EE3" w:rsidRDefault="00542EE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Division of Learning Services, July 2014</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D43C24" w:rsidRPr="00D43C24">
      <w:rPr>
        <w:rFonts w:asciiTheme="majorHAnsi" w:eastAsiaTheme="majorEastAsia" w:hAnsiTheme="majorHAnsi" w:cstheme="majorBidi"/>
        <w:noProof/>
      </w:rPr>
      <w:t>9</w:t>
    </w:r>
    <w:r>
      <w:rPr>
        <w:rFonts w:asciiTheme="majorHAnsi" w:eastAsiaTheme="majorEastAsia" w:hAnsiTheme="majorHAnsi" w:cstheme="majorBidi"/>
        <w:noProof/>
      </w:rPr>
      <w:fldChar w:fldCharType="end"/>
    </w:r>
  </w:p>
  <w:p w14:paraId="10F1F40C" w14:textId="77777777" w:rsidR="00542EE3" w:rsidRDefault="00542E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7109A" w14:textId="77777777" w:rsidR="001D616E" w:rsidRDefault="001D616E" w:rsidP="00542EE3">
      <w:r>
        <w:separator/>
      </w:r>
    </w:p>
  </w:footnote>
  <w:footnote w:type="continuationSeparator" w:id="0">
    <w:p w14:paraId="09BCD8DD" w14:textId="77777777" w:rsidR="001D616E" w:rsidRDefault="001D616E" w:rsidP="00542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5C69E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872C6"/>
    <w:multiLevelType w:val="hybridMultilevel"/>
    <w:tmpl w:val="2DC08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D7AD7"/>
    <w:multiLevelType w:val="hybridMultilevel"/>
    <w:tmpl w:val="A1AA6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43630"/>
    <w:multiLevelType w:val="hybridMultilevel"/>
    <w:tmpl w:val="E072E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36482"/>
    <w:multiLevelType w:val="hybridMultilevel"/>
    <w:tmpl w:val="1FB6DD16"/>
    <w:lvl w:ilvl="0" w:tplc="04090001">
      <w:start w:val="1"/>
      <w:numFmt w:val="bullet"/>
      <w:lvlText w:val=""/>
      <w:lvlJc w:val="left"/>
      <w:pPr>
        <w:tabs>
          <w:tab w:val="num" w:pos="720"/>
        </w:tabs>
        <w:ind w:left="720" w:hanging="360"/>
      </w:pPr>
      <w:rPr>
        <w:rFonts w:ascii="Symbol" w:hAnsi="Symbol" w:hint="default"/>
        <w:b w:val="0"/>
        <w:sz w:val="20"/>
        <w:szCs w:val="20"/>
      </w:rPr>
    </w:lvl>
    <w:lvl w:ilvl="1" w:tplc="04090001">
      <w:start w:val="1"/>
      <w:numFmt w:val="bullet"/>
      <w:lvlText w:val=""/>
      <w:lvlJc w:val="left"/>
      <w:pPr>
        <w:tabs>
          <w:tab w:val="num" w:pos="1440"/>
        </w:tabs>
        <w:ind w:left="1440" w:hanging="360"/>
      </w:pPr>
      <w:rPr>
        <w:rFonts w:ascii="Symbol" w:hAnsi="Symbol" w:hint="default"/>
        <w:b w:val="0"/>
        <w:sz w:val="20"/>
        <w:szCs w:val="20"/>
      </w:rPr>
    </w:lvl>
    <w:lvl w:ilvl="2" w:tplc="04090001">
      <w:start w:val="1"/>
      <w:numFmt w:val="bullet"/>
      <w:lvlText w:val=""/>
      <w:lvlJc w:val="left"/>
      <w:pPr>
        <w:tabs>
          <w:tab w:val="num" w:pos="2340"/>
        </w:tabs>
        <w:ind w:left="2340" w:hanging="360"/>
      </w:pPr>
      <w:rPr>
        <w:rFonts w:ascii="Symbol" w:hAnsi="Symbol" w:hint="default"/>
        <w:b w:val="0"/>
        <w:sz w:val="20"/>
        <w:szCs w:val="20"/>
      </w:rPr>
    </w:lvl>
    <w:lvl w:ilvl="3" w:tplc="813A2362">
      <w:start w:val="1"/>
      <w:numFmt w:val="lowerLetter"/>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7AF6A11"/>
    <w:multiLevelType w:val="hybridMultilevel"/>
    <w:tmpl w:val="AF90C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2B40E8"/>
    <w:multiLevelType w:val="hybridMultilevel"/>
    <w:tmpl w:val="8C1EC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0B42CE"/>
    <w:multiLevelType w:val="hybridMultilevel"/>
    <w:tmpl w:val="E0886570"/>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C415735"/>
    <w:multiLevelType w:val="hybridMultilevel"/>
    <w:tmpl w:val="AFF2726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nsid w:val="0C541448"/>
    <w:multiLevelType w:val="hybridMultilevel"/>
    <w:tmpl w:val="71425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D633009"/>
    <w:multiLevelType w:val="hybridMultilevel"/>
    <w:tmpl w:val="EE528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05F37FE"/>
    <w:multiLevelType w:val="hybridMultilevel"/>
    <w:tmpl w:val="836A1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9F79CB"/>
    <w:multiLevelType w:val="hybridMultilevel"/>
    <w:tmpl w:val="C21ADDEE"/>
    <w:lvl w:ilvl="0" w:tplc="E38C2068">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C1542C"/>
    <w:multiLevelType w:val="hybridMultilevel"/>
    <w:tmpl w:val="B91E3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7A849AF"/>
    <w:multiLevelType w:val="hybridMultilevel"/>
    <w:tmpl w:val="57002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B2486D"/>
    <w:multiLevelType w:val="hybridMultilevel"/>
    <w:tmpl w:val="66486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BDB6877"/>
    <w:multiLevelType w:val="hybridMultilevel"/>
    <w:tmpl w:val="DDD48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2F01D7"/>
    <w:multiLevelType w:val="hybridMultilevel"/>
    <w:tmpl w:val="C5A4A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3D009C2"/>
    <w:multiLevelType w:val="hybridMultilevel"/>
    <w:tmpl w:val="3572E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9453AD"/>
    <w:multiLevelType w:val="hybridMultilevel"/>
    <w:tmpl w:val="97D4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AD4635"/>
    <w:multiLevelType w:val="hybridMultilevel"/>
    <w:tmpl w:val="ACB4E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DB24B3"/>
    <w:multiLevelType w:val="hybridMultilevel"/>
    <w:tmpl w:val="4386C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21222E"/>
    <w:multiLevelType w:val="hybridMultilevel"/>
    <w:tmpl w:val="AC9ECB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9165ECB"/>
    <w:multiLevelType w:val="hybridMultilevel"/>
    <w:tmpl w:val="DEFA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9B24780"/>
    <w:multiLevelType w:val="hybridMultilevel"/>
    <w:tmpl w:val="94EE1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746F7C"/>
    <w:multiLevelType w:val="hybridMultilevel"/>
    <w:tmpl w:val="1A1C2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AAE0591"/>
    <w:multiLevelType w:val="hybridMultilevel"/>
    <w:tmpl w:val="603A1C7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D542254"/>
    <w:multiLevelType w:val="hybridMultilevel"/>
    <w:tmpl w:val="5DC6C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05A3234"/>
    <w:multiLevelType w:val="hybridMultilevel"/>
    <w:tmpl w:val="3EF8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12645D7"/>
    <w:multiLevelType w:val="hybridMultilevel"/>
    <w:tmpl w:val="278698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143273D"/>
    <w:multiLevelType w:val="hybridMultilevel"/>
    <w:tmpl w:val="ECBEE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20C3389"/>
    <w:multiLevelType w:val="hybridMultilevel"/>
    <w:tmpl w:val="9BDA9F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32506EAE"/>
    <w:multiLevelType w:val="hybridMultilevel"/>
    <w:tmpl w:val="9F2E5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2791253"/>
    <w:multiLevelType w:val="hybridMultilevel"/>
    <w:tmpl w:val="74D4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7E4B66"/>
    <w:multiLevelType w:val="hybridMultilevel"/>
    <w:tmpl w:val="E8D83C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64C483B"/>
    <w:multiLevelType w:val="hybridMultilevel"/>
    <w:tmpl w:val="7D1AD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714392A"/>
    <w:multiLevelType w:val="hybridMultilevel"/>
    <w:tmpl w:val="5FAE3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8590060"/>
    <w:multiLevelType w:val="hybridMultilevel"/>
    <w:tmpl w:val="6C30D450"/>
    <w:lvl w:ilvl="0" w:tplc="7CF2D4F8">
      <w:start w:val="15"/>
      <w:numFmt w:val="decimal"/>
      <w:lvlText w:val="%1."/>
      <w:lvlJc w:val="left"/>
      <w:pPr>
        <w:ind w:left="360" w:hanging="360"/>
      </w:pPr>
      <w:rPr>
        <w:rFonts w:hint="default"/>
        <w:b w:val="0"/>
        <w:color w:val="auto"/>
        <w:sz w:val="22"/>
        <w:szCs w:val="22"/>
      </w:rPr>
    </w:lvl>
    <w:lvl w:ilvl="1" w:tplc="04090019">
      <w:start w:val="1"/>
      <w:numFmt w:val="lowerLetter"/>
      <w:lvlText w:val="%2."/>
      <w:lvlJc w:val="left"/>
      <w:pPr>
        <w:ind w:left="1440" w:hanging="360"/>
      </w:pPr>
    </w:lvl>
    <w:lvl w:ilvl="2" w:tplc="04090001">
      <w:start w:val="1"/>
      <w:numFmt w:val="bullet"/>
      <w:lvlText w:val=""/>
      <w:lvlJc w:val="left"/>
      <w:pPr>
        <w:tabs>
          <w:tab w:val="num" w:pos="2340"/>
        </w:tabs>
        <w:ind w:left="2340" w:hanging="360"/>
      </w:pPr>
      <w:rPr>
        <w:rFonts w:ascii="Symbol" w:hAnsi="Symbol" w:hint="default"/>
        <w:b w:val="0"/>
        <w:sz w:val="20"/>
        <w:szCs w:val="2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C7875FA"/>
    <w:multiLevelType w:val="hybridMultilevel"/>
    <w:tmpl w:val="A1D85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FAE372E"/>
    <w:multiLevelType w:val="hybridMultilevel"/>
    <w:tmpl w:val="7CEAA15A"/>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42625BB9"/>
    <w:multiLevelType w:val="hybridMultilevel"/>
    <w:tmpl w:val="F14C96F4"/>
    <w:lvl w:ilvl="0" w:tplc="D3841398">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1">
    <w:nsid w:val="43123CD7"/>
    <w:multiLevelType w:val="hybridMultilevel"/>
    <w:tmpl w:val="7DC221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49131CEE"/>
    <w:multiLevelType w:val="hybridMultilevel"/>
    <w:tmpl w:val="28EA0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9976973"/>
    <w:multiLevelType w:val="hybridMultilevel"/>
    <w:tmpl w:val="69CAF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4A876B83"/>
    <w:multiLevelType w:val="hybridMultilevel"/>
    <w:tmpl w:val="64C8C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AA96B0E"/>
    <w:multiLevelType w:val="hybridMultilevel"/>
    <w:tmpl w:val="0C30E5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4B1101E5"/>
    <w:multiLevelType w:val="hybridMultilevel"/>
    <w:tmpl w:val="BE52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E1B375A"/>
    <w:multiLevelType w:val="hybridMultilevel"/>
    <w:tmpl w:val="0B7633E0"/>
    <w:lvl w:ilvl="0" w:tplc="8E609094">
      <w:start w:val="1"/>
      <w:numFmt w:val="decimal"/>
      <w:lvlText w:val="%1."/>
      <w:lvlJc w:val="left"/>
      <w:pPr>
        <w:tabs>
          <w:tab w:val="num" w:pos="720"/>
        </w:tabs>
        <w:ind w:left="720" w:hanging="360"/>
      </w:pPr>
      <w:rPr>
        <w:rFonts w:cs="Times New Roman"/>
        <w:b w:val="0"/>
        <w:sz w:val="20"/>
        <w:szCs w:val="20"/>
      </w:rPr>
    </w:lvl>
    <w:lvl w:ilvl="1" w:tplc="04090001">
      <w:start w:val="1"/>
      <w:numFmt w:val="bullet"/>
      <w:lvlText w:val=""/>
      <w:lvlJc w:val="left"/>
      <w:pPr>
        <w:tabs>
          <w:tab w:val="num" w:pos="1440"/>
        </w:tabs>
        <w:ind w:left="1440" w:hanging="360"/>
      </w:pPr>
      <w:rPr>
        <w:rFonts w:ascii="Symbol" w:hAnsi="Symbol" w:hint="default"/>
        <w:b w:val="0"/>
        <w:sz w:val="20"/>
        <w:szCs w:val="20"/>
      </w:rPr>
    </w:lvl>
    <w:lvl w:ilvl="2" w:tplc="04090001">
      <w:start w:val="1"/>
      <w:numFmt w:val="bullet"/>
      <w:lvlText w:val=""/>
      <w:lvlJc w:val="left"/>
      <w:pPr>
        <w:tabs>
          <w:tab w:val="num" w:pos="2340"/>
        </w:tabs>
        <w:ind w:left="2340" w:hanging="360"/>
      </w:pPr>
      <w:rPr>
        <w:rFonts w:ascii="Symbol" w:hAnsi="Symbol" w:hint="default"/>
        <w:b w:val="0"/>
        <w:sz w:val="20"/>
        <w:szCs w:val="20"/>
      </w:rPr>
    </w:lvl>
    <w:lvl w:ilvl="3" w:tplc="813A2362">
      <w:start w:val="1"/>
      <w:numFmt w:val="lowerLetter"/>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4F070C0D"/>
    <w:multiLevelType w:val="hybridMultilevel"/>
    <w:tmpl w:val="E10630F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4F9664FE"/>
    <w:multiLevelType w:val="hybridMultilevel"/>
    <w:tmpl w:val="70E436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528F7A30"/>
    <w:multiLevelType w:val="hybridMultilevel"/>
    <w:tmpl w:val="8B3ADC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540511A5"/>
    <w:multiLevelType w:val="hybridMultilevel"/>
    <w:tmpl w:val="0EA8A0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583E7E72"/>
    <w:multiLevelType w:val="hybridMultilevel"/>
    <w:tmpl w:val="3496A62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nsid w:val="599D1C64"/>
    <w:multiLevelType w:val="hybridMultilevel"/>
    <w:tmpl w:val="A7F2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BD70B96"/>
    <w:multiLevelType w:val="hybridMultilevel"/>
    <w:tmpl w:val="7878F9CE"/>
    <w:lvl w:ilvl="0" w:tplc="0409000F">
      <w:start w:val="2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CBD00FB"/>
    <w:multiLevelType w:val="hybridMultilevel"/>
    <w:tmpl w:val="77463D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5DB2360F"/>
    <w:multiLevelType w:val="hybridMultilevel"/>
    <w:tmpl w:val="3312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1A00584"/>
    <w:multiLevelType w:val="hybridMultilevel"/>
    <w:tmpl w:val="7F1A9F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2604859"/>
    <w:multiLevelType w:val="hybridMultilevel"/>
    <w:tmpl w:val="958A6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3410301"/>
    <w:multiLevelType w:val="hybridMultilevel"/>
    <w:tmpl w:val="BAA24C84"/>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637245F5"/>
    <w:multiLevelType w:val="hybridMultilevel"/>
    <w:tmpl w:val="35BE45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639B0BF5"/>
    <w:multiLevelType w:val="hybridMultilevel"/>
    <w:tmpl w:val="83F8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3DE1115"/>
    <w:multiLevelType w:val="hybridMultilevel"/>
    <w:tmpl w:val="2182D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5E55CDA"/>
    <w:multiLevelType w:val="hybridMultilevel"/>
    <w:tmpl w:val="6B643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661C7EDB"/>
    <w:multiLevelType w:val="hybridMultilevel"/>
    <w:tmpl w:val="EB4EBC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66575351"/>
    <w:multiLevelType w:val="hybridMultilevel"/>
    <w:tmpl w:val="FF748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6AC24CE"/>
    <w:multiLevelType w:val="hybridMultilevel"/>
    <w:tmpl w:val="3C8672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69CD27E8"/>
    <w:multiLevelType w:val="hybridMultilevel"/>
    <w:tmpl w:val="4C363E7C"/>
    <w:lvl w:ilvl="0" w:tplc="46BE63C0">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ABF712C"/>
    <w:multiLevelType w:val="hybridMultilevel"/>
    <w:tmpl w:val="7ED663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6BB42C29"/>
    <w:multiLevelType w:val="hybridMultilevel"/>
    <w:tmpl w:val="CAD25AD2"/>
    <w:lvl w:ilvl="0" w:tplc="04090001">
      <w:start w:val="1"/>
      <w:numFmt w:val="bullet"/>
      <w:lvlText w:val=""/>
      <w:lvlJc w:val="left"/>
      <w:pPr>
        <w:ind w:left="720" w:hanging="360"/>
      </w:pPr>
      <w:rPr>
        <w:rFonts w:ascii="Symbol" w:hAnsi="Symbol" w:hint="default"/>
      </w:rPr>
    </w:lvl>
    <w:lvl w:ilvl="1" w:tplc="954CF37E">
      <w:start w:val="1"/>
      <w:numFmt w:val="lowerLetter"/>
      <w:lvlText w:val="%2."/>
      <w:lvlJc w:val="left"/>
      <w:pPr>
        <w:ind w:left="1440" w:hanging="360"/>
      </w:pPr>
      <w:rPr>
        <w:rFonts w:ascii="Arial" w:eastAsia="Times New Roman" w:hAnsi="Arial" w:cs="Arial"/>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BC6698A"/>
    <w:multiLevelType w:val="hybridMultilevel"/>
    <w:tmpl w:val="51F6B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BFD1138"/>
    <w:multiLevelType w:val="hybridMultilevel"/>
    <w:tmpl w:val="93B04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C9C7489"/>
    <w:multiLevelType w:val="hybridMultilevel"/>
    <w:tmpl w:val="F980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E3C433B"/>
    <w:multiLevelType w:val="hybridMultilevel"/>
    <w:tmpl w:val="D152D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6EE801E1"/>
    <w:multiLevelType w:val="hybridMultilevel"/>
    <w:tmpl w:val="2F1EE3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6F56762E"/>
    <w:multiLevelType w:val="hybridMultilevel"/>
    <w:tmpl w:val="4218F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1A222CE"/>
    <w:multiLevelType w:val="hybridMultilevel"/>
    <w:tmpl w:val="19728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2DD5078"/>
    <w:multiLevelType w:val="hybridMultilevel"/>
    <w:tmpl w:val="7A6C1B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736B2185"/>
    <w:multiLevelType w:val="hybridMultilevel"/>
    <w:tmpl w:val="5AF0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3926CC3"/>
    <w:multiLevelType w:val="hybridMultilevel"/>
    <w:tmpl w:val="784EB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57B45D3"/>
    <w:multiLevelType w:val="hybridMultilevel"/>
    <w:tmpl w:val="81CC1268"/>
    <w:lvl w:ilvl="0" w:tplc="018EE7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7E107620"/>
    <w:multiLevelType w:val="hybridMultilevel"/>
    <w:tmpl w:val="15D639C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2">
    <w:nsid w:val="7F5A0456"/>
    <w:multiLevelType w:val="hybridMultilevel"/>
    <w:tmpl w:val="EB662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2"/>
  </w:num>
  <w:num w:numId="2">
    <w:abstractNumId w:val="25"/>
  </w:num>
  <w:num w:numId="3">
    <w:abstractNumId w:val="8"/>
  </w:num>
  <w:num w:numId="4">
    <w:abstractNumId w:val="38"/>
  </w:num>
  <w:num w:numId="5">
    <w:abstractNumId w:val="59"/>
  </w:num>
  <w:num w:numId="6">
    <w:abstractNumId w:val="50"/>
  </w:num>
  <w:num w:numId="7">
    <w:abstractNumId w:val="47"/>
  </w:num>
  <w:num w:numId="8">
    <w:abstractNumId w:val="39"/>
  </w:num>
  <w:num w:numId="9">
    <w:abstractNumId w:val="7"/>
  </w:num>
  <w:num w:numId="10">
    <w:abstractNumId w:val="37"/>
  </w:num>
  <w:num w:numId="11">
    <w:abstractNumId w:val="41"/>
  </w:num>
  <w:num w:numId="12">
    <w:abstractNumId w:val="36"/>
  </w:num>
  <w:num w:numId="13">
    <w:abstractNumId w:val="51"/>
  </w:num>
  <w:num w:numId="14">
    <w:abstractNumId w:val="6"/>
  </w:num>
  <w:num w:numId="15">
    <w:abstractNumId w:val="63"/>
  </w:num>
  <w:num w:numId="16">
    <w:abstractNumId w:val="32"/>
  </w:num>
  <w:num w:numId="17">
    <w:abstractNumId w:val="68"/>
  </w:num>
  <w:num w:numId="18">
    <w:abstractNumId w:val="17"/>
  </w:num>
  <w:num w:numId="19">
    <w:abstractNumId w:val="61"/>
  </w:num>
  <w:num w:numId="20">
    <w:abstractNumId w:val="58"/>
  </w:num>
  <w:num w:numId="21">
    <w:abstractNumId w:val="79"/>
  </w:num>
  <w:num w:numId="22">
    <w:abstractNumId w:val="29"/>
  </w:num>
  <w:num w:numId="23">
    <w:abstractNumId w:val="27"/>
  </w:num>
  <w:num w:numId="24">
    <w:abstractNumId w:val="81"/>
  </w:num>
  <w:num w:numId="25">
    <w:abstractNumId w:val="30"/>
  </w:num>
  <w:num w:numId="26">
    <w:abstractNumId w:val="28"/>
  </w:num>
  <w:num w:numId="27">
    <w:abstractNumId w:val="11"/>
  </w:num>
  <w:num w:numId="28">
    <w:abstractNumId w:val="48"/>
  </w:num>
  <w:num w:numId="29">
    <w:abstractNumId w:val="52"/>
  </w:num>
  <w:num w:numId="30">
    <w:abstractNumId w:val="5"/>
  </w:num>
  <w:num w:numId="31">
    <w:abstractNumId w:val="74"/>
  </w:num>
  <w:num w:numId="32">
    <w:abstractNumId w:val="64"/>
  </w:num>
  <w:num w:numId="33">
    <w:abstractNumId w:val="43"/>
  </w:num>
  <w:num w:numId="34">
    <w:abstractNumId w:val="73"/>
  </w:num>
  <w:num w:numId="35">
    <w:abstractNumId w:val="34"/>
  </w:num>
  <w:num w:numId="36">
    <w:abstractNumId w:val="45"/>
  </w:num>
  <w:num w:numId="37">
    <w:abstractNumId w:val="22"/>
  </w:num>
  <w:num w:numId="38">
    <w:abstractNumId w:val="9"/>
  </w:num>
  <w:num w:numId="39">
    <w:abstractNumId w:val="44"/>
  </w:num>
  <w:num w:numId="40">
    <w:abstractNumId w:val="42"/>
  </w:num>
  <w:num w:numId="41">
    <w:abstractNumId w:val="54"/>
  </w:num>
  <w:num w:numId="42">
    <w:abstractNumId w:val="70"/>
  </w:num>
  <w:num w:numId="43">
    <w:abstractNumId w:val="72"/>
  </w:num>
  <w:num w:numId="44">
    <w:abstractNumId w:val="40"/>
  </w:num>
  <w:num w:numId="45">
    <w:abstractNumId w:val="75"/>
  </w:num>
  <w:num w:numId="46">
    <w:abstractNumId w:val="0"/>
  </w:num>
  <w:num w:numId="47">
    <w:abstractNumId w:val="1"/>
  </w:num>
  <w:num w:numId="48">
    <w:abstractNumId w:val="4"/>
  </w:num>
  <w:num w:numId="49">
    <w:abstractNumId w:val="49"/>
  </w:num>
  <w:num w:numId="50">
    <w:abstractNumId w:val="10"/>
  </w:num>
  <w:num w:numId="51">
    <w:abstractNumId w:val="66"/>
  </w:num>
  <w:num w:numId="52">
    <w:abstractNumId w:val="15"/>
  </w:num>
  <w:num w:numId="53">
    <w:abstractNumId w:val="77"/>
  </w:num>
  <w:num w:numId="54">
    <w:abstractNumId w:val="12"/>
  </w:num>
  <w:num w:numId="55">
    <w:abstractNumId w:val="55"/>
  </w:num>
  <w:num w:numId="56">
    <w:abstractNumId w:val="21"/>
  </w:num>
  <w:num w:numId="57">
    <w:abstractNumId w:val="3"/>
  </w:num>
  <w:num w:numId="58">
    <w:abstractNumId w:val="23"/>
  </w:num>
  <w:num w:numId="59">
    <w:abstractNumId w:val="56"/>
  </w:num>
  <w:num w:numId="60">
    <w:abstractNumId w:val="60"/>
  </w:num>
  <w:num w:numId="61">
    <w:abstractNumId w:val="14"/>
  </w:num>
  <w:num w:numId="62">
    <w:abstractNumId w:val="24"/>
  </w:num>
  <w:num w:numId="63">
    <w:abstractNumId w:val="69"/>
  </w:num>
  <w:num w:numId="6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num>
  <w:num w:numId="66">
    <w:abstractNumId w:val="26"/>
  </w:num>
  <w:num w:numId="67">
    <w:abstractNumId w:val="13"/>
  </w:num>
  <w:num w:numId="68">
    <w:abstractNumId w:val="31"/>
  </w:num>
  <w:num w:numId="6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7"/>
  </w:num>
  <w:num w:numId="71">
    <w:abstractNumId w:val="76"/>
  </w:num>
  <w:num w:numId="72">
    <w:abstractNumId w:val="20"/>
  </w:num>
  <w:num w:numId="73">
    <w:abstractNumId w:val="80"/>
  </w:num>
  <w:num w:numId="74">
    <w:abstractNumId w:val="46"/>
  </w:num>
  <w:num w:numId="75">
    <w:abstractNumId w:val="62"/>
  </w:num>
  <w:num w:numId="76">
    <w:abstractNumId w:val="18"/>
  </w:num>
  <w:num w:numId="77">
    <w:abstractNumId w:val="2"/>
  </w:num>
  <w:num w:numId="78">
    <w:abstractNumId w:val="19"/>
  </w:num>
  <w:num w:numId="79">
    <w:abstractNumId w:val="65"/>
  </w:num>
  <w:num w:numId="80">
    <w:abstractNumId w:val="78"/>
  </w:num>
  <w:num w:numId="81">
    <w:abstractNumId w:val="53"/>
  </w:num>
  <w:num w:numId="82">
    <w:abstractNumId w:val="35"/>
  </w:num>
  <w:num w:numId="83">
    <w:abstractNumId w:val="16"/>
  </w:num>
  <w:num w:numId="84">
    <w:abstractNumId w:val="71"/>
  </w:num>
  <w:num w:numId="85">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E15"/>
    <w:rsid w:val="0005746C"/>
    <w:rsid w:val="001808B6"/>
    <w:rsid w:val="001D616E"/>
    <w:rsid w:val="002C31F2"/>
    <w:rsid w:val="00383B25"/>
    <w:rsid w:val="00407AE6"/>
    <w:rsid w:val="0046713C"/>
    <w:rsid w:val="00542EE3"/>
    <w:rsid w:val="00631BEE"/>
    <w:rsid w:val="0077211B"/>
    <w:rsid w:val="009E2F6D"/>
    <w:rsid w:val="00AF5E15"/>
    <w:rsid w:val="00CA17BB"/>
    <w:rsid w:val="00D43C24"/>
    <w:rsid w:val="00D8263D"/>
    <w:rsid w:val="00DA7A41"/>
    <w:rsid w:val="00DD3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1E9A0"/>
  <w15:docId w15:val="{BEE38B93-174B-4EA4-BAF7-8332A89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B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1BEE"/>
    <w:pPr>
      <w:keepNext/>
      <w:overflowPunct w:val="0"/>
      <w:autoSpaceDE w:val="0"/>
      <w:autoSpaceDN w:val="0"/>
      <w:adjustRightInd w:val="0"/>
      <w:jc w:val="center"/>
      <w:textAlignment w:val="baseline"/>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1BEE"/>
    <w:rPr>
      <w:rFonts w:ascii="Tahoma" w:hAnsi="Tahoma" w:cs="Tahoma"/>
      <w:sz w:val="16"/>
      <w:szCs w:val="16"/>
    </w:rPr>
  </w:style>
  <w:style w:type="character" w:customStyle="1" w:styleId="BalloonTextChar">
    <w:name w:val="Balloon Text Char"/>
    <w:basedOn w:val="DefaultParagraphFont"/>
    <w:link w:val="BalloonText"/>
    <w:uiPriority w:val="99"/>
    <w:semiHidden/>
    <w:rsid w:val="00631BEE"/>
    <w:rPr>
      <w:rFonts w:ascii="Tahoma" w:eastAsia="Times New Roman" w:hAnsi="Tahoma" w:cs="Tahoma"/>
      <w:sz w:val="16"/>
      <w:szCs w:val="16"/>
    </w:rPr>
  </w:style>
  <w:style w:type="character" w:styleId="Hyperlink">
    <w:name w:val="Hyperlink"/>
    <w:uiPriority w:val="99"/>
    <w:unhideWhenUsed/>
    <w:rsid w:val="00631BEE"/>
    <w:rPr>
      <w:color w:val="0000FF"/>
      <w:u w:val="single"/>
    </w:rPr>
  </w:style>
  <w:style w:type="character" w:customStyle="1" w:styleId="Heading1Char">
    <w:name w:val="Heading 1 Char"/>
    <w:basedOn w:val="DefaultParagraphFont"/>
    <w:link w:val="Heading1"/>
    <w:rsid w:val="00631BEE"/>
    <w:rPr>
      <w:rFonts w:ascii="Times New Roman" w:eastAsia="Times New Roman" w:hAnsi="Times New Roman" w:cs="Times New Roman"/>
      <w:b/>
      <w:szCs w:val="20"/>
    </w:rPr>
  </w:style>
  <w:style w:type="paragraph" w:styleId="Header">
    <w:name w:val="header"/>
    <w:basedOn w:val="Normal"/>
    <w:link w:val="HeaderChar"/>
    <w:uiPriority w:val="99"/>
    <w:rsid w:val="00631BEE"/>
    <w:pPr>
      <w:tabs>
        <w:tab w:val="center" w:pos="4320"/>
        <w:tab w:val="right" w:pos="8640"/>
      </w:tabs>
    </w:pPr>
  </w:style>
  <w:style w:type="character" w:customStyle="1" w:styleId="HeaderChar">
    <w:name w:val="Header Char"/>
    <w:basedOn w:val="DefaultParagraphFont"/>
    <w:link w:val="Header"/>
    <w:uiPriority w:val="99"/>
    <w:rsid w:val="00631BEE"/>
    <w:rPr>
      <w:rFonts w:ascii="Times New Roman" w:eastAsia="Times New Roman" w:hAnsi="Times New Roman" w:cs="Times New Roman"/>
      <w:sz w:val="24"/>
      <w:szCs w:val="24"/>
    </w:rPr>
  </w:style>
  <w:style w:type="paragraph" w:styleId="Footer">
    <w:name w:val="footer"/>
    <w:basedOn w:val="Normal"/>
    <w:link w:val="FooterChar"/>
    <w:uiPriority w:val="99"/>
    <w:rsid w:val="00631BEE"/>
    <w:pPr>
      <w:tabs>
        <w:tab w:val="center" w:pos="4320"/>
        <w:tab w:val="right" w:pos="8640"/>
      </w:tabs>
    </w:pPr>
  </w:style>
  <w:style w:type="character" w:customStyle="1" w:styleId="FooterChar">
    <w:name w:val="Footer Char"/>
    <w:basedOn w:val="DefaultParagraphFont"/>
    <w:link w:val="Footer"/>
    <w:uiPriority w:val="99"/>
    <w:rsid w:val="00631BEE"/>
    <w:rPr>
      <w:rFonts w:ascii="Times New Roman" w:eastAsia="Times New Roman" w:hAnsi="Times New Roman" w:cs="Times New Roman"/>
      <w:sz w:val="24"/>
      <w:szCs w:val="24"/>
    </w:rPr>
  </w:style>
  <w:style w:type="character" w:styleId="PageNumber">
    <w:name w:val="page number"/>
    <w:uiPriority w:val="99"/>
    <w:rsid w:val="00631BEE"/>
    <w:rPr>
      <w:rFonts w:cs="Times New Roman"/>
    </w:rPr>
  </w:style>
  <w:style w:type="paragraph" w:styleId="BodyTextIndent2">
    <w:name w:val="Body Text Indent 2"/>
    <w:basedOn w:val="Normal"/>
    <w:link w:val="BodyTextIndent2Char"/>
    <w:uiPriority w:val="99"/>
    <w:rsid w:val="00631BEE"/>
    <w:pPr>
      <w:spacing w:line="480" w:lineRule="auto"/>
      <w:ind w:firstLine="720"/>
    </w:pPr>
    <w:rPr>
      <w:rFonts w:eastAsia="MS Mincho"/>
    </w:rPr>
  </w:style>
  <w:style w:type="character" w:customStyle="1" w:styleId="BodyTextIndent2Char">
    <w:name w:val="Body Text Indent 2 Char"/>
    <w:basedOn w:val="DefaultParagraphFont"/>
    <w:link w:val="BodyTextIndent2"/>
    <w:uiPriority w:val="99"/>
    <w:rsid w:val="00631BEE"/>
    <w:rPr>
      <w:rFonts w:ascii="Times New Roman" w:eastAsia="MS Mincho" w:hAnsi="Times New Roman" w:cs="Times New Roman"/>
      <w:sz w:val="24"/>
      <w:szCs w:val="24"/>
    </w:rPr>
  </w:style>
  <w:style w:type="paragraph" w:styleId="BodyTextIndent">
    <w:name w:val="Body Text Indent"/>
    <w:basedOn w:val="Normal"/>
    <w:link w:val="BodyTextIndentChar"/>
    <w:uiPriority w:val="99"/>
    <w:rsid w:val="00631BEE"/>
    <w:pPr>
      <w:spacing w:after="120"/>
      <w:ind w:left="360"/>
    </w:pPr>
  </w:style>
  <w:style w:type="character" w:customStyle="1" w:styleId="BodyTextIndentChar">
    <w:name w:val="Body Text Indent Char"/>
    <w:basedOn w:val="DefaultParagraphFont"/>
    <w:link w:val="BodyTextIndent"/>
    <w:uiPriority w:val="99"/>
    <w:rsid w:val="00631BEE"/>
    <w:rPr>
      <w:rFonts w:ascii="Times New Roman" w:eastAsia="Times New Roman" w:hAnsi="Times New Roman" w:cs="Times New Roman"/>
      <w:sz w:val="24"/>
      <w:szCs w:val="24"/>
    </w:rPr>
  </w:style>
  <w:style w:type="paragraph" w:styleId="ListParagraph">
    <w:name w:val="List Paragraph"/>
    <w:basedOn w:val="Normal"/>
    <w:uiPriority w:val="34"/>
    <w:qFormat/>
    <w:rsid w:val="00631BEE"/>
    <w:pPr>
      <w:ind w:left="720"/>
    </w:pPr>
  </w:style>
  <w:style w:type="paragraph" w:styleId="PlainText">
    <w:name w:val="Plain Text"/>
    <w:basedOn w:val="Normal"/>
    <w:link w:val="PlainTextChar"/>
    <w:uiPriority w:val="99"/>
    <w:semiHidden/>
    <w:unhideWhenUsed/>
    <w:rsid w:val="00631BEE"/>
    <w:rPr>
      <w:rFonts w:ascii="Lucida Calligraphy" w:eastAsia="Calibri" w:hAnsi="Lucida Calligraphy"/>
      <w:b/>
      <w:i/>
      <w:szCs w:val="21"/>
    </w:rPr>
  </w:style>
  <w:style w:type="character" w:customStyle="1" w:styleId="PlainTextChar">
    <w:name w:val="Plain Text Char"/>
    <w:basedOn w:val="DefaultParagraphFont"/>
    <w:link w:val="PlainText"/>
    <w:uiPriority w:val="99"/>
    <w:semiHidden/>
    <w:rsid w:val="00631BEE"/>
    <w:rPr>
      <w:rFonts w:ascii="Lucida Calligraphy" w:eastAsia="Calibri" w:hAnsi="Lucida Calligraphy" w:cs="Times New Roman"/>
      <w:b/>
      <w:i/>
      <w:sz w:val="24"/>
      <w:szCs w:val="21"/>
    </w:rPr>
  </w:style>
  <w:style w:type="table" w:styleId="TableGrid">
    <w:name w:val="Table Grid"/>
    <w:basedOn w:val="TableNormal"/>
    <w:uiPriority w:val="59"/>
    <w:rsid w:val="00631BE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uiPriority w:val="99"/>
    <w:unhideWhenUsed/>
    <w:rsid w:val="00631BEE"/>
    <w:pPr>
      <w:spacing w:after="120" w:line="480" w:lineRule="auto"/>
    </w:pPr>
  </w:style>
  <w:style w:type="character" w:customStyle="1" w:styleId="BodyText2Char">
    <w:name w:val="Body Text 2 Char"/>
    <w:basedOn w:val="DefaultParagraphFont"/>
    <w:link w:val="BodyText2"/>
    <w:uiPriority w:val="99"/>
    <w:rsid w:val="00631BEE"/>
    <w:rPr>
      <w:rFonts w:ascii="Times New Roman" w:eastAsia="Times New Roman" w:hAnsi="Times New Roman" w:cs="Times New Roman"/>
      <w:sz w:val="24"/>
      <w:szCs w:val="24"/>
    </w:rPr>
  </w:style>
  <w:style w:type="paragraph" w:styleId="NoSpacing">
    <w:name w:val="No Spacing"/>
    <w:uiPriority w:val="1"/>
    <w:qFormat/>
    <w:rsid w:val="00631BEE"/>
    <w:pPr>
      <w:spacing w:after="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631BEE"/>
    <w:pPr>
      <w:numPr>
        <w:numId w:val="46"/>
      </w:numPr>
      <w:contextualSpacing/>
    </w:pPr>
  </w:style>
  <w:style w:type="character" w:styleId="CommentReference">
    <w:name w:val="annotation reference"/>
    <w:uiPriority w:val="99"/>
    <w:semiHidden/>
    <w:unhideWhenUsed/>
    <w:rsid w:val="00631BEE"/>
    <w:rPr>
      <w:sz w:val="16"/>
      <w:szCs w:val="16"/>
    </w:rPr>
  </w:style>
  <w:style w:type="paragraph" w:styleId="CommentText">
    <w:name w:val="annotation text"/>
    <w:basedOn w:val="Normal"/>
    <w:link w:val="CommentTextChar"/>
    <w:uiPriority w:val="99"/>
    <w:semiHidden/>
    <w:unhideWhenUsed/>
    <w:rsid w:val="00631BEE"/>
    <w:rPr>
      <w:sz w:val="20"/>
      <w:szCs w:val="20"/>
    </w:rPr>
  </w:style>
  <w:style w:type="character" w:customStyle="1" w:styleId="CommentTextChar">
    <w:name w:val="Comment Text Char"/>
    <w:basedOn w:val="DefaultParagraphFont"/>
    <w:link w:val="CommentText"/>
    <w:uiPriority w:val="99"/>
    <w:semiHidden/>
    <w:rsid w:val="00631BE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1BEE"/>
    <w:rPr>
      <w:b/>
      <w:bCs/>
    </w:rPr>
  </w:style>
  <w:style w:type="character" w:customStyle="1" w:styleId="CommentSubjectChar">
    <w:name w:val="Comment Subject Char"/>
    <w:basedOn w:val="CommentTextChar"/>
    <w:link w:val="CommentSubject"/>
    <w:uiPriority w:val="99"/>
    <w:semiHidden/>
    <w:rsid w:val="00631BEE"/>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631BEE"/>
    <w:rPr>
      <w:color w:val="800080"/>
      <w:u w:val="single"/>
    </w:rPr>
  </w:style>
  <w:style w:type="paragraph" w:styleId="NormalWeb">
    <w:name w:val="Normal (Web)"/>
    <w:basedOn w:val="Normal"/>
    <w:uiPriority w:val="99"/>
    <w:semiHidden/>
    <w:unhideWhenUsed/>
    <w:rsid w:val="00631BEE"/>
    <w:pPr>
      <w:spacing w:before="100" w:beforeAutospacing="1" w:after="100" w:afterAutospacing="1"/>
    </w:pPr>
  </w:style>
  <w:style w:type="character" w:styleId="Strong">
    <w:name w:val="Strong"/>
    <w:basedOn w:val="DefaultParagraphFont"/>
    <w:uiPriority w:val="22"/>
    <w:qFormat/>
    <w:rsid w:val="00631BEE"/>
    <w:rPr>
      <w:b/>
      <w:bCs/>
    </w:rPr>
  </w:style>
  <w:style w:type="character" w:customStyle="1" w:styleId="apple-converted-space">
    <w:name w:val="apple-converted-space"/>
    <w:basedOn w:val="DefaultParagraphFont"/>
    <w:rsid w:val="00631BEE"/>
  </w:style>
  <w:style w:type="paragraph" w:customStyle="1" w:styleId="FooterOdd">
    <w:name w:val="Footer Odd"/>
    <w:basedOn w:val="Normal"/>
    <w:qFormat/>
    <w:rsid w:val="00631BEE"/>
    <w:pPr>
      <w:pBdr>
        <w:top w:val="single" w:sz="4" w:space="1" w:color="4F81BD" w:themeColor="accent1"/>
      </w:pBdr>
      <w:spacing w:after="180" w:line="264" w:lineRule="auto"/>
      <w:jc w:val="right"/>
    </w:pPr>
    <w:rPr>
      <w:rFonts w:asciiTheme="minorHAnsi" w:eastAsiaTheme="minorHAnsi" w:hAnsiTheme="minorHAnsi"/>
      <w:color w:val="1F497D" w:themeColor="text2"/>
      <w:sz w:val="20"/>
      <w:szCs w:val="20"/>
      <w:lang w:eastAsia="ja-JP"/>
    </w:rPr>
  </w:style>
  <w:style w:type="paragraph" w:styleId="Revision">
    <w:name w:val="Revision"/>
    <w:hidden/>
    <w:uiPriority w:val="99"/>
    <w:semiHidden/>
    <w:rsid w:val="00D8263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2.ed.gov/policy/speced/guid/idea/letters/2011-2/rangel-diaz042511iepteam2q2011.pdf" TargetMode="External"/><Relationship Id="rId18" Type="http://schemas.openxmlformats.org/officeDocument/2006/relationships/hyperlink" Target="http://education.ky.gov/specialed/excep/Pages/Monitoring-Documents.asp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random.org/" TargetMode="External"/><Relationship Id="rId17" Type="http://schemas.openxmlformats.org/officeDocument/2006/relationships/hyperlink" Target="http://education.ky.gov/specialed/excep/Pages/Monitoring-Documents.aspx" TargetMode="External"/><Relationship Id="rId2" Type="http://schemas.openxmlformats.org/officeDocument/2006/relationships/customXml" Target="../customXml/item2.xml"/><Relationship Id="rId16" Type="http://schemas.openxmlformats.org/officeDocument/2006/relationships/hyperlink" Target="http://education.ky.gov/specialed/excep/Pages/IEP-Guidance-and-Documents.aspx" TargetMode="External"/><Relationship Id="rId20" Type="http://schemas.openxmlformats.org/officeDocument/2006/relationships/hyperlink" Target="http://www2.ed.gov/policy/speced/guid/idea/memosdcltrs/062212workplacelre2q2012.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3.jpg@01CD4D6E.963D8D50" TargetMode="External"/><Relationship Id="rId5" Type="http://schemas.openxmlformats.org/officeDocument/2006/relationships/styles" Target="styles.xml"/><Relationship Id="rId15" Type="http://schemas.openxmlformats.org/officeDocument/2006/relationships/hyperlink" Target="http://education.ky.gov/specialed/excep/Pages/IEP-Guidance-and-Documents.aspx"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education.ky.gov/specialed/excep/Pages/IEP-Guidance-and-Document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ducation.ky.gov/specialed/excep/Pages/IEP-Guidance-and-Documents.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9D9A74419A7646A037AC2CE54EECDD" ma:contentTypeVersion="0" ma:contentTypeDescription="Create a new document." ma:contentTypeScope="" ma:versionID="8188b6a3e89348781a490910b6821bcc">
  <xsd:schema xmlns:xsd="http://www.w3.org/2001/XMLSchema" xmlns:xs="http://www.w3.org/2001/XMLSchema" xmlns:p="http://schemas.microsoft.com/office/2006/metadata/properties" targetNamespace="http://schemas.microsoft.com/office/2006/metadata/properties" ma:root="true" ma:fieldsID="7520a570bd134cce2d8b9a6e52ec77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opic"/>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2BE22E-E8B4-4DA6-95CF-29E6C64134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9EB19-FAD0-4AB2-9E20-CF19212D8420}">
  <ds:schemaRefs>
    <ds:schemaRef ds:uri="http://schemas.microsoft.com/sharepoint/v3/contenttype/forms"/>
  </ds:schemaRefs>
</ds:datastoreItem>
</file>

<file path=customXml/itemProps3.xml><?xml version="1.0" encoding="utf-8"?>
<ds:datastoreItem xmlns:ds="http://schemas.openxmlformats.org/officeDocument/2006/customXml" ds:itemID="{4514CD21-8F8E-4A36-AB55-A7C277D31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13583</Words>
  <Characters>77426</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Compliance Record Review Document</vt:lpstr>
    </vt:vector>
  </TitlesOfParts>
  <Company>Kentucky Department of Education</Company>
  <LinksUpToDate>false</LinksUpToDate>
  <CharactersWithSpaces>90828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Record Review Document</dc:title>
  <dc:creator>Kentucky Department of Education</dc:creator>
  <cp:lastModifiedBy>Jon Looney</cp:lastModifiedBy>
  <cp:revision>2</cp:revision>
  <cp:lastPrinted>2014-08-07T13:07:00Z</cp:lastPrinted>
  <dcterms:created xsi:type="dcterms:W3CDTF">2014-08-18T17:21:00Z</dcterms:created>
  <dcterms:modified xsi:type="dcterms:W3CDTF">2014-08-18T17:21:00Z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d0818a66-7882-4289-8884-7dcf9fa356ea</vt:lpwstr>
  </property>
  <property fmtid="{D5CDD505-2E9C-101B-9397-08002B2CF9AE}" pid="3" name="ContentTypeId">
    <vt:lpwstr>0x010100419D9A74419A7646A037AC2CE54EECDD</vt:lpwstr>
  </property>
</Properties>
</file>